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F20" w:rsidRPr="005939DE" w:rsidRDefault="00740F20" w:rsidP="00740F20">
      <w:pPr>
        <w:pStyle w:val="BodyText"/>
        <w:ind w:right="-7" w:firstLine="567"/>
        <w:jc w:val="right"/>
        <w:rPr>
          <w:rFonts w:ascii="GHEA Grapalat" w:hAnsi="GHEA Grapalat" w:cs="Sylfaen"/>
          <w:i/>
          <w:sz w:val="18"/>
        </w:rPr>
      </w:pPr>
      <w:r>
        <w:rPr>
          <w:rFonts w:ascii="GHEA Grapalat" w:hAnsi="GHEA Grapalat" w:cs="Sylfaen"/>
          <w:i/>
          <w:sz w:val="18"/>
        </w:rPr>
        <w:t>P</w:t>
      </w:r>
      <w:r w:rsidRPr="005939DE">
        <w:rPr>
          <w:rFonts w:ascii="GHEA Grapalat" w:hAnsi="GHEA Grapalat" w:cs="Sylfaen"/>
          <w:i/>
          <w:sz w:val="18"/>
        </w:rPr>
        <w:t xml:space="preserve">                                                                                            </w:t>
      </w:r>
    </w:p>
    <w:p w:rsidR="00740F20" w:rsidRPr="0049186D" w:rsidRDefault="00740F20" w:rsidP="00740F20">
      <w:pPr>
        <w:pStyle w:val="BodyText"/>
        <w:spacing w:after="0" w:line="480" w:lineRule="auto"/>
        <w:ind w:firstLine="567"/>
        <w:jc w:val="right"/>
        <w:rPr>
          <w:rFonts w:ascii="GHEA Grapalat" w:hAnsi="GHEA Grapalat" w:cs="Sylfaen"/>
          <w:i/>
          <w:sz w:val="16"/>
        </w:rPr>
      </w:pPr>
      <w:r w:rsidRPr="004A05DB">
        <w:rPr>
          <w:rFonts w:ascii="GHEA Grapalat" w:hAnsi="GHEA Grapalat" w:cs="Sylfaen"/>
          <w:i/>
          <w:sz w:val="16"/>
        </w:rPr>
        <w:tab/>
      </w:r>
      <w:r w:rsidRPr="0049186D">
        <w:rPr>
          <w:rFonts w:ascii="GHEA Grapalat" w:hAnsi="GHEA Grapalat" w:cs="Sylfaen"/>
          <w:i/>
          <w:sz w:val="16"/>
        </w:rPr>
        <w:t>Հավելված N</w:t>
      </w:r>
      <w:r>
        <w:rPr>
          <w:rFonts w:ascii="GHEA Grapalat" w:hAnsi="GHEA Grapalat" w:cs="Sylfaen"/>
          <w:i/>
          <w:sz w:val="16"/>
        </w:rPr>
        <w:t xml:space="preserve"> 4</w:t>
      </w:r>
      <w:r w:rsidRPr="0049186D">
        <w:rPr>
          <w:rFonts w:ascii="GHEA Grapalat" w:hAnsi="GHEA Grapalat" w:cs="Sylfaen"/>
          <w:i/>
          <w:sz w:val="16"/>
        </w:rPr>
        <w:t xml:space="preserve"> </w:t>
      </w:r>
    </w:p>
    <w:p w:rsidR="00740F20" w:rsidRPr="0049186D" w:rsidRDefault="00740F20" w:rsidP="00740F20">
      <w:pPr>
        <w:pStyle w:val="BodyText"/>
        <w:spacing w:after="0" w:line="480" w:lineRule="auto"/>
        <w:ind w:firstLine="567"/>
        <w:jc w:val="right"/>
        <w:rPr>
          <w:rFonts w:ascii="GHEA Grapalat" w:hAnsi="GHEA Grapalat" w:cs="Sylfaen"/>
          <w:i/>
          <w:sz w:val="16"/>
        </w:rPr>
      </w:pPr>
      <w:r w:rsidRPr="0049186D">
        <w:rPr>
          <w:rFonts w:ascii="GHEA Grapalat" w:hAnsi="GHEA Grapalat" w:cs="Sylfaen"/>
          <w:i/>
          <w:sz w:val="16"/>
        </w:rPr>
        <w:t>ՀՀ ֆինանսների նախարարի 201</w:t>
      </w:r>
      <w:r>
        <w:rPr>
          <w:rFonts w:ascii="GHEA Grapalat" w:hAnsi="GHEA Grapalat" w:cs="Sylfaen"/>
          <w:i/>
          <w:sz w:val="16"/>
        </w:rPr>
        <w:t>9</w:t>
      </w:r>
      <w:r w:rsidRPr="0049186D">
        <w:rPr>
          <w:rFonts w:ascii="GHEA Grapalat" w:hAnsi="GHEA Grapalat" w:cs="Sylfaen"/>
          <w:i/>
          <w:sz w:val="16"/>
        </w:rPr>
        <w:t xml:space="preserve"> թվականի </w:t>
      </w:r>
    </w:p>
    <w:p w:rsidR="00740F20" w:rsidRPr="0049186D" w:rsidRDefault="00740F20" w:rsidP="00740F20">
      <w:pPr>
        <w:pStyle w:val="BodyText"/>
        <w:spacing w:after="0" w:line="480" w:lineRule="auto"/>
        <w:ind w:firstLine="567"/>
        <w:jc w:val="right"/>
        <w:rPr>
          <w:rFonts w:ascii="GHEA Grapalat" w:hAnsi="GHEA Grapalat" w:cs="Sylfaen"/>
          <w:i/>
          <w:sz w:val="18"/>
        </w:rPr>
      </w:pPr>
      <w:r>
        <w:rPr>
          <w:rFonts w:ascii="GHEA Grapalat" w:hAnsi="GHEA Grapalat" w:cs="Sylfaen"/>
          <w:i/>
          <w:sz w:val="16"/>
        </w:rPr>
        <w:t>07 հունիսի N 376-Ա  հրամանի</w:t>
      </w:r>
      <w:r w:rsidRPr="0049186D">
        <w:rPr>
          <w:rFonts w:ascii="GHEA Grapalat" w:hAnsi="GHEA Grapalat" w:cs="Sylfaen"/>
          <w:i/>
          <w:sz w:val="16"/>
        </w:rPr>
        <w:t xml:space="preserve">     </w:t>
      </w:r>
    </w:p>
    <w:p w:rsidR="00740F20" w:rsidRPr="0049186D" w:rsidRDefault="00740F20" w:rsidP="00740F20">
      <w:pPr>
        <w:pStyle w:val="BodyText"/>
        <w:spacing w:after="0"/>
        <w:ind w:right="-7" w:firstLine="567"/>
        <w:jc w:val="right"/>
        <w:rPr>
          <w:rFonts w:ascii="GHEA Grapalat" w:hAnsi="GHEA Grapalat" w:cs="Sylfaen"/>
          <w:i/>
          <w:sz w:val="18"/>
          <w:szCs w:val="20"/>
          <w:lang w:val="af-ZA" w:eastAsia="ru-RU"/>
        </w:rPr>
      </w:pPr>
    </w:p>
    <w:p w:rsidR="00740F20" w:rsidRPr="0049186D" w:rsidRDefault="00740F20" w:rsidP="00740F20">
      <w:pPr>
        <w:pStyle w:val="BodyText"/>
        <w:spacing w:after="0"/>
        <w:ind w:right="-7" w:firstLine="567"/>
        <w:jc w:val="right"/>
        <w:rPr>
          <w:rFonts w:ascii="GHEA Grapalat" w:hAnsi="GHEA Grapalat" w:cs="Sylfaen"/>
          <w:i/>
          <w:sz w:val="18"/>
          <w:szCs w:val="20"/>
          <w:lang w:val="af-ZA" w:eastAsia="ru-RU"/>
        </w:rPr>
      </w:pPr>
      <w:r w:rsidRPr="0049186D">
        <w:rPr>
          <w:rFonts w:ascii="GHEA Grapalat" w:hAnsi="GHEA Grapalat" w:cs="Sylfaen"/>
          <w:i/>
          <w:sz w:val="18"/>
          <w:szCs w:val="20"/>
          <w:lang w:val="af-ZA" w:eastAsia="ru-RU"/>
        </w:rPr>
        <w:tab/>
      </w:r>
    </w:p>
    <w:p w:rsidR="00740F20" w:rsidRPr="0049186D" w:rsidRDefault="00740F20" w:rsidP="00740F20">
      <w:pPr>
        <w:pStyle w:val="BodyText"/>
        <w:spacing w:after="0"/>
        <w:ind w:right="-7" w:firstLine="567"/>
        <w:jc w:val="right"/>
        <w:rPr>
          <w:rFonts w:ascii="GHEA Grapalat" w:hAnsi="GHEA Grapalat" w:cs="Sylfaen"/>
          <w:i/>
          <w:u w:val="single"/>
          <w:lang w:val="af-ZA" w:eastAsia="ru-RU"/>
        </w:rPr>
      </w:pPr>
      <w:r>
        <w:rPr>
          <w:rFonts w:ascii="GHEA Grapalat" w:hAnsi="GHEA Grapalat" w:cs="Sylfaen"/>
          <w:i/>
          <w:u w:val="single"/>
          <w:lang w:eastAsia="ru-RU"/>
        </w:rPr>
        <w:t xml:space="preserve"> </w:t>
      </w:r>
    </w:p>
    <w:p w:rsidR="00740F20" w:rsidRPr="0049186D" w:rsidRDefault="00740F20" w:rsidP="00740F20">
      <w:pPr>
        <w:pStyle w:val="BodyTextIndent"/>
        <w:spacing w:line="240" w:lineRule="auto"/>
        <w:jc w:val="center"/>
        <w:rPr>
          <w:rFonts w:ascii="GHEA Grapalat" w:hAnsi="GHEA Grapalat"/>
          <w:i w:val="0"/>
          <w:lang w:val="af-ZA"/>
        </w:rPr>
      </w:pPr>
    </w:p>
    <w:p w:rsidR="00740F20" w:rsidRPr="001807AD" w:rsidRDefault="00740F20" w:rsidP="00740F20">
      <w:pPr>
        <w:pStyle w:val="BodyTextIndent"/>
        <w:spacing w:line="240" w:lineRule="auto"/>
        <w:jc w:val="center"/>
        <w:rPr>
          <w:rFonts w:ascii="GHEA Grapalat" w:hAnsi="GHEA Grapalat"/>
          <w:i w:val="0"/>
          <w:lang w:val="af-ZA"/>
        </w:rPr>
      </w:pPr>
      <w:r w:rsidRPr="001807AD">
        <w:rPr>
          <w:rFonts w:ascii="GHEA Grapalat" w:hAnsi="GHEA Grapalat"/>
          <w:i w:val="0"/>
          <w:lang w:val="af-ZA"/>
        </w:rPr>
        <w:t>ՀԱՅՏԱՐԱՐՈՒԹՅՈՒՆ</w:t>
      </w:r>
    </w:p>
    <w:p w:rsidR="00740F20" w:rsidRPr="001807AD" w:rsidRDefault="00740F20" w:rsidP="00740F20">
      <w:pPr>
        <w:pStyle w:val="BodyTextIndent"/>
        <w:spacing w:line="240" w:lineRule="auto"/>
        <w:jc w:val="center"/>
        <w:rPr>
          <w:rFonts w:ascii="GHEA Grapalat" w:hAnsi="GHEA Grapalat"/>
          <w:i w:val="0"/>
          <w:lang w:val="af-ZA"/>
        </w:rPr>
      </w:pPr>
      <w:r w:rsidRPr="001807AD">
        <w:rPr>
          <w:rFonts w:ascii="GHEA Grapalat" w:hAnsi="GHEA Grapalat"/>
          <w:i w:val="0"/>
          <w:lang w:val="en-US"/>
        </w:rPr>
        <w:t>ԳՆԱՆՇՄԱՆ</w:t>
      </w:r>
      <w:r w:rsidRPr="001807AD">
        <w:rPr>
          <w:rFonts w:ascii="GHEA Grapalat" w:hAnsi="GHEA Grapalat"/>
          <w:i w:val="0"/>
          <w:lang w:val="af-ZA"/>
        </w:rPr>
        <w:t xml:space="preserve"> </w:t>
      </w:r>
      <w:r w:rsidRPr="001807AD">
        <w:rPr>
          <w:rFonts w:ascii="GHEA Grapalat" w:hAnsi="GHEA Grapalat"/>
          <w:i w:val="0"/>
          <w:lang w:val="en-US"/>
        </w:rPr>
        <w:t>ՀԱՐՑՄԱՆ</w:t>
      </w:r>
      <w:r w:rsidRPr="001807AD">
        <w:rPr>
          <w:rFonts w:ascii="GHEA Grapalat" w:hAnsi="GHEA Grapalat"/>
          <w:i w:val="0"/>
          <w:lang w:val="af-ZA"/>
        </w:rPr>
        <w:t xml:space="preserve"> ՄԱՍԻՆ</w:t>
      </w:r>
    </w:p>
    <w:p w:rsidR="00740F20" w:rsidRPr="001807AD" w:rsidRDefault="00740F20" w:rsidP="00740F20">
      <w:pPr>
        <w:pStyle w:val="BodyTextIndent"/>
        <w:spacing w:line="240" w:lineRule="auto"/>
        <w:jc w:val="center"/>
        <w:rPr>
          <w:rFonts w:ascii="GHEA Grapalat" w:hAnsi="GHEA Grapalat"/>
          <w:i w:val="0"/>
          <w:lang w:val="af-ZA"/>
        </w:rPr>
      </w:pPr>
    </w:p>
    <w:p w:rsidR="00740F20" w:rsidRPr="001807AD" w:rsidRDefault="00740F20" w:rsidP="00740F20">
      <w:pPr>
        <w:pStyle w:val="BodyTextIndent"/>
        <w:spacing w:line="240" w:lineRule="auto"/>
        <w:jc w:val="center"/>
        <w:rPr>
          <w:rFonts w:ascii="GHEA Grapalat" w:hAnsi="GHEA Grapalat"/>
          <w:i w:val="0"/>
          <w:lang w:val="af-ZA"/>
        </w:rPr>
      </w:pPr>
      <w:r w:rsidRPr="001807AD">
        <w:rPr>
          <w:rFonts w:ascii="GHEA Grapalat" w:hAnsi="GHEA Grapalat"/>
          <w:i w:val="0"/>
          <w:lang w:val="af-ZA"/>
        </w:rPr>
        <w:t>Հայտարարության սույն տեքստը հաստատված է գնանշման հարցման հանձնաժողովի</w:t>
      </w:r>
    </w:p>
    <w:p w:rsidR="00740F20" w:rsidRPr="001807AD" w:rsidRDefault="00740F20" w:rsidP="00740F20">
      <w:pPr>
        <w:pStyle w:val="BodyTextIndent"/>
        <w:spacing w:line="240" w:lineRule="auto"/>
        <w:jc w:val="center"/>
        <w:rPr>
          <w:rFonts w:ascii="GHEA Grapalat" w:hAnsi="GHEA Grapalat"/>
          <w:i w:val="0"/>
          <w:lang w:val="af-ZA"/>
        </w:rPr>
      </w:pPr>
      <w:r w:rsidRPr="001807AD">
        <w:rPr>
          <w:rFonts w:ascii="GHEA Grapalat" w:hAnsi="GHEA Grapalat"/>
          <w:i w:val="0"/>
          <w:lang w:val="af-ZA"/>
        </w:rPr>
        <w:t>20</w:t>
      </w:r>
      <w:r>
        <w:rPr>
          <w:rFonts w:ascii="GHEA Grapalat" w:hAnsi="GHEA Grapalat"/>
          <w:i w:val="0"/>
          <w:lang w:val="af-ZA"/>
        </w:rPr>
        <w:t>20</w:t>
      </w:r>
      <w:r w:rsidRPr="001807AD">
        <w:rPr>
          <w:rFonts w:ascii="GHEA Grapalat" w:hAnsi="GHEA Grapalat"/>
          <w:i w:val="0"/>
          <w:lang w:val="af-ZA"/>
        </w:rPr>
        <w:t xml:space="preserve">   թվականի «</w:t>
      </w:r>
      <w:r>
        <w:rPr>
          <w:rFonts w:ascii="GHEA Grapalat" w:hAnsi="GHEA Grapalat"/>
          <w:i w:val="0"/>
          <w:lang w:val="af-ZA"/>
        </w:rPr>
        <w:t xml:space="preserve"> հունվարի </w:t>
      </w:r>
      <w:r w:rsidRPr="001807AD">
        <w:rPr>
          <w:rFonts w:ascii="GHEA Grapalat" w:hAnsi="GHEA Grapalat"/>
          <w:i w:val="0"/>
          <w:lang w:val="af-ZA"/>
        </w:rPr>
        <w:t>»  «</w:t>
      </w:r>
      <w:r>
        <w:rPr>
          <w:rFonts w:ascii="GHEA Grapalat" w:hAnsi="GHEA Grapalat"/>
          <w:i w:val="0"/>
          <w:lang w:val="af-ZA"/>
        </w:rPr>
        <w:t xml:space="preserve">17 </w:t>
      </w:r>
      <w:r w:rsidRPr="001807AD">
        <w:rPr>
          <w:rFonts w:ascii="GHEA Grapalat" w:hAnsi="GHEA Grapalat"/>
          <w:i w:val="0"/>
          <w:lang w:val="af-ZA"/>
        </w:rPr>
        <w:t>»</w:t>
      </w:r>
      <w:r>
        <w:rPr>
          <w:rFonts w:ascii="GHEA Grapalat" w:hAnsi="GHEA Grapalat"/>
          <w:i w:val="0"/>
          <w:lang w:val="af-ZA"/>
        </w:rPr>
        <w:t xml:space="preserve">թիվ1 </w:t>
      </w:r>
      <w:r w:rsidRPr="001807AD">
        <w:rPr>
          <w:rFonts w:ascii="GHEA Grapalat" w:hAnsi="GHEA Grapalat"/>
          <w:i w:val="0"/>
          <w:lang w:val="af-ZA"/>
        </w:rPr>
        <w:t xml:space="preserve"> «որոշման համարը» որոշմամբ և հրապարակվում է</w:t>
      </w:r>
    </w:p>
    <w:p w:rsidR="00740F20" w:rsidRPr="001807AD" w:rsidRDefault="00740F20" w:rsidP="00740F20">
      <w:pPr>
        <w:pStyle w:val="BodyTextIndent"/>
        <w:spacing w:line="240" w:lineRule="auto"/>
        <w:jc w:val="center"/>
        <w:rPr>
          <w:rFonts w:ascii="GHEA Grapalat" w:hAnsi="GHEA Grapalat"/>
          <w:i w:val="0"/>
          <w:lang w:val="af-ZA"/>
        </w:rPr>
      </w:pPr>
      <w:r w:rsidRPr="001807AD">
        <w:rPr>
          <w:rFonts w:ascii="GHEA Grapalat" w:hAnsi="GHEA Grapalat"/>
          <w:i w:val="0"/>
          <w:lang w:val="af-ZA"/>
        </w:rPr>
        <w:t>«Գնումների մասին» ՀՀ օրենքի 27-րդ հոդվածի համաձայն</w:t>
      </w:r>
    </w:p>
    <w:p w:rsidR="00740F20" w:rsidRPr="001807AD" w:rsidRDefault="00740F20" w:rsidP="00740F20">
      <w:pPr>
        <w:pStyle w:val="BodyTextIndent"/>
        <w:spacing w:line="240" w:lineRule="auto"/>
        <w:jc w:val="center"/>
        <w:rPr>
          <w:rFonts w:ascii="GHEA Grapalat" w:hAnsi="GHEA Grapalat"/>
          <w:i w:val="0"/>
          <w:lang w:val="af-ZA"/>
        </w:rPr>
      </w:pPr>
    </w:p>
    <w:p w:rsidR="00740F20" w:rsidRPr="0049186D" w:rsidRDefault="00740F20" w:rsidP="00740F20">
      <w:pPr>
        <w:jc w:val="center"/>
        <w:rPr>
          <w:rFonts w:ascii="GHEA Grapalat" w:hAnsi="GHEA Grapalat"/>
          <w:sz w:val="18"/>
          <w:lang w:val="hy-AM"/>
        </w:rPr>
      </w:pPr>
      <w:r>
        <w:rPr>
          <w:rFonts w:ascii="GHEA Grapalat" w:hAnsi="GHEA Grapalat"/>
          <w:i/>
          <w:lang w:val="af-ZA"/>
        </w:rPr>
        <w:t>Գնանշման հարցման ծածկագիրը`  &lt;&lt;ԱՄԱՀ-</w:t>
      </w:r>
      <w:r w:rsidRPr="001807AD">
        <w:rPr>
          <w:rFonts w:ascii="GHEA Grapalat" w:hAnsi="GHEA Grapalat"/>
          <w:i/>
          <w:lang w:val="af-ZA"/>
        </w:rPr>
        <w:t>ԳՀԱՊՁԲ</w:t>
      </w:r>
      <w:r>
        <w:rPr>
          <w:rFonts w:ascii="GHEA Grapalat" w:hAnsi="GHEA Grapalat"/>
          <w:i/>
          <w:lang w:val="af-ZA"/>
        </w:rPr>
        <w:t>-20/02&gt;&gt;</w:t>
      </w:r>
    </w:p>
    <w:p w:rsidR="00740F20" w:rsidRPr="00483EC0" w:rsidRDefault="00740F20" w:rsidP="00740F20">
      <w:pPr>
        <w:pStyle w:val="BodyTextIndent"/>
        <w:spacing w:line="240" w:lineRule="auto"/>
        <w:jc w:val="center"/>
        <w:rPr>
          <w:rFonts w:ascii="GHEA Grapalat" w:hAnsi="GHEA Grapalat"/>
          <w:i w:val="0"/>
          <w:lang w:val="hy-AM"/>
        </w:rPr>
      </w:pPr>
    </w:p>
    <w:p w:rsidR="00740F20" w:rsidRPr="001807AD" w:rsidRDefault="00740F20" w:rsidP="00740F20">
      <w:pPr>
        <w:pStyle w:val="BodyTextIndent"/>
        <w:spacing w:line="240" w:lineRule="auto"/>
        <w:ind w:firstLine="0"/>
        <w:rPr>
          <w:rFonts w:ascii="GHEA Grapalat" w:hAnsi="GHEA Grapalat"/>
          <w:i w:val="0"/>
          <w:lang w:val="af-ZA"/>
        </w:rPr>
      </w:pPr>
    </w:p>
    <w:p w:rsidR="00740F20" w:rsidRPr="001807AD" w:rsidRDefault="00740F20" w:rsidP="00740F20">
      <w:pPr>
        <w:pStyle w:val="BodyTextIndent"/>
        <w:spacing w:line="240" w:lineRule="auto"/>
        <w:ind w:firstLine="708"/>
        <w:jc w:val="left"/>
        <w:rPr>
          <w:rFonts w:ascii="GHEA Grapalat" w:hAnsi="GHEA Grapalat"/>
          <w:i w:val="0"/>
          <w:lang w:val="af-ZA"/>
        </w:rPr>
      </w:pPr>
      <w:r w:rsidRPr="001807AD">
        <w:rPr>
          <w:rFonts w:ascii="GHEA Grapalat" w:hAnsi="GHEA Grapalat"/>
          <w:i w:val="0"/>
          <w:lang w:val="af-ZA"/>
        </w:rPr>
        <w:t xml:space="preserve">Պատվիրատուն` </w:t>
      </w:r>
      <w:r>
        <w:rPr>
          <w:rFonts w:ascii="GHEA Grapalat" w:hAnsi="GHEA Grapalat"/>
          <w:i w:val="0"/>
          <w:lang w:val="af-ZA"/>
        </w:rPr>
        <w:t>Արարատի համայնքապետարան</w:t>
      </w:r>
      <w:r w:rsidRPr="001807AD">
        <w:rPr>
          <w:rFonts w:ascii="GHEA Grapalat" w:hAnsi="GHEA Grapalat"/>
          <w:i w:val="0"/>
          <w:lang w:val="af-ZA"/>
        </w:rPr>
        <w:t xml:space="preserve"> որը գտնվում է</w:t>
      </w:r>
      <w:r>
        <w:rPr>
          <w:rFonts w:ascii="GHEA Grapalat" w:hAnsi="GHEA Grapalat"/>
          <w:i w:val="0"/>
          <w:lang w:val="af-ZA"/>
        </w:rPr>
        <w:t>Արարատի մարզի Արարատ գյուղի Ռ Վարդանյան 28</w:t>
      </w:r>
      <w:r w:rsidRPr="001807AD">
        <w:rPr>
          <w:rFonts w:ascii="GHEA Grapalat" w:hAnsi="GHEA Grapalat"/>
          <w:i w:val="0"/>
          <w:lang w:val="af-ZA"/>
        </w:rPr>
        <w:t xml:space="preserve"> հասցեում,հայտարարում է գնանշման հարցում, որն իրականացվում է մեկ փուլով:</w:t>
      </w:r>
    </w:p>
    <w:p w:rsidR="00740F20" w:rsidRPr="001807AD" w:rsidRDefault="00740F20" w:rsidP="00740F20">
      <w:pPr>
        <w:pStyle w:val="BodyTextIndent"/>
        <w:spacing w:line="240" w:lineRule="auto"/>
        <w:ind w:firstLine="0"/>
        <w:rPr>
          <w:rFonts w:ascii="GHEA Grapalat" w:hAnsi="GHEA Grapalat"/>
          <w:i w:val="0"/>
          <w:lang w:val="af-ZA"/>
        </w:rPr>
      </w:pPr>
      <w:r w:rsidRPr="001807AD">
        <w:rPr>
          <w:rFonts w:ascii="GHEA Grapalat" w:hAnsi="GHEA Grapalat"/>
          <w:i w:val="0"/>
          <w:lang w:val="af-ZA"/>
        </w:rPr>
        <w:tab/>
        <w:t xml:space="preserve">Գնանշման հարցման </w:t>
      </w:r>
      <w:r w:rsidRPr="001807AD">
        <w:rPr>
          <w:rFonts w:ascii="GHEA Grapalat" w:hAnsi="GHEA Grapalat"/>
          <w:i w:val="0"/>
          <w:lang w:val="en-US"/>
        </w:rPr>
        <w:t>ընտրված</w:t>
      </w:r>
      <w:r w:rsidRPr="001807AD">
        <w:rPr>
          <w:rFonts w:ascii="GHEA Grapalat" w:hAnsi="GHEA Grapalat"/>
          <w:i w:val="0"/>
          <w:lang w:val="af-ZA"/>
        </w:rPr>
        <w:t xml:space="preserve"> մասնակցին սահմանված կարգով կառաջարկվի կնքել_</w:t>
      </w:r>
      <w:r>
        <w:rPr>
          <w:rFonts w:ascii="GHEA Grapalat" w:hAnsi="GHEA Grapalat"/>
          <w:i w:val="0"/>
          <w:lang w:val="af-ZA"/>
        </w:rPr>
        <w:t xml:space="preserve">դիզ վառելիքի </w:t>
      </w:r>
      <w:r w:rsidRPr="001807AD">
        <w:rPr>
          <w:rFonts w:ascii="GHEA Grapalat" w:hAnsi="GHEA Grapalat"/>
          <w:i w:val="0"/>
          <w:lang w:val="af-ZA"/>
        </w:rPr>
        <w:t xml:space="preserve">    մատակարարման պայմանագիր (այսուհետ` պայմանագիր)։ </w:t>
      </w:r>
    </w:p>
    <w:p w:rsidR="00740F20" w:rsidRPr="001807AD" w:rsidRDefault="00740F20" w:rsidP="00740F20">
      <w:pPr>
        <w:pStyle w:val="BodyTextIndent"/>
        <w:spacing w:line="240" w:lineRule="auto"/>
        <w:ind w:firstLine="0"/>
        <w:rPr>
          <w:rFonts w:ascii="GHEA Grapalat" w:hAnsi="GHEA Grapalat"/>
          <w:i w:val="0"/>
          <w:sz w:val="16"/>
          <w:szCs w:val="16"/>
          <w:lang w:val="af-ZA"/>
        </w:rPr>
      </w:pPr>
      <w:r w:rsidRPr="001807AD">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740F20" w:rsidRPr="001807AD" w:rsidRDefault="00740F20" w:rsidP="00740F20">
      <w:pPr>
        <w:pStyle w:val="BodyTextIndent"/>
        <w:spacing w:line="240" w:lineRule="auto"/>
        <w:ind w:firstLine="0"/>
        <w:rPr>
          <w:rFonts w:ascii="GHEA Grapalat" w:hAnsi="GHEA Grapalat"/>
          <w:i w:val="0"/>
          <w:lang w:val="af-ZA"/>
        </w:rPr>
      </w:pPr>
      <w:r w:rsidRPr="001807A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740F20" w:rsidRPr="001807AD" w:rsidRDefault="00740F20" w:rsidP="00740F20">
      <w:pPr>
        <w:ind w:firstLine="720"/>
        <w:jc w:val="both"/>
        <w:rPr>
          <w:rFonts w:ascii="GHEA Grapalat" w:hAnsi="GHEA Grapalat"/>
          <w:sz w:val="20"/>
          <w:szCs w:val="20"/>
          <w:lang w:val="af-ZA"/>
        </w:rPr>
      </w:pPr>
      <w:r w:rsidRPr="001807AD">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Գնանշման հարցման հրավերը թղթային ստանալու համար անհրաժեշտ է դիմել պատվիրատուին, մինչև սույն հայտարարության հրապարակման օրվանից հաշված</w:t>
      </w:r>
      <w:r>
        <w:rPr>
          <w:rFonts w:ascii="GHEA Grapalat" w:hAnsi="GHEA Grapalat"/>
          <w:i w:val="0"/>
          <w:lang w:val="af-ZA"/>
        </w:rPr>
        <w:t>7-</w:t>
      </w:r>
      <w:r w:rsidRPr="001807AD">
        <w:rPr>
          <w:rFonts w:ascii="GHEA Grapalat" w:hAnsi="GHEA Grapalat"/>
          <w:i w:val="0"/>
          <w:lang w:val="af-ZA"/>
        </w:rPr>
        <w:t xml:space="preserve">րդ օրը ժամը </w:t>
      </w:r>
      <w:r>
        <w:rPr>
          <w:rFonts w:ascii="GHEA Grapalat" w:hAnsi="GHEA Grapalat"/>
          <w:i w:val="0"/>
          <w:u w:val="single"/>
          <w:lang w:val="af-ZA"/>
        </w:rPr>
        <w:t>11 .00</w:t>
      </w:r>
      <w:r w:rsidRPr="001807AD">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(կամ</w:t>
      </w:r>
      <w:r>
        <w:rPr>
          <w:rFonts w:ascii="GHEA Grapalat" w:hAnsi="GHEA Grapalat"/>
          <w:i w:val="0"/>
          <w:lang w:val="af-ZA"/>
        </w:rPr>
        <w:t>5000</w:t>
      </w:r>
      <w:r w:rsidRPr="001807AD">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Pr="001807AD">
        <w:rPr>
          <w:rFonts w:ascii="GHEA Mariam" w:hAnsi="GHEA Mariam"/>
          <w:i w:val="0"/>
          <w:spacing w:val="-8"/>
          <w:lang w:val="pt-BR"/>
        </w:rPr>
        <w:t xml:space="preserve"> </w:t>
      </w:r>
      <w:r w:rsidRPr="001807AD">
        <w:rPr>
          <w:rFonts w:ascii="GHEA Grapalat" w:hAnsi="GHEA Grapalat"/>
          <w:i w:val="0"/>
          <w:lang w:val="af-ZA"/>
        </w:rPr>
        <w:t>ներկայացնելու դեպքում</w:t>
      </w:r>
      <w:r w:rsidRPr="001807AD">
        <w:rPr>
          <w:rStyle w:val="FootnoteReference"/>
          <w:rFonts w:ascii="GHEA Grapalat" w:hAnsi="GHEA Grapalat"/>
          <w:i w:val="0"/>
          <w:lang w:val="af-ZA"/>
        </w:rPr>
        <w:footnoteReference w:id="2"/>
      </w:r>
      <w:r w:rsidRPr="001807AD">
        <w:rPr>
          <w:rFonts w:ascii="GHEA Grapalat" w:hAnsi="GHEA Grapalat"/>
          <w:i w:val="0"/>
          <w:lang w:val="af-ZA"/>
        </w:rPr>
        <w:t>) այդպիսի պահանջ ստանալուն հաջորդող առաջին աշխատանքային օրը։ (Վճարումն անհրաժեշտ է իրականացնել</w:t>
      </w:r>
      <w:r>
        <w:rPr>
          <w:rFonts w:ascii="GHEA Grapalat" w:hAnsi="GHEA Grapalat"/>
          <w:i w:val="0"/>
          <w:lang w:val="af-ZA"/>
        </w:rPr>
        <w:t>900425105096</w:t>
      </w:r>
      <w:r w:rsidRPr="001807AD">
        <w:rPr>
          <w:rFonts w:ascii="GHEA Grapalat" w:hAnsi="GHEA Grapalat"/>
          <w:i w:val="0"/>
          <w:lang w:val="af-ZA"/>
        </w:rPr>
        <w:t>հաշվեհամարին</w:t>
      </w:r>
      <w:r w:rsidRPr="001807AD">
        <w:rPr>
          <w:rStyle w:val="FootnoteReference"/>
          <w:rFonts w:ascii="GHEA Grapalat" w:hAnsi="GHEA Grapalat"/>
          <w:i w:val="0"/>
          <w:lang w:val="af-ZA"/>
        </w:rPr>
        <w:footnoteReference w:id="3"/>
      </w:r>
      <w:r w:rsidRPr="001807AD">
        <w:rPr>
          <w:rFonts w:ascii="GHEA Grapalat" w:hAnsi="GHEA Grapalat"/>
          <w:i w:val="0"/>
          <w:lang w:val="af-ZA"/>
        </w:rPr>
        <w:t>)։</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 xml:space="preserve">Հրավեր չստանալը չի սահմանափակում մասնակցի` սույն ընթացակարգին մասնակցելու իրավունքը։ </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Գնանշման հարցման հայտերն անհրաժեշտ է ներկայացնել</w:t>
      </w:r>
      <w:r w:rsidRPr="001807AD">
        <w:rPr>
          <w:rFonts w:ascii="GHEA Grapalat" w:hAnsi="GHEA Grapalat"/>
          <w:i w:val="0"/>
          <w:lang w:val="af-ZA" w:eastAsia="ru-RU"/>
        </w:rPr>
        <w:t xml:space="preserve">    </w:t>
      </w:r>
      <w:r>
        <w:rPr>
          <w:rFonts w:ascii="GHEA Grapalat" w:hAnsi="GHEA Grapalat"/>
          <w:i w:val="0"/>
          <w:lang w:val="af-ZA"/>
        </w:rPr>
        <w:t>Գ Արարատ Ռ Վարդանյան28</w:t>
      </w:r>
      <w:r w:rsidRPr="001807AD">
        <w:rPr>
          <w:rFonts w:ascii="GHEA Grapalat" w:hAnsi="GHEA Grapalat"/>
          <w:i w:val="0"/>
          <w:lang w:val="af-ZA"/>
        </w:rPr>
        <w:t xml:space="preserve"> հասցեով, </w:t>
      </w:r>
      <w:r>
        <w:rPr>
          <w:rFonts w:ascii="GHEA Grapalat" w:hAnsi="GHEA Grapalat"/>
          <w:i w:val="0"/>
          <w:lang w:val="af-ZA"/>
        </w:rPr>
        <w:t xml:space="preserve"> </w:t>
      </w:r>
      <w:r w:rsidRPr="001807AD">
        <w:rPr>
          <w:rFonts w:ascii="GHEA Grapalat" w:hAnsi="GHEA Grapalat"/>
          <w:i w:val="0"/>
          <w:lang w:val="af-ZA"/>
        </w:rPr>
        <w:t>փաստաթղթային ձևով</w:t>
      </w:r>
      <w:r w:rsidRPr="001807AD">
        <w:rPr>
          <w:rFonts w:ascii="GHEA Grapalat" w:hAnsi="GHEA Grapalat"/>
          <w:i w:val="0"/>
          <w:lang w:val="af-ZA" w:eastAsia="ru-RU"/>
        </w:rPr>
        <w:t xml:space="preserve"> </w:t>
      </w:r>
      <w:r w:rsidRPr="001807AD">
        <w:rPr>
          <w:rFonts w:ascii="GHEA Grapalat" w:hAnsi="GHEA Grapalat"/>
          <w:i w:val="0"/>
          <w:lang w:val="af-ZA"/>
        </w:rPr>
        <w:t xml:space="preserve">մինչև սույն հայտարարության հրապարակման օրվանից հաշված </w:t>
      </w:r>
      <w:r w:rsidRPr="001807AD">
        <w:rPr>
          <w:rFonts w:ascii="GHEA Grapalat" w:hAnsi="GHEA Grapalat"/>
          <w:i w:val="0"/>
          <w:u w:val="single"/>
          <w:lang w:val="af-ZA"/>
        </w:rPr>
        <w:t xml:space="preserve"> </w:t>
      </w:r>
      <w:r>
        <w:rPr>
          <w:rFonts w:ascii="GHEA Grapalat" w:hAnsi="GHEA Grapalat"/>
          <w:i w:val="0"/>
          <w:lang w:val="af-ZA"/>
        </w:rPr>
        <w:t xml:space="preserve">7-րդ </w:t>
      </w:r>
      <w:r w:rsidRPr="001807AD">
        <w:rPr>
          <w:rFonts w:ascii="GHEA Grapalat" w:hAnsi="GHEA Grapalat"/>
          <w:i w:val="0"/>
          <w:lang w:val="af-ZA"/>
        </w:rPr>
        <w:t>րդ օրվա ժամը</w:t>
      </w:r>
      <w:r>
        <w:rPr>
          <w:rFonts w:ascii="GHEA Grapalat" w:hAnsi="GHEA Grapalat"/>
          <w:i w:val="0"/>
          <w:lang w:val="af-ZA"/>
        </w:rPr>
        <w:t>11.00</w:t>
      </w:r>
      <w:r w:rsidRPr="001807AD">
        <w:rPr>
          <w:rFonts w:ascii="GHEA Grapalat" w:hAnsi="GHEA Grapalat"/>
          <w:i w:val="0"/>
          <w:u w:val="single"/>
          <w:lang w:val="af-ZA"/>
        </w:rPr>
        <w:t xml:space="preserve"> </w:t>
      </w:r>
      <w:r w:rsidRPr="001807AD">
        <w:rPr>
          <w:rFonts w:ascii="GHEA Grapalat" w:hAnsi="GHEA Grapalat"/>
          <w:i w:val="0"/>
          <w:lang w:val="af-ZA"/>
        </w:rPr>
        <w:t xml:space="preserve">-ը: Հայտերը, հայերենից բացի, կարող են ներկայացվել նաև անգլերեն կամ ռուսերեն: </w:t>
      </w:r>
    </w:p>
    <w:p w:rsidR="00740F20" w:rsidRPr="001807AD" w:rsidRDefault="00740F20" w:rsidP="00740F20">
      <w:pPr>
        <w:pStyle w:val="BodyTextIndent"/>
        <w:spacing w:line="240" w:lineRule="auto"/>
        <w:ind w:firstLine="708"/>
        <w:rPr>
          <w:rFonts w:ascii="GHEA Grapalat" w:hAnsi="GHEA Grapalat"/>
          <w:i w:val="0"/>
          <w:lang w:val="af-ZA"/>
        </w:rPr>
      </w:pPr>
      <w:r w:rsidRPr="001807AD">
        <w:rPr>
          <w:rFonts w:ascii="GHEA Grapalat" w:hAnsi="GHEA Grapalat"/>
          <w:i w:val="0"/>
          <w:lang w:val="af-ZA"/>
        </w:rPr>
        <w:t xml:space="preserve">Հայտերի բացումը տեղի կունենա </w:t>
      </w:r>
      <w:r>
        <w:rPr>
          <w:rFonts w:ascii="GHEA Grapalat" w:hAnsi="GHEA Grapalat"/>
          <w:i w:val="0"/>
          <w:lang w:val="af-ZA"/>
        </w:rPr>
        <w:t>Ռ Վարդանյան28</w:t>
      </w:r>
      <w:r w:rsidRPr="001807AD">
        <w:rPr>
          <w:rFonts w:ascii="GHEA Grapalat" w:hAnsi="GHEA Grapalat"/>
          <w:i w:val="0"/>
          <w:lang w:val="af-ZA"/>
        </w:rPr>
        <w:t>հասցեում,  «</w:t>
      </w:r>
      <w:r>
        <w:rPr>
          <w:rFonts w:ascii="GHEA Grapalat" w:hAnsi="GHEA Grapalat"/>
          <w:i w:val="0"/>
          <w:lang w:val="af-ZA"/>
        </w:rPr>
        <w:t>2020թ</w:t>
      </w:r>
      <w:r w:rsidRPr="001807AD">
        <w:rPr>
          <w:rFonts w:ascii="GHEA Grapalat" w:hAnsi="GHEA Grapalat"/>
          <w:i w:val="0"/>
          <w:lang w:val="af-ZA"/>
        </w:rPr>
        <w:t xml:space="preserve">  »</w:t>
      </w:r>
      <w:r>
        <w:rPr>
          <w:rFonts w:ascii="GHEA Grapalat" w:hAnsi="GHEA Grapalat"/>
          <w:i w:val="0"/>
          <w:lang w:val="af-ZA"/>
        </w:rPr>
        <w:t xml:space="preserve">մարտի </w:t>
      </w:r>
      <w:r w:rsidRPr="001807AD">
        <w:rPr>
          <w:rFonts w:ascii="GHEA Grapalat" w:hAnsi="GHEA Grapalat"/>
          <w:i w:val="0"/>
          <w:lang w:val="af-ZA"/>
        </w:rPr>
        <w:t xml:space="preserve"> «</w:t>
      </w:r>
      <w:r>
        <w:rPr>
          <w:rFonts w:ascii="GHEA Grapalat" w:hAnsi="GHEA Grapalat"/>
          <w:i w:val="0"/>
          <w:lang w:val="af-ZA"/>
        </w:rPr>
        <w:t xml:space="preserve">  04</w:t>
      </w:r>
      <w:r w:rsidRPr="001807AD">
        <w:rPr>
          <w:rFonts w:ascii="GHEA Grapalat" w:hAnsi="GHEA Grapalat"/>
          <w:i w:val="0"/>
          <w:lang w:val="af-ZA"/>
        </w:rPr>
        <w:t xml:space="preserve"> «</w:t>
      </w:r>
      <w:r>
        <w:rPr>
          <w:rFonts w:ascii="GHEA Grapalat" w:hAnsi="GHEA Grapalat"/>
          <w:i w:val="0"/>
          <w:lang w:val="af-ZA"/>
        </w:rPr>
        <w:t xml:space="preserve">  </w:t>
      </w:r>
      <w:r w:rsidRPr="001807AD">
        <w:rPr>
          <w:rFonts w:ascii="GHEA Grapalat" w:hAnsi="GHEA Grapalat"/>
          <w:i w:val="0"/>
          <w:lang w:val="af-ZA"/>
        </w:rPr>
        <w:t>-ին ժամը  __</w:t>
      </w:r>
      <w:r>
        <w:rPr>
          <w:rFonts w:ascii="GHEA Grapalat" w:hAnsi="GHEA Grapalat"/>
          <w:i w:val="0"/>
          <w:lang w:val="af-ZA"/>
        </w:rPr>
        <w:t>11.00</w:t>
      </w:r>
      <w:r w:rsidRPr="001807AD">
        <w:rPr>
          <w:rFonts w:ascii="GHEA Grapalat" w:hAnsi="GHEA Grapalat"/>
          <w:i w:val="0"/>
          <w:lang w:val="af-ZA"/>
        </w:rPr>
        <w:t xml:space="preserve">___-ին։   </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lastRenderedPageBreak/>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740F20" w:rsidRPr="001807AD" w:rsidRDefault="00740F20" w:rsidP="00740F20">
      <w:pPr>
        <w:pStyle w:val="BodyTextIndent"/>
        <w:spacing w:line="240" w:lineRule="auto"/>
        <w:rPr>
          <w:rFonts w:ascii="GHEA Grapalat" w:hAnsi="GHEA Grapalat"/>
          <w:i w:val="0"/>
          <w:lang w:val="af-ZA"/>
        </w:rPr>
      </w:pPr>
      <w:r w:rsidRPr="001807A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807AD">
        <w:rPr>
          <w:rFonts w:ascii="GHEA Grapalat" w:hAnsi="GHEA Grapalat"/>
          <w:i w:val="0"/>
          <w:u w:val="single"/>
          <w:lang w:val="af-ZA"/>
        </w:rPr>
        <w:tab/>
      </w:r>
      <w:r>
        <w:rPr>
          <w:rFonts w:ascii="GHEA Grapalat" w:hAnsi="GHEA Grapalat"/>
          <w:i w:val="0"/>
          <w:u w:val="single"/>
          <w:lang w:val="af-ZA"/>
        </w:rPr>
        <w:t>Հ Կարապետյանին</w:t>
      </w:r>
      <w:r w:rsidRPr="001807AD">
        <w:rPr>
          <w:rFonts w:ascii="GHEA Grapalat" w:hAnsi="GHEA Grapalat"/>
          <w:i w:val="0"/>
          <w:u w:val="single"/>
          <w:lang w:val="af-ZA"/>
        </w:rPr>
        <w:tab/>
      </w:r>
      <w:r w:rsidRPr="001807AD">
        <w:rPr>
          <w:rFonts w:ascii="GHEA Grapalat" w:hAnsi="GHEA Grapalat"/>
          <w:i w:val="0"/>
          <w:u w:val="single"/>
          <w:lang w:val="af-ZA"/>
        </w:rPr>
        <w:tab/>
      </w:r>
      <w:r w:rsidRPr="001807AD">
        <w:rPr>
          <w:rFonts w:ascii="GHEA Grapalat" w:hAnsi="GHEA Grapalat"/>
          <w:i w:val="0"/>
          <w:u w:val="single"/>
          <w:lang w:val="af-ZA"/>
        </w:rPr>
        <w:tab/>
      </w:r>
      <w:r w:rsidRPr="001807AD">
        <w:rPr>
          <w:rFonts w:ascii="GHEA Grapalat" w:hAnsi="GHEA Grapalat"/>
          <w:i w:val="0"/>
          <w:lang w:val="af-ZA"/>
        </w:rPr>
        <w:t>-ին</w:t>
      </w:r>
    </w:p>
    <w:p w:rsidR="00740F20" w:rsidRPr="001807AD" w:rsidRDefault="00740F20" w:rsidP="00740F20">
      <w:pPr>
        <w:pStyle w:val="BodyTextIndent"/>
        <w:spacing w:line="240" w:lineRule="auto"/>
        <w:ind w:firstLine="0"/>
        <w:rPr>
          <w:rFonts w:ascii="GHEA Grapalat" w:hAnsi="GHEA Grapalat"/>
          <w:i w:val="0"/>
          <w:lang w:val="af-ZA"/>
        </w:rPr>
      </w:pP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t xml:space="preserve">             </w:t>
      </w:r>
      <w:r w:rsidRPr="001807AD">
        <w:rPr>
          <w:rFonts w:ascii="GHEA Grapalat" w:hAnsi="GHEA Grapalat"/>
          <w:i w:val="0"/>
          <w:sz w:val="16"/>
          <w:szCs w:val="16"/>
          <w:lang w:val="af-ZA"/>
        </w:rPr>
        <w:t>անունը, ազգանունը</w:t>
      </w:r>
    </w:p>
    <w:p w:rsidR="00740F20" w:rsidRPr="001807AD" w:rsidRDefault="00740F20" w:rsidP="00740F20">
      <w:pPr>
        <w:pStyle w:val="BodyTextIndent"/>
        <w:spacing w:line="240" w:lineRule="auto"/>
        <w:rPr>
          <w:rFonts w:ascii="GHEA Grapalat" w:hAnsi="GHEA Grapalat"/>
          <w:i w:val="0"/>
          <w:u w:val="single"/>
          <w:lang w:val="af-ZA"/>
        </w:rPr>
      </w:pPr>
      <w:r w:rsidRPr="001807AD">
        <w:rPr>
          <w:rFonts w:ascii="GHEA Grapalat" w:hAnsi="GHEA Grapalat"/>
          <w:i w:val="0"/>
          <w:lang w:val="af-ZA"/>
        </w:rPr>
        <w:t xml:space="preserve">                                      Հեռախոս </w:t>
      </w:r>
      <w:r w:rsidRPr="001807AD">
        <w:rPr>
          <w:rFonts w:ascii="GHEA Grapalat" w:hAnsi="GHEA Grapalat"/>
          <w:i w:val="0"/>
          <w:u w:val="single"/>
          <w:lang w:val="af-ZA"/>
        </w:rPr>
        <w:tab/>
      </w:r>
      <w:r>
        <w:rPr>
          <w:rFonts w:ascii="GHEA Grapalat" w:hAnsi="GHEA Grapalat"/>
          <w:i w:val="0"/>
          <w:u w:val="single"/>
          <w:lang w:val="af-ZA"/>
        </w:rPr>
        <w:t>077-896541</w:t>
      </w:r>
      <w:r w:rsidRPr="001807AD">
        <w:rPr>
          <w:rFonts w:ascii="GHEA Grapalat" w:hAnsi="GHEA Grapalat"/>
          <w:i w:val="0"/>
          <w:u w:val="single"/>
          <w:lang w:val="af-ZA"/>
        </w:rPr>
        <w:tab/>
      </w:r>
      <w:r w:rsidRPr="001807AD">
        <w:rPr>
          <w:rFonts w:ascii="GHEA Grapalat" w:hAnsi="GHEA Grapalat"/>
          <w:i w:val="0"/>
          <w:u w:val="single"/>
          <w:lang w:val="af-ZA"/>
        </w:rPr>
        <w:tab/>
      </w:r>
      <w:r w:rsidRPr="001807AD">
        <w:rPr>
          <w:rFonts w:ascii="GHEA Grapalat" w:hAnsi="GHEA Grapalat"/>
          <w:i w:val="0"/>
          <w:u w:val="single"/>
          <w:lang w:val="af-ZA"/>
        </w:rPr>
        <w:tab/>
      </w:r>
    </w:p>
    <w:p w:rsidR="00740F20" w:rsidRPr="001807AD" w:rsidRDefault="00740F20" w:rsidP="00740F20">
      <w:pPr>
        <w:pStyle w:val="BodyTextIndent"/>
        <w:spacing w:line="240" w:lineRule="auto"/>
        <w:rPr>
          <w:rFonts w:ascii="GHEA Grapalat" w:hAnsi="GHEA Grapalat"/>
          <w:i w:val="0"/>
          <w:lang w:val="af-ZA"/>
        </w:rPr>
      </w:pPr>
    </w:p>
    <w:p w:rsidR="00740F20" w:rsidRPr="001807AD" w:rsidRDefault="00740F20" w:rsidP="00740F20">
      <w:pPr>
        <w:pStyle w:val="BodyTextIndent"/>
        <w:spacing w:line="240" w:lineRule="auto"/>
        <w:rPr>
          <w:rFonts w:ascii="GHEA Grapalat" w:hAnsi="GHEA Grapalat"/>
          <w:i w:val="0"/>
          <w:u w:val="single"/>
          <w:lang w:val="af-ZA"/>
        </w:rPr>
      </w:pPr>
      <w:r w:rsidRPr="001807AD">
        <w:rPr>
          <w:rFonts w:ascii="GHEA Grapalat" w:hAnsi="GHEA Grapalat"/>
          <w:i w:val="0"/>
          <w:lang w:val="af-ZA"/>
        </w:rPr>
        <w:t xml:space="preserve">                                        Էլ. փոստ </w:t>
      </w:r>
      <w:r>
        <w:rPr>
          <w:rFonts w:ascii="GHEA Grapalat" w:hAnsi="GHEA Grapalat"/>
          <w:i w:val="0"/>
          <w:u w:val="single"/>
          <w:lang w:val="af-ZA"/>
        </w:rPr>
        <w:t>araratgyuxapetaran@mail.ru</w:t>
      </w:r>
    </w:p>
    <w:p w:rsidR="00740F20" w:rsidRPr="001807AD" w:rsidRDefault="00740F20" w:rsidP="00740F20">
      <w:pPr>
        <w:pStyle w:val="BodyTextIndent"/>
        <w:spacing w:line="240" w:lineRule="auto"/>
        <w:rPr>
          <w:rFonts w:ascii="GHEA Grapalat" w:hAnsi="GHEA Grapalat"/>
          <w:i w:val="0"/>
          <w:lang w:val="af-ZA"/>
        </w:rPr>
      </w:pPr>
    </w:p>
    <w:p w:rsidR="00740F20" w:rsidRPr="001807AD" w:rsidRDefault="00740F20" w:rsidP="00740F20">
      <w:pPr>
        <w:pStyle w:val="BodyTextIndent"/>
        <w:spacing w:line="240" w:lineRule="auto"/>
        <w:rPr>
          <w:rFonts w:ascii="GHEA Grapalat" w:hAnsi="GHEA Grapalat"/>
          <w:i w:val="0"/>
          <w:lang w:val="af-ZA"/>
        </w:rPr>
      </w:pPr>
    </w:p>
    <w:p w:rsidR="00740F20" w:rsidRPr="001807AD" w:rsidRDefault="00740F20" w:rsidP="00740F20">
      <w:pPr>
        <w:pStyle w:val="BodyTextIndent"/>
        <w:spacing w:line="240" w:lineRule="auto"/>
        <w:rPr>
          <w:rFonts w:ascii="GHEA Grapalat" w:hAnsi="GHEA Grapalat"/>
          <w:i w:val="0"/>
          <w:lang w:val="af-ZA"/>
        </w:rPr>
      </w:pPr>
    </w:p>
    <w:p w:rsidR="00740F20" w:rsidRPr="001807AD" w:rsidRDefault="00740F20" w:rsidP="00740F20">
      <w:pPr>
        <w:pStyle w:val="BodyTextIndent"/>
        <w:spacing w:line="240" w:lineRule="auto"/>
        <w:ind w:firstLine="0"/>
        <w:jc w:val="left"/>
        <w:rPr>
          <w:rFonts w:ascii="GHEA Grapalat" w:hAnsi="GHEA Grapalat"/>
          <w:i w:val="0"/>
          <w:lang w:val="af-ZA"/>
        </w:rPr>
      </w:pPr>
      <w:r w:rsidRPr="001807AD">
        <w:rPr>
          <w:rFonts w:ascii="GHEA Grapalat" w:hAnsi="GHEA Grapalat"/>
          <w:i w:val="0"/>
          <w:lang w:val="af-ZA"/>
        </w:rPr>
        <w:t xml:space="preserve">Պատվիրատու </w:t>
      </w:r>
      <w:r w:rsidRPr="001807AD">
        <w:rPr>
          <w:rFonts w:ascii="GHEA Grapalat" w:hAnsi="GHEA Grapalat"/>
          <w:i w:val="0"/>
          <w:u w:val="single"/>
          <w:lang w:val="af-ZA"/>
        </w:rPr>
        <w:tab/>
      </w:r>
      <w:r w:rsidRPr="001807AD">
        <w:rPr>
          <w:rFonts w:ascii="GHEA Grapalat" w:hAnsi="GHEA Grapalat"/>
          <w:i w:val="0"/>
          <w:u w:val="single"/>
          <w:lang w:val="af-ZA"/>
        </w:rPr>
        <w:tab/>
      </w:r>
      <w:r>
        <w:rPr>
          <w:rFonts w:ascii="GHEA Grapalat" w:hAnsi="GHEA Grapalat"/>
          <w:i w:val="0"/>
          <w:u w:val="single"/>
          <w:lang w:val="af-ZA"/>
        </w:rPr>
        <w:t xml:space="preserve">Արարատի համայնքապետարան </w:t>
      </w:r>
      <w:r w:rsidRPr="001807AD">
        <w:rPr>
          <w:rFonts w:ascii="GHEA Grapalat" w:hAnsi="GHEA Grapalat"/>
          <w:i w:val="0"/>
          <w:u w:val="single"/>
          <w:lang w:val="af-ZA"/>
        </w:rPr>
        <w:tab/>
      </w:r>
      <w:r>
        <w:rPr>
          <w:rFonts w:ascii="GHEA Grapalat" w:hAnsi="GHEA Grapalat"/>
          <w:i w:val="0"/>
          <w:u w:val="single"/>
          <w:lang w:val="af-ZA"/>
        </w:rPr>
        <w:t xml:space="preserve"> </w:t>
      </w:r>
    </w:p>
    <w:p w:rsidR="00740F20" w:rsidRPr="001807AD" w:rsidRDefault="00740F20" w:rsidP="00740F20">
      <w:pPr>
        <w:pStyle w:val="BodyTextIndent3"/>
        <w:spacing w:after="240" w:line="240" w:lineRule="auto"/>
        <w:ind w:firstLine="709"/>
        <w:rPr>
          <w:rFonts w:ascii="GHEA Grapalat" w:hAnsi="GHEA Grapalat" w:cs="Sylfaen"/>
          <w:b/>
          <w:lang w:val="es-ES"/>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Indent"/>
        <w:spacing w:line="240" w:lineRule="auto"/>
        <w:ind w:right="565" w:firstLine="0"/>
        <w:rPr>
          <w:rFonts w:ascii="GHEA Grapalat" w:hAnsi="GHEA Grapalat"/>
          <w:i w:val="0"/>
          <w:sz w:val="24"/>
          <w:szCs w:val="24"/>
        </w:rPr>
      </w:pPr>
      <w:r>
        <w:rPr>
          <w:rFonts w:ascii="GHEA Grapalat" w:hAnsi="GHEA Grapalat" w:cs="Sylfaen"/>
          <w:i w:val="0"/>
          <w:sz w:val="22"/>
          <w:lang w:val="af-ZA"/>
        </w:rPr>
        <w:br w:type="page"/>
      </w:r>
      <w:r>
        <w:rPr>
          <w:rFonts w:ascii="GHEA Grapalat" w:hAnsi="GHEA Grapalat"/>
          <w:i w:val="0"/>
          <w:sz w:val="24"/>
          <w:szCs w:val="24"/>
        </w:rPr>
        <w:lastRenderedPageBreak/>
        <w:t xml:space="preserve">                                                                   NOTICE</w:t>
      </w:r>
    </w:p>
    <w:p w:rsidR="00740F20" w:rsidRDefault="00740F20" w:rsidP="00740F20">
      <w:pPr>
        <w:pStyle w:val="BodyTextIndent"/>
        <w:spacing w:line="240" w:lineRule="auto"/>
        <w:ind w:left="567" w:right="565" w:firstLine="0"/>
        <w:jc w:val="center"/>
        <w:rPr>
          <w:rFonts w:ascii="GHEA Grapalat" w:hAnsi="GHEA Grapalat"/>
          <w:i w:val="0"/>
          <w:sz w:val="24"/>
          <w:szCs w:val="24"/>
          <w:lang w:val="en-US"/>
        </w:rPr>
      </w:pPr>
      <w:r>
        <w:rPr>
          <w:rFonts w:ascii="GHEA Grapalat" w:hAnsi="GHEA Grapalat"/>
          <w:i w:val="0"/>
          <w:sz w:val="24"/>
          <w:szCs w:val="24"/>
        </w:rPr>
        <w:t>ON CARRYING OUT SINGLE SOURCE PROCUREMENT DUE TO EMERGENCY OR OTHER UNFORESEEN SITUATION</w:t>
      </w:r>
    </w:p>
    <w:p w:rsidR="00740F20" w:rsidRPr="00B84046" w:rsidRDefault="00740F20" w:rsidP="00740F20">
      <w:pPr>
        <w:pStyle w:val="BodyTextIndent"/>
        <w:spacing w:after="160" w:line="240" w:lineRule="auto"/>
        <w:ind w:left="993" w:right="990" w:firstLine="0"/>
        <w:jc w:val="center"/>
        <w:rPr>
          <w:rFonts w:ascii="GHEA Grapalat" w:hAnsi="GHEA Grapalat"/>
          <w:i w:val="0"/>
          <w:sz w:val="24"/>
          <w:szCs w:val="24"/>
          <w:u w:val="single"/>
          <w:lang w:val="en-US"/>
        </w:rPr>
      </w:pPr>
      <w:r>
        <w:rPr>
          <w:rFonts w:ascii="GHEA Grapalat" w:hAnsi="GHEA Grapalat"/>
          <w:i w:val="0"/>
          <w:sz w:val="24"/>
          <w:szCs w:val="24"/>
        </w:rPr>
        <w:t>This text of the notice is approved by decision of the Evaluation Commission N</w:t>
      </w:r>
      <w:r>
        <w:rPr>
          <w:rFonts w:ascii="GHEA Grapalat" w:hAnsi="GHEA Grapalat"/>
          <w:i w:val="0"/>
          <w:sz w:val="24"/>
          <w:szCs w:val="24"/>
          <w:lang w:val="en-US"/>
        </w:rPr>
        <w:t>1</w:t>
      </w:r>
      <w:r>
        <w:rPr>
          <w:rFonts w:ascii="Sylfaen" w:hAnsi="Sylfaen"/>
          <w:i w:val="0"/>
          <w:sz w:val="24"/>
          <w:szCs w:val="24"/>
          <w:lang w:val="hy-AM"/>
        </w:rPr>
        <w:t xml:space="preserve">  </w:t>
      </w:r>
      <w:r>
        <w:rPr>
          <w:rFonts w:ascii="GHEA Grapalat" w:hAnsi="GHEA Grapalat"/>
          <w:i w:val="0"/>
          <w:sz w:val="24"/>
          <w:szCs w:val="24"/>
          <w:lang w:val="en-US"/>
        </w:rPr>
        <w:t xml:space="preserve"> </w:t>
      </w:r>
      <w:r>
        <w:rPr>
          <w:rFonts w:ascii="Sylfaen" w:hAnsi="Sylfaen"/>
          <w:i w:val="0"/>
          <w:sz w:val="24"/>
          <w:szCs w:val="24"/>
          <w:u w:val="single"/>
          <w:lang w:val="en-US"/>
        </w:rPr>
        <w:t>17.01 2020</w:t>
      </w:r>
    </w:p>
    <w:tbl>
      <w:tblPr>
        <w:tblpPr w:leftFromText="180" w:rightFromText="180" w:vertAnchor="text" w:horzAnchor="margin" w:tblpY="-29"/>
        <w:tblW w:w="10728" w:type="dxa"/>
        <w:tblLook w:val="04A0"/>
      </w:tblPr>
      <w:tblGrid>
        <w:gridCol w:w="3071"/>
        <w:gridCol w:w="2131"/>
        <w:gridCol w:w="3761"/>
        <w:gridCol w:w="1765"/>
      </w:tblGrid>
      <w:tr w:rsidR="00740F20" w:rsidRPr="00740F20" w:rsidTr="0042396C">
        <w:trPr>
          <w:trHeight w:val="147"/>
        </w:trPr>
        <w:tc>
          <w:tcPr>
            <w:tcW w:w="10728" w:type="dxa"/>
            <w:gridSpan w:val="4"/>
          </w:tcPr>
          <w:p w:rsidR="00740F20" w:rsidRDefault="00740F20" w:rsidP="0042396C">
            <w:pPr>
              <w:pStyle w:val="BodyTextIndent"/>
              <w:spacing w:line="240" w:lineRule="auto"/>
              <w:ind w:firstLine="0"/>
              <w:rPr>
                <w:rFonts w:ascii="GHEA Grapalat" w:hAnsi="GHEA Grapalat"/>
                <w:i w:val="0"/>
                <w:lang w:val="en-US"/>
              </w:rPr>
            </w:pPr>
          </w:p>
          <w:p w:rsidR="00740F20" w:rsidRPr="008B7426" w:rsidRDefault="00740F20" w:rsidP="0042396C">
            <w:pPr>
              <w:pStyle w:val="BodyTextIndent"/>
              <w:spacing w:after="160" w:line="240" w:lineRule="auto"/>
              <w:ind w:left="-142" w:right="-380" w:firstLine="0"/>
              <w:contextualSpacing/>
              <w:jc w:val="center"/>
              <w:rPr>
                <w:rFonts w:ascii="GHEA Grapalat" w:hAnsi="GHEA Grapalat"/>
                <w:b/>
                <w:i w:val="0"/>
              </w:rPr>
            </w:pPr>
            <w:r>
              <w:rPr>
                <w:rFonts w:ascii="GHEA Grapalat" w:hAnsi="GHEA Grapalat"/>
                <w:i w:val="0"/>
                <w:lang w:val="en-US"/>
              </w:rPr>
              <w:t xml:space="preserve">           </w:t>
            </w:r>
            <w:r>
              <w:rPr>
                <w:rFonts w:ascii="GHEA Grapalat" w:hAnsi="GHEA Grapalat"/>
                <w:i w:val="0"/>
              </w:rPr>
              <w:t>The contracting authority &lt;&lt;</w:t>
            </w:r>
            <w:r w:rsidRPr="008B7426">
              <w:rPr>
                <w:rFonts w:ascii="Sylfaen" w:hAnsi="Sylfaen"/>
                <w:b/>
                <w:i w:val="0"/>
              </w:rPr>
              <w:t xml:space="preserve"> </w:t>
            </w:r>
            <w:r w:rsidRPr="008B7426">
              <w:rPr>
                <w:rFonts w:ascii="Sylfaen" w:hAnsi="Sylfaen"/>
                <w:b/>
                <w:i w:val="0"/>
                <w:lang w:val="en-US"/>
              </w:rPr>
              <w:t xml:space="preserve">PR Ararat </w:t>
            </w:r>
            <w:r w:rsidRPr="008B7426">
              <w:rPr>
                <w:rFonts w:ascii="GHEA Grapalat" w:hAnsi="GHEA Grapalat"/>
                <w:b/>
                <w:i w:val="0"/>
                <w:lang w:val="en-US"/>
              </w:rPr>
              <w:t>-</w:t>
            </w:r>
            <w:r w:rsidRPr="008B7426">
              <w:rPr>
                <w:rFonts w:ascii="GHEA Grapalat" w:hAnsi="GHEA Grapalat"/>
                <w:b/>
                <w:i w:val="0"/>
              </w:rPr>
              <w:t xml:space="preserve"> </w:t>
            </w:r>
            <w:r w:rsidRPr="008B7426">
              <w:rPr>
                <w:rFonts w:ascii="Arial" w:hAnsi="Arial" w:cs="Arial"/>
                <w:b/>
                <w:i w:val="0"/>
              </w:rPr>
              <w:t>«</w:t>
            </w:r>
            <w:r w:rsidRPr="008B7426">
              <w:rPr>
                <w:rFonts w:ascii="GHEA Grapalat" w:hAnsi="GHEA Grapalat"/>
                <w:b/>
                <w:i w:val="0"/>
              </w:rPr>
              <w:t>Ararat</w:t>
            </w:r>
            <w:r>
              <w:rPr>
                <w:rFonts w:ascii="GHEA Grapalat" w:hAnsi="GHEA Grapalat"/>
                <w:b/>
                <w:i w:val="0"/>
              </w:rPr>
              <w:t xml:space="preserve"> municipality</w:t>
            </w:r>
            <w:r w:rsidRPr="008B7426">
              <w:rPr>
                <w:rFonts w:ascii="Arial" w:hAnsi="Arial" w:cs="Arial"/>
                <w:b/>
                <w:i w:val="0"/>
              </w:rPr>
              <w:t xml:space="preserve">» </w:t>
            </w:r>
            <w:r>
              <w:rPr>
                <w:rFonts w:ascii="Sylfaen" w:hAnsi="Sylfaen" w:cs="Arial"/>
                <w:b/>
                <w:i w:val="0"/>
              </w:rPr>
              <w:t>AMAH</w:t>
            </w:r>
            <w:r w:rsidRPr="008B7426">
              <w:rPr>
                <w:rFonts w:ascii="GHEA Grapalat" w:hAnsi="GHEA Grapalat"/>
                <w:b/>
                <w:i w:val="0"/>
              </w:rPr>
              <w:t>-GHAPDZB-</w:t>
            </w:r>
            <w:r>
              <w:rPr>
                <w:rFonts w:ascii="GHEA Grapalat" w:hAnsi="GHEA Grapalat"/>
                <w:b/>
                <w:i w:val="0"/>
              </w:rPr>
              <w:t>20</w:t>
            </w:r>
            <w:r w:rsidRPr="008B7426">
              <w:rPr>
                <w:rFonts w:ascii="GHEA Grapalat" w:hAnsi="GHEA Grapalat"/>
                <w:b/>
                <w:i w:val="0"/>
              </w:rPr>
              <w:t>/</w:t>
            </w:r>
            <w:r>
              <w:rPr>
                <w:rFonts w:ascii="GHEA Grapalat" w:hAnsi="GHEA Grapalat"/>
                <w:b/>
                <w:i w:val="0"/>
              </w:rPr>
              <w:t>01</w:t>
            </w:r>
          </w:p>
          <w:p w:rsidR="00740F20" w:rsidRDefault="00740F20" w:rsidP="0042396C">
            <w:pPr>
              <w:pStyle w:val="BodyTextIndent"/>
              <w:spacing w:line="240" w:lineRule="auto"/>
              <w:ind w:firstLine="0"/>
              <w:rPr>
                <w:rFonts w:ascii="GHEA Grapalat" w:hAnsi="GHEA Grapalat"/>
                <w:i w:val="0"/>
              </w:rPr>
            </w:pPr>
            <w:r>
              <w:rPr>
                <w:rFonts w:ascii="GHEA Grapalat" w:hAnsi="GHEA Grapalat"/>
                <w:b/>
                <w:i w:val="0"/>
                <w:lang w:val="af-ZA"/>
              </w:rPr>
              <w:t>&gt;&gt;</w:t>
            </w:r>
            <w:r>
              <w:rPr>
                <w:rFonts w:ascii="GHEA Grapalat" w:hAnsi="GHEA Grapalat"/>
                <w:i w:val="0"/>
              </w:rPr>
              <w:t xml:space="preserve"> located at the following address: </w:t>
            </w:r>
            <w:r w:rsidRPr="009548F2">
              <w:rPr>
                <w:rFonts w:ascii="inherit" w:hAnsi="inherit"/>
                <w:color w:val="212121"/>
                <w:lang w:val="en-US"/>
              </w:rPr>
              <w:t xml:space="preserve"> Ararat </w:t>
            </w:r>
            <w:r>
              <w:rPr>
                <w:rFonts w:ascii="inherit" w:hAnsi="inherit"/>
                <w:color w:val="212121"/>
                <w:lang w:val="en-US"/>
              </w:rPr>
              <w:t>village</w:t>
            </w:r>
            <w:r w:rsidRPr="009548F2">
              <w:rPr>
                <w:rFonts w:ascii="inherit" w:hAnsi="inherit"/>
                <w:color w:val="212121"/>
                <w:lang w:val="en-US"/>
              </w:rPr>
              <w:t xml:space="preserve"> Utility Service</w:t>
            </w:r>
            <w:r w:rsidRPr="00D96046">
              <w:rPr>
                <w:rFonts w:ascii="GHEA Grapalat" w:hAnsi="GHEA Grapalat"/>
                <w:i w:val="0"/>
                <w:lang w:val="en-US"/>
              </w:rPr>
              <w:t xml:space="preserve">, located at the following address: </w:t>
            </w:r>
            <w:r>
              <w:rPr>
                <w:rFonts w:ascii="GHEA Grapalat" w:hAnsi="GHEA Grapalat"/>
                <w:i w:val="0"/>
                <w:lang w:val="en-US"/>
              </w:rPr>
              <w:t>28</w:t>
            </w:r>
            <w:r>
              <w:rPr>
                <w:rFonts w:ascii="GHEA Grapalat" w:hAnsi="GHEA Grapalat"/>
                <w:lang w:val="en-US"/>
              </w:rPr>
              <w:t xml:space="preserve"> Str., R. Vardanyan, </w:t>
            </w:r>
            <w:r w:rsidRPr="00D96046">
              <w:rPr>
                <w:rFonts w:ascii="GHEA Grapalat" w:hAnsi="GHEA Grapalat"/>
                <w:lang w:val="en-US"/>
              </w:rPr>
              <w:t>Ararat,</w:t>
            </w:r>
            <w:r>
              <w:rPr>
                <w:rFonts w:ascii="GHEA Grapalat" w:hAnsi="GHEA Grapalat"/>
                <w:b/>
                <w:i w:val="0"/>
                <w:lang w:val="af-ZA"/>
              </w:rPr>
              <w:t xml:space="preserve"> </w:t>
            </w:r>
          </w:p>
        </w:tc>
      </w:tr>
      <w:tr w:rsidR="00740F20" w:rsidRPr="00740F20" w:rsidTr="0042396C">
        <w:trPr>
          <w:trHeight w:val="107"/>
        </w:trPr>
        <w:tc>
          <w:tcPr>
            <w:tcW w:w="3071" w:type="dxa"/>
          </w:tcPr>
          <w:p w:rsidR="00740F20" w:rsidRDefault="00740F20" w:rsidP="0042396C">
            <w:pPr>
              <w:pStyle w:val="BodyTextIndent"/>
              <w:spacing w:after="160" w:line="240" w:lineRule="auto"/>
              <w:ind w:firstLine="0"/>
              <w:rPr>
                <w:rFonts w:ascii="GHEA Grapalat" w:hAnsi="GHEA Grapalat"/>
                <w:i w:val="0"/>
              </w:rPr>
            </w:pPr>
          </w:p>
        </w:tc>
        <w:tc>
          <w:tcPr>
            <w:tcW w:w="2131" w:type="dxa"/>
          </w:tcPr>
          <w:p w:rsidR="00740F20" w:rsidRDefault="00740F20" w:rsidP="0042396C">
            <w:pPr>
              <w:pStyle w:val="BodyTextIndent"/>
              <w:spacing w:line="240" w:lineRule="auto"/>
              <w:ind w:firstLine="0"/>
              <w:jc w:val="center"/>
              <w:rPr>
                <w:rFonts w:ascii="GHEA Grapalat" w:hAnsi="GHEA Grapalat"/>
                <w:i w:val="0"/>
              </w:rPr>
            </w:pPr>
          </w:p>
        </w:tc>
        <w:tc>
          <w:tcPr>
            <w:tcW w:w="3761" w:type="dxa"/>
          </w:tcPr>
          <w:p w:rsidR="00740F20" w:rsidRDefault="00740F20" w:rsidP="0042396C">
            <w:pPr>
              <w:pStyle w:val="BodyTextIndent"/>
              <w:spacing w:line="240" w:lineRule="auto"/>
              <w:ind w:firstLine="0"/>
              <w:rPr>
                <w:rFonts w:ascii="GHEA Grapalat" w:hAnsi="GHEA Grapalat"/>
                <w:i w:val="0"/>
              </w:rPr>
            </w:pPr>
          </w:p>
        </w:tc>
        <w:tc>
          <w:tcPr>
            <w:tcW w:w="1765" w:type="dxa"/>
          </w:tcPr>
          <w:p w:rsidR="00740F20" w:rsidRDefault="00740F20" w:rsidP="0042396C">
            <w:pPr>
              <w:pStyle w:val="BodyTextIndent"/>
              <w:spacing w:line="240" w:lineRule="auto"/>
              <w:ind w:firstLine="0"/>
              <w:jc w:val="center"/>
              <w:rPr>
                <w:rFonts w:ascii="GHEA Grapalat" w:hAnsi="GHEA Grapalat"/>
                <w:i w:val="0"/>
              </w:rPr>
            </w:pPr>
          </w:p>
        </w:tc>
      </w:tr>
    </w:tbl>
    <w:p w:rsidR="00740F20" w:rsidRPr="00834B51" w:rsidRDefault="00740F20" w:rsidP="00740F20">
      <w:pPr>
        <w:pStyle w:val="BodyTextIndent"/>
        <w:shd w:val="clear" w:color="auto" w:fill="FFFFFF"/>
        <w:spacing w:line="240" w:lineRule="auto"/>
        <w:jc w:val="center"/>
        <w:rPr>
          <w:rFonts w:ascii="Miriam" w:hAnsi="Miriam" w:cs="Miriam"/>
          <w:i w:val="0"/>
          <w:color w:val="FF0000"/>
          <w:lang w:val="af-ZA"/>
        </w:rPr>
      </w:pPr>
      <w:r>
        <w:rPr>
          <w:rFonts w:ascii="GHEA Grapalat" w:hAnsi="GHEA Grapalat"/>
          <w:i w:val="0"/>
          <w:sz w:val="24"/>
          <w:szCs w:val="24"/>
        </w:rPr>
        <w:t xml:space="preserve">Code of the procedure: </w:t>
      </w:r>
      <w:r w:rsidRPr="00834B51">
        <w:rPr>
          <w:rFonts w:ascii="Miriam" w:hAnsi="Miriam" w:cs="Miriam"/>
          <w:b/>
          <w:color w:val="FF0000"/>
          <w:lang w:val="af-ZA"/>
        </w:rPr>
        <w:t>«</w:t>
      </w:r>
      <w:r w:rsidRPr="00B84046">
        <w:rPr>
          <w:rFonts w:ascii="Sylfaen" w:hAnsi="Sylfaen" w:cs="Arial"/>
          <w:b/>
          <w:i w:val="0"/>
        </w:rPr>
        <w:t xml:space="preserve"> </w:t>
      </w:r>
      <w:r>
        <w:rPr>
          <w:rFonts w:ascii="Sylfaen" w:hAnsi="Sylfaen" w:cs="Arial"/>
          <w:b/>
          <w:i w:val="0"/>
        </w:rPr>
        <w:t>AMAH</w:t>
      </w:r>
      <w:r w:rsidRPr="008B7426">
        <w:rPr>
          <w:rFonts w:ascii="GHEA Grapalat" w:hAnsi="GHEA Grapalat"/>
          <w:b/>
          <w:i w:val="0"/>
        </w:rPr>
        <w:t>-GHAPDZB-</w:t>
      </w:r>
      <w:r>
        <w:rPr>
          <w:rFonts w:ascii="GHEA Grapalat" w:hAnsi="GHEA Grapalat"/>
          <w:b/>
          <w:i w:val="0"/>
        </w:rPr>
        <w:t>20</w:t>
      </w:r>
      <w:r w:rsidRPr="008B7426">
        <w:rPr>
          <w:rFonts w:ascii="GHEA Grapalat" w:hAnsi="GHEA Grapalat"/>
          <w:b/>
          <w:i w:val="0"/>
        </w:rPr>
        <w:t>/</w:t>
      </w:r>
      <w:r>
        <w:rPr>
          <w:rFonts w:ascii="GHEA Grapalat" w:hAnsi="GHEA Grapalat"/>
          <w:b/>
          <w:i w:val="0"/>
        </w:rPr>
        <w:t>02</w:t>
      </w:r>
      <w:r w:rsidRPr="00834B51">
        <w:rPr>
          <w:rFonts w:ascii="Miriam" w:hAnsi="Miriam" w:cs="Miriam"/>
          <w:b/>
          <w:color w:val="FF0000"/>
          <w:lang w:val="af-ZA"/>
        </w:rPr>
        <w:t>»</w:t>
      </w:r>
    </w:p>
    <w:p w:rsidR="00740F20" w:rsidRDefault="00740F20" w:rsidP="00740F20">
      <w:pPr>
        <w:pStyle w:val="BodyTextIndentChar"/>
        <w:shd w:val="clear" w:color="auto" w:fill="FFFFFF"/>
        <w:ind w:firstLine="720"/>
        <w:jc w:val="center"/>
        <w:rPr>
          <w:rFonts w:ascii="GHEA Grapalat" w:hAnsi="GHEA Grapalat"/>
          <w:i/>
          <w:sz w:val="20"/>
          <w:szCs w:val="20"/>
          <w:lang w:val="af-ZA"/>
        </w:rPr>
      </w:pPr>
    </w:p>
    <w:p w:rsidR="00740F20" w:rsidRPr="00740F20" w:rsidRDefault="00740F20" w:rsidP="00740F20">
      <w:pPr>
        <w:pStyle w:val="BodyTextIndentCha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en-US"/>
        </w:rPr>
      </w:pPr>
      <w:r w:rsidRPr="00740F20">
        <w:rPr>
          <w:rFonts w:ascii="GHEA Grapalat" w:hAnsi="GHEA Grapalat"/>
          <w:i/>
          <w:lang w:val="en-US"/>
        </w:rPr>
        <w:t>with the view of carrying out single source procurement due to emergency or other unforeseen situation as prescribed by point 2 of part 1 of Article 23 of the Law of the</w:t>
      </w:r>
      <w:r w:rsidRPr="00740F20">
        <w:rPr>
          <w:i/>
          <w:lang w:val="en-US"/>
        </w:rPr>
        <w:t> </w:t>
      </w:r>
      <w:r w:rsidRPr="00740F20">
        <w:rPr>
          <w:rFonts w:ascii="GHEA Grapalat" w:hAnsi="GHEA Grapalat"/>
          <w:i/>
          <w:lang w:val="en-US"/>
        </w:rPr>
        <w:t>Republic of Armenia "On procurement", gives notice for a procedure (hereinafter referred to as "</w:t>
      </w:r>
      <w:r>
        <w:rPr>
          <w:rFonts w:ascii="inherit" w:hAnsi="inherit"/>
          <w:sz w:val="42"/>
          <w:szCs w:val="42"/>
          <w:lang/>
        </w:rPr>
        <w:t xml:space="preserve"> </w:t>
      </w:r>
      <w:r w:rsidRPr="00740F20">
        <w:rPr>
          <w:rFonts w:ascii="GHEA Grapalat" w:hAnsi="GHEA Grapalat"/>
          <w:i/>
          <w:lang w:val="en-US"/>
        </w:rPr>
        <w:t>diesel fuel</w:t>
      </w:r>
      <w:r w:rsidRPr="00740F20">
        <w:rPr>
          <w:rFonts w:ascii="GHEA Grapalat" w:hAnsi="GHEA Grapalat"/>
          <w:lang w:val="en-US"/>
        </w:rPr>
        <w:t>") which shall be carried out in one stage.</w:t>
      </w:r>
    </w:p>
    <w:p w:rsidR="00740F20" w:rsidRDefault="00740F20" w:rsidP="00740F20">
      <w:pPr>
        <w:pStyle w:val="Heading1Char"/>
        <w:shd w:val="clear" w:color="auto" w:fill="FFFFFF"/>
        <w:jc w:val="both"/>
        <w:rPr>
          <w:rFonts w:ascii="GHEA Grapalat" w:hAnsi="GHEA Grapalat"/>
          <w:lang w:val="en-AU"/>
        </w:rPr>
      </w:pPr>
      <w:r w:rsidRPr="00740F20">
        <w:rPr>
          <w:rFonts w:ascii="GHEA Grapalat" w:hAnsi="GHEA Grapalat"/>
          <w:i/>
          <w:lang w:val="en-US"/>
        </w:rPr>
        <w:t>Pursuant to Article 7 of the Law of the Republic of Armenia "On procurement", any person, irrespective of the fact of being a foreign natural person, an organisation or a stateless person, shall have equal right to participate in this procedure.</w:t>
      </w:r>
    </w:p>
    <w:p w:rsidR="00740F20" w:rsidRPr="00740F20" w:rsidRDefault="00740F20" w:rsidP="00740F20">
      <w:pPr>
        <w:jc w:val="both"/>
        <w:rPr>
          <w:rFonts w:ascii="GHEA Grapalat" w:hAnsi="GHEA Grapalat"/>
          <w:sz w:val="20"/>
          <w:szCs w:val="20"/>
          <w:lang w:val="en-US"/>
        </w:rPr>
      </w:pPr>
      <w:r w:rsidRPr="00740F20">
        <w:rPr>
          <w:rFonts w:ascii="GHEA Grapalat" w:hAnsi="GHEA Grapalat"/>
          <w:sz w:val="20"/>
          <w:szCs w:val="20"/>
          <w:lang w:val="en-US"/>
        </w:rPr>
        <w:t>The qualification criteria for the persons ineligible to participate in the procedure, as well as for bidders, and the documents to be submitted for the evaluation of those criteria shall be established by the invitation for this procedure.</w:t>
      </w:r>
    </w:p>
    <w:p w:rsidR="00740F20" w:rsidRDefault="00740F20" w:rsidP="00740F20">
      <w:pPr>
        <w:pStyle w:val="BodyTextIndent"/>
        <w:spacing w:line="276" w:lineRule="auto"/>
        <w:ind w:firstLine="0"/>
        <w:rPr>
          <w:rFonts w:ascii="GHEA Grapalat" w:hAnsi="GHEA Grapalat"/>
          <w:i w:val="0"/>
        </w:rPr>
      </w:pPr>
      <w:r>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40F20" w:rsidRPr="00740F20" w:rsidRDefault="00740F20" w:rsidP="00740F20">
      <w:pPr>
        <w:jc w:val="both"/>
        <w:rPr>
          <w:rFonts w:ascii="GHEA Grapalat" w:hAnsi="GHEA Grapalat"/>
          <w:sz w:val="20"/>
          <w:szCs w:val="20"/>
          <w:lang w:val="en-US"/>
        </w:rPr>
      </w:pPr>
      <w:r w:rsidRPr="00740F20">
        <w:rPr>
          <w:rFonts w:ascii="GHEA Grapalat" w:hAnsi="GHEA Grapalat"/>
          <w:sz w:val="20"/>
          <w:szCs w:val="20"/>
          <w:lang w:val="en-US"/>
        </w:rPr>
        <w:t>For receiving the hard copy of the invitation for the procedure, it is necessary to apply to the contracting authority by 12:00 o'clock of the 7 day from the date of publication of this notice. Moreover, an application in writing must be submitted to the contracting authority for receiving the hard copy of the invitation. The</w:t>
      </w:r>
      <w:r w:rsidRPr="00740F20">
        <w:rPr>
          <w:rFonts w:ascii="Courier New" w:hAnsi="Courier New" w:cs="Courier New"/>
          <w:sz w:val="20"/>
          <w:szCs w:val="20"/>
          <w:lang w:val="en-US"/>
        </w:rPr>
        <w:t> </w:t>
      </w:r>
      <w:r w:rsidRPr="00740F20">
        <w:rPr>
          <w:rFonts w:ascii="GHEA Grapalat" w:hAnsi="GHEA Grapalat"/>
          <w:sz w:val="20"/>
          <w:szCs w:val="20"/>
          <w:lang w:val="en-US"/>
        </w:rPr>
        <w:t xml:space="preserve">contracting authority shall ensure the free of charge provision of the hard copy of the invitation </w:t>
      </w:r>
    </w:p>
    <w:p w:rsidR="00740F20" w:rsidRPr="00740F20" w:rsidRDefault="00740F20" w:rsidP="00740F20">
      <w:pPr>
        <w:jc w:val="both"/>
        <w:rPr>
          <w:rFonts w:ascii="GHEA Grapalat" w:hAnsi="GHEA Grapalat"/>
          <w:sz w:val="20"/>
          <w:szCs w:val="20"/>
          <w:lang w:val="en-US"/>
        </w:rPr>
      </w:pPr>
      <w:r w:rsidRPr="00740F20">
        <w:rPr>
          <w:rFonts w:ascii="GHEA Grapalat" w:hAnsi="GHEA Grapalat"/>
          <w:sz w:val="20"/>
          <w:szCs w:val="20"/>
          <w:lang w:val="en-US"/>
        </w:rPr>
        <w:t>In case of a request to provide the invitation electronically, the contracting authority shall ensure the free of charge provision of the invitation electronically within the</w:t>
      </w:r>
      <w:r w:rsidRPr="00740F20">
        <w:rPr>
          <w:rFonts w:ascii="Courier New" w:hAnsi="Courier New" w:cs="Courier New"/>
          <w:sz w:val="20"/>
          <w:szCs w:val="20"/>
          <w:lang w:val="en-US"/>
        </w:rPr>
        <w:t> </w:t>
      </w:r>
      <w:r w:rsidRPr="00740F20">
        <w:rPr>
          <w:rFonts w:ascii="GHEA Grapalat" w:hAnsi="GHEA Grapalat"/>
          <w:sz w:val="20"/>
          <w:szCs w:val="20"/>
          <w:lang w:val="en-US"/>
        </w:rPr>
        <w:t xml:space="preserve">working day following the date of receipt of the application. </w:t>
      </w:r>
    </w:p>
    <w:p w:rsidR="00740F20" w:rsidRPr="00740F20" w:rsidRDefault="00740F20" w:rsidP="00740F20">
      <w:pPr>
        <w:jc w:val="both"/>
        <w:rPr>
          <w:rFonts w:ascii="GHEA Grapalat" w:hAnsi="GHEA Grapalat"/>
          <w:sz w:val="20"/>
          <w:szCs w:val="20"/>
          <w:lang w:val="en-US"/>
        </w:rPr>
      </w:pPr>
      <w:r w:rsidRPr="00740F20">
        <w:rPr>
          <w:rFonts w:ascii="GHEA Grapalat" w:hAnsi="GHEA Grapalat"/>
          <w:sz w:val="20"/>
          <w:szCs w:val="20"/>
          <w:lang w:val="en-US"/>
        </w:rPr>
        <w:t xml:space="preserve">Failure to receive the invitation shall not limit the bidder's right to participate in this procedure. </w:t>
      </w:r>
    </w:p>
    <w:p w:rsidR="00740F20" w:rsidRPr="00740F20" w:rsidRDefault="00740F20" w:rsidP="00740F20">
      <w:pPr>
        <w:jc w:val="both"/>
        <w:rPr>
          <w:rFonts w:ascii="GHEA Grapalat" w:hAnsi="GHEA Grapalat"/>
          <w:i/>
          <w:sz w:val="20"/>
          <w:szCs w:val="20"/>
          <w:lang w:val="en-US"/>
        </w:rPr>
      </w:pPr>
      <w:r w:rsidRPr="00740F20">
        <w:rPr>
          <w:rFonts w:ascii="GHEA Grapalat" w:hAnsi="GHEA Grapalat"/>
          <w:sz w:val="20"/>
          <w:szCs w:val="20"/>
          <w:lang w:val="en-US"/>
        </w:rPr>
        <w:t xml:space="preserve">The bids for the procedure must be submitted to the following address: </w:t>
      </w:r>
      <w:r w:rsidRPr="00740F20">
        <w:rPr>
          <w:rFonts w:ascii="inherit" w:hAnsi="inherit"/>
          <w:color w:val="212121"/>
          <w:lang w:val="en-US"/>
        </w:rPr>
        <w:t>Ararat village Utility Service</w:t>
      </w:r>
      <w:r w:rsidRPr="00740F20">
        <w:rPr>
          <w:rFonts w:ascii="GHEA Grapalat" w:hAnsi="GHEA Grapalat"/>
          <w:i/>
          <w:lang w:val="en-US"/>
        </w:rPr>
        <w:t>,</w:t>
      </w:r>
      <w:r w:rsidRPr="00740F20">
        <w:rPr>
          <w:rFonts w:ascii="GHEA Grapalat" w:hAnsi="GHEA Grapalat"/>
          <w:i/>
          <w:sz w:val="20"/>
          <w:szCs w:val="20"/>
          <w:lang w:val="en-US"/>
        </w:rPr>
        <w:t xml:space="preserve">n hard copy, by __11:00__ o'clock of the _ </w:t>
      </w:r>
      <w:r w:rsidRPr="00740F20">
        <w:rPr>
          <w:rFonts w:ascii="Sylfaen" w:hAnsi="Sylfaen"/>
          <w:i/>
          <w:sz w:val="20"/>
          <w:szCs w:val="20"/>
          <w:lang w:val="en-US"/>
        </w:rPr>
        <w:t>7</w:t>
      </w:r>
      <w:r w:rsidRPr="00740F20">
        <w:rPr>
          <w:rFonts w:ascii="GHEA Grapalat" w:hAnsi="GHEA Grapalat"/>
          <w:i/>
          <w:sz w:val="20"/>
          <w:szCs w:val="20"/>
          <w:lang w:val="en-US"/>
        </w:rPr>
        <w:t xml:space="preserve"> day from the date of publication of this notice. The bids may, in addition to Armenian, also be submitted in English or Russian. </w:t>
      </w:r>
    </w:p>
    <w:p w:rsidR="00740F20" w:rsidRDefault="00740F20" w:rsidP="00740F20">
      <w:pPr>
        <w:pStyle w:val="BodyTextIndent"/>
        <w:spacing w:line="276" w:lineRule="auto"/>
        <w:ind w:firstLine="0"/>
        <w:rPr>
          <w:rFonts w:ascii="GHEA Grapalat" w:hAnsi="GHEA Grapalat"/>
          <w:i w:val="0"/>
        </w:rPr>
      </w:pPr>
      <w:r>
        <w:rPr>
          <w:rFonts w:ascii="GHEA Grapalat" w:hAnsi="GHEA Grapalat"/>
          <w:i w:val="0"/>
        </w:rPr>
        <w:t xml:space="preserve">The bid opening will take place at the following address: </w:t>
      </w:r>
      <w:r w:rsidRPr="009548F2">
        <w:rPr>
          <w:rFonts w:ascii="inherit" w:hAnsi="inherit"/>
          <w:color w:val="212121"/>
          <w:lang w:val="en-US"/>
        </w:rPr>
        <w:t xml:space="preserve">Ararat </w:t>
      </w:r>
      <w:r>
        <w:rPr>
          <w:rFonts w:ascii="inherit" w:hAnsi="inherit"/>
          <w:color w:val="212121"/>
          <w:lang w:val="en-US"/>
        </w:rPr>
        <w:t>village</w:t>
      </w:r>
      <w:r w:rsidRPr="009548F2">
        <w:rPr>
          <w:rFonts w:ascii="inherit" w:hAnsi="inherit"/>
          <w:color w:val="212121"/>
          <w:lang w:val="en-US"/>
        </w:rPr>
        <w:t xml:space="preserve"> Utility Service</w:t>
      </w:r>
      <w:r w:rsidRPr="00D96046">
        <w:rPr>
          <w:rFonts w:ascii="GHEA Grapalat" w:hAnsi="GHEA Grapalat"/>
          <w:i w:val="0"/>
          <w:lang w:val="en-US"/>
        </w:rPr>
        <w:t>,</w:t>
      </w:r>
      <w:r>
        <w:rPr>
          <w:rFonts w:ascii="GHEA Grapalat" w:hAnsi="GHEA Grapalat"/>
          <w:i w:val="0"/>
        </w:rPr>
        <w:t xml:space="preserve">on the </w:t>
      </w:r>
      <w:r>
        <w:rPr>
          <w:rFonts w:ascii="GHEA Grapalat" w:hAnsi="GHEA Grapalat"/>
          <w:b/>
          <w:i w:val="0"/>
        </w:rPr>
        <w:t>"</w:t>
      </w:r>
      <w:r>
        <w:rPr>
          <w:rFonts w:ascii="GHEA Grapalat" w:hAnsi="GHEA Grapalat"/>
          <w:b/>
          <w:i w:val="0"/>
          <w:highlight w:val="yellow"/>
          <w:lang w:val="en-US"/>
        </w:rPr>
        <w:t>04.03</w:t>
      </w:r>
      <w:r>
        <w:rPr>
          <w:rFonts w:ascii="GHEA Grapalat" w:hAnsi="GHEA Grapalat"/>
          <w:b/>
          <w:i w:val="0"/>
          <w:highlight w:val="yellow"/>
        </w:rPr>
        <w:t>" "2020",</w:t>
      </w:r>
      <w:r>
        <w:rPr>
          <w:rFonts w:ascii="GHEA Grapalat" w:hAnsi="GHEA Grapalat"/>
          <w:i w:val="0"/>
          <w:highlight w:val="yellow"/>
        </w:rPr>
        <w:t xml:space="preserve"> a</w:t>
      </w:r>
      <w:r>
        <w:rPr>
          <w:rFonts w:ascii="GHEA Grapalat" w:hAnsi="GHEA Grapalat"/>
          <w:i w:val="0"/>
        </w:rPr>
        <w:t>t __</w:t>
      </w:r>
      <w:r>
        <w:rPr>
          <w:rFonts w:ascii="GHEA Grapalat" w:hAnsi="GHEA Grapalat"/>
          <w:i w:val="0"/>
          <w:lang w:val="en-US"/>
        </w:rPr>
        <w:t>11:00</w:t>
      </w:r>
      <w:r>
        <w:rPr>
          <w:rFonts w:ascii="GHEA Grapalat" w:hAnsi="GHEA Grapalat"/>
          <w:i w:val="0"/>
        </w:rPr>
        <w:t xml:space="preserve"> o'clock. </w:t>
      </w:r>
    </w:p>
    <w:p w:rsidR="00740F20" w:rsidRDefault="00740F20" w:rsidP="00740F20">
      <w:pPr>
        <w:pStyle w:val="BodyTextIndent"/>
        <w:spacing w:line="276" w:lineRule="auto"/>
        <w:ind w:firstLine="0"/>
        <w:rPr>
          <w:rFonts w:ascii="GHEA Grapalat" w:hAnsi="GHEA Grapalat"/>
          <w:i w:val="0"/>
        </w:rPr>
      </w:pPr>
      <w:r>
        <w:rPr>
          <w:rFonts w:ascii="GHEA Grapalat" w:hAnsi="GHEA Grapalat"/>
          <w:i w:val="0"/>
        </w:rPr>
        <w:t>The appeals concerning this procedure must by filed to the Procurement Appeals Board, to the following address: Melik-Adamyan St. 1., Yerevan. The appealing shall be carried out as prescribed by the invitation for this procedure. For filing the appeal, a fee shall be required in the amount of AMD 30 000 (thirty thousand), which must be transferred to the treasury account 900008000482 opened in the name of the</w:t>
      </w:r>
      <w:r>
        <w:rPr>
          <w:rFonts w:ascii="Courier New" w:hAnsi="Courier New" w:cs="Courier New"/>
          <w:i w:val="0"/>
        </w:rPr>
        <w:t> </w:t>
      </w:r>
      <w:r>
        <w:rPr>
          <w:rFonts w:ascii="GHEA Grapalat" w:hAnsi="GHEA Grapalat"/>
          <w:i w:val="0"/>
        </w:rPr>
        <w:t xml:space="preserve">Ministry of Finance of the Republic of Armenia. </w:t>
      </w:r>
    </w:p>
    <w:p w:rsidR="00740F20" w:rsidRDefault="00740F20" w:rsidP="00740F20">
      <w:pPr>
        <w:pStyle w:val="BodyTextIndent"/>
        <w:spacing w:line="276" w:lineRule="auto"/>
        <w:ind w:firstLine="0"/>
        <w:rPr>
          <w:rFonts w:ascii="GHEA Grapalat" w:hAnsi="GHEA Grapalat"/>
          <w:i w:val="0"/>
        </w:rPr>
      </w:pPr>
      <w:r>
        <w:rPr>
          <w:rFonts w:ascii="GHEA Grapalat" w:hAnsi="GHEA Grapalat"/>
          <w:i w:val="0"/>
        </w:rPr>
        <w:lastRenderedPageBreak/>
        <w:t xml:space="preserve">For receiving additional information concerning this notice, you may apply to </w:t>
      </w:r>
      <w:r>
        <w:rPr>
          <w:rFonts w:ascii="GHEA Grapalat" w:hAnsi="GHEA Grapalat"/>
          <w:i w:val="0"/>
          <w:u w:val="single"/>
          <w:lang w:val="en-US"/>
        </w:rPr>
        <w:t xml:space="preserve">H KARAPETYAN  </w:t>
      </w:r>
      <w:r>
        <w:rPr>
          <w:rFonts w:ascii="GHEA Grapalat" w:hAnsi="GHEA Grapalat"/>
          <w:i w:val="0"/>
        </w:rPr>
        <w:t>, Secretary of the Evaluation Commission</w:t>
      </w:r>
    </w:p>
    <w:p w:rsidR="00740F20" w:rsidRDefault="00740F20" w:rsidP="00740F20">
      <w:pPr>
        <w:pStyle w:val="BodyTextIndent"/>
        <w:spacing w:line="240" w:lineRule="auto"/>
        <w:ind w:left="5670" w:firstLine="0"/>
        <w:rPr>
          <w:rFonts w:ascii="GHEA Grapalat" w:hAnsi="GHEA Grapalat"/>
          <w:i w:val="0"/>
        </w:rPr>
      </w:pPr>
    </w:p>
    <w:p w:rsidR="00740F20" w:rsidRDefault="00740F20" w:rsidP="00740F20">
      <w:pPr>
        <w:pStyle w:val="BodyTextIndent"/>
        <w:spacing w:line="240" w:lineRule="auto"/>
        <w:ind w:firstLine="0"/>
        <w:rPr>
          <w:rFonts w:ascii="GHEA Grapalat" w:hAnsi="GHEA Grapalat"/>
          <w:i w:val="0"/>
          <w:u w:val="single"/>
          <w:lang w:val="en-US"/>
        </w:rPr>
      </w:pPr>
      <w:r>
        <w:rPr>
          <w:rFonts w:ascii="GHEA Grapalat" w:hAnsi="GHEA Grapalat"/>
          <w:i w:val="0"/>
        </w:rPr>
        <w:t xml:space="preserve">Telephone   </w:t>
      </w:r>
      <w:r>
        <w:rPr>
          <w:rFonts w:ascii="GHEA Grapalat" w:hAnsi="GHEA Grapalat"/>
          <w:i w:val="0"/>
          <w:u w:val="single"/>
          <w:lang w:val="en-US"/>
        </w:rPr>
        <w:t>077836541</w:t>
      </w:r>
    </w:p>
    <w:p w:rsidR="00740F20" w:rsidRDefault="00740F20" w:rsidP="00740F20">
      <w:pPr>
        <w:pStyle w:val="BodyTextIndent"/>
        <w:spacing w:line="240" w:lineRule="auto"/>
        <w:ind w:firstLine="0"/>
        <w:rPr>
          <w:rFonts w:ascii="GHEA Grapalat" w:hAnsi="GHEA Grapalat"/>
          <w:i w:val="0"/>
          <w:u w:val="single"/>
          <w:lang w:val="en-US"/>
        </w:rPr>
      </w:pPr>
      <w:r>
        <w:rPr>
          <w:rFonts w:ascii="GHEA Grapalat" w:hAnsi="GHEA Grapalat"/>
          <w:i w:val="0"/>
        </w:rPr>
        <w:t xml:space="preserve">E-mail:       </w:t>
      </w:r>
      <w:r>
        <w:rPr>
          <w:rFonts w:ascii="GHEA Grapalat" w:hAnsi="GHEA Grapalat"/>
          <w:i w:val="0"/>
          <w:u w:val="single"/>
          <w:lang w:val="en-US"/>
        </w:rPr>
        <w:t>araratgyuxapetaran@mail.ru</w:t>
      </w:r>
    </w:p>
    <w:p w:rsidR="00740F20" w:rsidRDefault="00740F20" w:rsidP="00740F20">
      <w:pPr>
        <w:pStyle w:val="BodyTextIndent"/>
        <w:spacing w:line="240" w:lineRule="auto"/>
        <w:ind w:firstLine="0"/>
        <w:jc w:val="left"/>
        <w:rPr>
          <w:rFonts w:ascii="GHEA Grapalat" w:hAnsi="GHEA Grapalat"/>
          <w:i w:val="0"/>
          <w:u w:val="single"/>
        </w:rPr>
      </w:pPr>
      <w:r>
        <w:rPr>
          <w:rFonts w:ascii="GHEA Grapalat" w:hAnsi="GHEA Grapalat"/>
          <w:i w:val="0"/>
        </w:rPr>
        <w:t xml:space="preserve"> </w:t>
      </w:r>
    </w:p>
    <w:p w:rsidR="00740F20" w:rsidRDefault="00740F20" w:rsidP="00740F20">
      <w:pPr>
        <w:pStyle w:val="BodyTextIndent"/>
        <w:spacing w:line="240" w:lineRule="auto"/>
        <w:ind w:firstLine="0"/>
        <w:jc w:val="left"/>
        <w:rPr>
          <w:rFonts w:ascii="GHEA Grapalat" w:hAnsi="GHEA Grapalat"/>
          <w:i w:val="0"/>
          <w:u w:val="single"/>
        </w:rPr>
      </w:pPr>
      <w:r w:rsidRPr="009548F2">
        <w:rPr>
          <w:rFonts w:ascii="inherit" w:hAnsi="inherit"/>
          <w:color w:val="212121"/>
          <w:lang w:val="en-US"/>
        </w:rPr>
        <w:t xml:space="preserve">Ararat </w:t>
      </w:r>
      <w:r>
        <w:rPr>
          <w:rFonts w:ascii="inherit" w:hAnsi="inherit"/>
          <w:color w:val="212121"/>
          <w:lang w:val="en-US"/>
        </w:rPr>
        <w:t>village</w:t>
      </w:r>
    </w:p>
    <w:p w:rsidR="00740F20" w:rsidRPr="00240603" w:rsidRDefault="00740F20" w:rsidP="00740F20">
      <w:pPr>
        <w:pStyle w:val="BodyTextIndent"/>
        <w:spacing w:line="240" w:lineRule="auto"/>
        <w:ind w:left="1404"/>
        <w:rPr>
          <w:rFonts w:ascii="Sylfaen" w:hAnsi="Sylfaen"/>
          <w:i w:val="0"/>
        </w:rPr>
      </w:pPr>
    </w:p>
    <w:p w:rsidR="00740F20" w:rsidRDefault="00740F20" w:rsidP="00740F20">
      <w:pPr>
        <w:pStyle w:val="BodyTextIndent"/>
        <w:spacing w:line="240" w:lineRule="auto"/>
        <w:ind w:left="1404"/>
        <w:rPr>
          <w:rFonts w:ascii="Sylfaen" w:hAnsi="Sylfaen"/>
          <w:i w:val="0"/>
          <w:lang w:val="hy-AM"/>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ind w:right="-7" w:firstLine="567"/>
        <w:jc w:val="right"/>
        <w:rPr>
          <w:rFonts w:ascii="GHEA Grapalat" w:hAnsi="GHEA Grapalat" w:cs="Sylfaen"/>
          <w:i/>
          <w:sz w:val="22"/>
          <w:lang w:val="af-ZA"/>
        </w:rPr>
      </w:pPr>
    </w:p>
    <w:p w:rsidR="00740F20" w:rsidRPr="0049186D" w:rsidRDefault="00740F20" w:rsidP="00740F20">
      <w:pPr>
        <w:pStyle w:val="BodyText"/>
        <w:spacing w:after="0"/>
        <w:ind w:firstLine="567"/>
        <w:jc w:val="right"/>
        <w:rPr>
          <w:rFonts w:ascii="GHEA Grapalat" w:hAnsi="GHEA Grapalat" w:cs="Sylfaen"/>
          <w:i/>
          <w:sz w:val="20"/>
          <w:szCs w:val="20"/>
          <w:lang w:val="af-ZA"/>
        </w:rPr>
      </w:pPr>
      <w:r w:rsidRPr="0049186D">
        <w:rPr>
          <w:rFonts w:ascii="GHEA Grapalat" w:hAnsi="GHEA Grapalat" w:cs="Sylfaen"/>
          <w:i/>
          <w:sz w:val="20"/>
          <w:szCs w:val="20"/>
        </w:rPr>
        <w:t>Հաստատված</w:t>
      </w:r>
      <w:r w:rsidRPr="0049186D">
        <w:rPr>
          <w:rFonts w:ascii="GHEA Grapalat" w:hAnsi="GHEA Grapalat" w:cs="Times Armenian"/>
          <w:i/>
          <w:sz w:val="20"/>
          <w:szCs w:val="20"/>
          <w:lang w:val="af-ZA"/>
        </w:rPr>
        <w:t xml:space="preserve"> </w:t>
      </w:r>
      <w:r w:rsidRPr="0049186D">
        <w:rPr>
          <w:rFonts w:ascii="GHEA Grapalat" w:hAnsi="GHEA Grapalat" w:cs="Sylfaen"/>
          <w:i/>
          <w:sz w:val="20"/>
          <w:szCs w:val="20"/>
        </w:rPr>
        <w:t>է</w:t>
      </w:r>
    </w:p>
    <w:p w:rsidR="00740F20" w:rsidRPr="0049186D" w:rsidRDefault="00740F20" w:rsidP="00740F20">
      <w:pPr>
        <w:pStyle w:val="BodyText"/>
        <w:spacing w:after="0"/>
        <w:ind w:firstLine="567"/>
        <w:jc w:val="right"/>
        <w:rPr>
          <w:rFonts w:ascii="GHEA Grapalat" w:hAnsi="GHEA Grapalat" w:cs="Sylfaen"/>
          <w:i/>
          <w:sz w:val="20"/>
          <w:szCs w:val="20"/>
          <w:lang w:val="af-ZA"/>
        </w:rPr>
      </w:pP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i/>
          <w:sz w:val="20"/>
          <w:szCs w:val="20"/>
        </w:rPr>
        <w:t>ծածկա</w:t>
      </w:r>
      <w:r w:rsidRPr="0049186D">
        <w:rPr>
          <w:rFonts w:ascii="GHEA Grapalat" w:hAnsi="GHEA Grapalat" w:cs="Times Armenian"/>
          <w:i/>
          <w:sz w:val="20"/>
          <w:szCs w:val="20"/>
        </w:rPr>
        <w:t>գ</w:t>
      </w:r>
      <w:r w:rsidRPr="0049186D">
        <w:rPr>
          <w:rFonts w:ascii="GHEA Grapalat" w:hAnsi="GHEA Grapalat" w:cs="Sylfaen"/>
          <w:i/>
          <w:sz w:val="20"/>
          <w:szCs w:val="20"/>
        </w:rPr>
        <w:t>րով</w:t>
      </w:r>
      <w:r w:rsidRPr="0049186D">
        <w:rPr>
          <w:rFonts w:ascii="GHEA Grapalat" w:hAnsi="GHEA Grapalat" w:cs="Times Armenian"/>
          <w:i/>
          <w:sz w:val="20"/>
          <w:szCs w:val="20"/>
          <w:lang w:val="af-ZA"/>
        </w:rPr>
        <w:t xml:space="preserve"> </w:t>
      </w:r>
    </w:p>
    <w:p w:rsidR="00740F20" w:rsidRPr="0049186D" w:rsidRDefault="00740F20" w:rsidP="00740F20">
      <w:pPr>
        <w:pStyle w:val="BodyText"/>
        <w:spacing w:after="0"/>
        <w:ind w:firstLine="567"/>
        <w:jc w:val="right"/>
        <w:rPr>
          <w:rFonts w:ascii="GHEA Grapalat" w:hAnsi="GHEA Grapalat" w:cs="Times Armenian"/>
          <w:i/>
          <w:sz w:val="20"/>
          <w:szCs w:val="20"/>
          <w:lang w:val="af-ZA"/>
        </w:rPr>
      </w:pPr>
      <w:r w:rsidRPr="0049186D">
        <w:rPr>
          <w:rFonts w:ascii="GHEA Grapalat" w:hAnsi="GHEA Grapalat" w:cs="Sylfaen"/>
          <w:i/>
          <w:sz w:val="20"/>
          <w:szCs w:val="20"/>
        </w:rPr>
        <w:t>գնանշման</w:t>
      </w:r>
      <w:r w:rsidRPr="0049186D">
        <w:rPr>
          <w:rFonts w:ascii="GHEA Grapalat" w:hAnsi="GHEA Grapalat" w:cs="Sylfaen"/>
          <w:i/>
          <w:sz w:val="20"/>
          <w:szCs w:val="20"/>
          <w:lang w:val="af-ZA"/>
        </w:rPr>
        <w:t xml:space="preserve"> </w:t>
      </w:r>
      <w:r w:rsidRPr="0049186D">
        <w:rPr>
          <w:rFonts w:ascii="GHEA Grapalat" w:hAnsi="GHEA Grapalat" w:cs="Sylfaen"/>
          <w:i/>
          <w:sz w:val="20"/>
          <w:szCs w:val="20"/>
        </w:rPr>
        <w:t>հարցման</w:t>
      </w:r>
      <w:r w:rsidRPr="0049186D">
        <w:rPr>
          <w:rFonts w:ascii="GHEA Grapalat" w:hAnsi="GHEA Grapalat" w:cs="Sylfaen"/>
          <w:i/>
          <w:sz w:val="20"/>
          <w:szCs w:val="20"/>
          <w:lang w:val="af-ZA"/>
        </w:rPr>
        <w:t xml:space="preserve"> </w:t>
      </w:r>
      <w:r w:rsidRPr="0049186D">
        <w:rPr>
          <w:rFonts w:ascii="GHEA Grapalat" w:hAnsi="GHEA Grapalat" w:cs="Times Armenian"/>
          <w:i/>
          <w:sz w:val="20"/>
          <w:szCs w:val="20"/>
          <w:lang w:val="af-ZA"/>
        </w:rPr>
        <w:t xml:space="preserve">գնահատող </w:t>
      </w:r>
      <w:r w:rsidRPr="0049186D">
        <w:rPr>
          <w:rFonts w:ascii="GHEA Grapalat" w:hAnsi="GHEA Grapalat" w:cs="Sylfaen"/>
          <w:i/>
          <w:sz w:val="20"/>
          <w:szCs w:val="20"/>
        </w:rPr>
        <w:t>հանձնաժողովի</w:t>
      </w:r>
    </w:p>
    <w:p w:rsidR="00740F20" w:rsidRPr="0049186D" w:rsidRDefault="00740F20" w:rsidP="00740F20">
      <w:pPr>
        <w:pStyle w:val="BodyText"/>
        <w:spacing w:after="0"/>
        <w:ind w:firstLine="567"/>
        <w:jc w:val="right"/>
        <w:rPr>
          <w:rFonts w:ascii="GHEA Grapalat" w:hAnsi="GHEA Grapalat"/>
          <w:i/>
          <w:sz w:val="20"/>
          <w:szCs w:val="20"/>
          <w:lang w:val="af-ZA"/>
        </w:rPr>
      </w:pPr>
      <w:r w:rsidRPr="0049186D">
        <w:rPr>
          <w:rFonts w:ascii="GHEA Grapalat" w:hAnsi="GHEA Grapalat" w:cs="Sylfaen"/>
          <w:i/>
          <w:sz w:val="20"/>
          <w:szCs w:val="20"/>
          <w:lang w:val="af-ZA"/>
        </w:rPr>
        <w:t xml:space="preserve"> 20 </w:t>
      </w:r>
      <w:r>
        <w:rPr>
          <w:rFonts w:ascii="GHEA Grapalat" w:hAnsi="GHEA Grapalat" w:cs="Sylfaen"/>
          <w:i/>
          <w:sz w:val="20"/>
          <w:szCs w:val="20"/>
          <w:lang w:val="af-ZA"/>
        </w:rPr>
        <w:t>19</w:t>
      </w:r>
      <w:r w:rsidRPr="0049186D">
        <w:rPr>
          <w:rFonts w:ascii="GHEA Grapalat" w:hAnsi="GHEA Grapalat" w:cs="Sylfaen"/>
          <w:i/>
          <w:sz w:val="20"/>
          <w:szCs w:val="20"/>
          <w:lang w:val="af-ZA"/>
        </w:rPr>
        <w:t xml:space="preserve">  </w:t>
      </w:r>
      <w:r w:rsidRPr="0049186D">
        <w:rPr>
          <w:rFonts w:ascii="GHEA Grapalat" w:hAnsi="GHEA Grapalat" w:cs="Sylfaen"/>
          <w:i/>
          <w:sz w:val="20"/>
          <w:szCs w:val="20"/>
        </w:rPr>
        <w:t>թ</w:t>
      </w:r>
      <w:r>
        <w:rPr>
          <w:rFonts w:ascii="GHEA Grapalat" w:hAnsi="GHEA Grapalat" w:cs="Times Armenian"/>
          <w:i/>
          <w:sz w:val="20"/>
          <w:szCs w:val="20"/>
          <w:lang w:val="af-ZA"/>
        </w:rPr>
        <w:t xml:space="preserve"> </w:t>
      </w:r>
      <w:r w:rsidRPr="0049186D">
        <w:rPr>
          <w:rFonts w:ascii="GHEA Grapalat" w:hAnsi="GHEA Grapalat" w:cs="Times Armenian"/>
          <w:i/>
          <w:sz w:val="20"/>
          <w:szCs w:val="20"/>
          <w:lang w:val="af-ZA"/>
        </w:rPr>
        <w:t xml:space="preserve">ի </w:t>
      </w:r>
      <w:r w:rsidRPr="0049186D">
        <w:rPr>
          <w:rFonts w:ascii="GHEA Grapalat" w:hAnsi="GHEA Grapalat" w:cs="Times Armenian"/>
          <w:i/>
          <w:sz w:val="20"/>
          <w:szCs w:val="20"/>
          <w:vertAlign w:val="subscript"/>
          <w:lang w:val="af-ZA"/>
        </w:rPr>
        <w:t xml:space="preserve"> </w:t>
      </w:r>
      <w:r w:rsidRPr="0049186D">
        <w:rPr>
          <w:rFonts w:ascii="GHEA Grapalat" w:hAnsi="GHEA Grapalat" w:cs="Times Armenian"/>
          <w:i/>
          <w:sz w:val="20"/>
          <w:szCs w:val="20"/>
          <w:lang w:val="af-ZA"/>
        </w:rPr>
        <w:t xml:space="preserve">N </w:t>
      </w:r>
      <w:r w:rsidRPr="0049186D">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af-ZA"/>
        </w:rPr>
        <w:t>1</w:t>
      </w:r>
      <w:r w:rsidRPr="0049186D">
        <w:rPr>
          <w:rFonts w:ascii="GHEA Grapalat" w:hAnsi="GHEA Grapalat" w:cs="Times Armenian"/>
          <w:i/>
          <w:sz w:val="20"/>
          <w:szCs w:val="20"/>
          <w:u w:val="single"/>
          <w:lang w:val="af-ZA"/>
        </w:rPr>
        <w:t xml:space="preserve">      </w:t>
      </w:r>
      <w:r w:rsidRPr="0049186D">
        <w:rPr>
          <w:rFonts w:ascii="GHEA Grapalat" w:hAnsi="GHEA Grapalat" w:cs="Sylfaen"/>
          <w:i/>
          <w:sz w:val="20"/>
          <w:szCs w:val="20"/>
        </w:rPr>
        <w:t>որոշմամբ</w:t>
      </w: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r w:rsidRPr="0049186D">
        <w:rPr>
          <w:rFonts w:ascii="GHEA Grapalat" w:hAnsi="GHEA Grapalat" w:cs="Times Armenian"/>
          <w:i/>
          <w:lang w:val="af-ZA"/>
        </w:rPr>
        <w:t>«</w:t>
      </w:r>
      <w:r w:rsidRPr="005B3505">
        <w:rPr>
          <w:rFonts w:ascii="GHEA Grapalat" w:hAnsi="GHEA Grapalat" w:cs="Times Armenian"/>
          <w:i/>
          <w:vertAlign w:val="subscript"/>
          <w:lang w:val="af-ZA"/>
        </w:rPr>
        <w:t>²</w:t>
      </w:r>
      <w:r w:rsidRPr="005B3505">
        <w:rPr>
          <w:rFonts w:ascii="GHEA Grapalat" w:hAnsi="GHEA Grapalat" w:cs="Times Armenian"/>
          <w:i/>
          <w:sz w:val="32"/>
          <w:szCs w:val="32"/>
          <w:vertAlign w:val="subscript"/>
          <w:lang w:val="af-ZA"/>
        </w:rPr>
        <w:t>Արարատի համայնքապետարան</w:t>
      </w:r>
      <w:r>
        <w:rPr>
          <w:rFonts w:ascii="GHEA Grapalat" w:hAnsi="GHEA Grapalat" w:cs="Times Armenian"/>
          <w:i/>
          <w:vertAlign w:val="subscript"/>
          <w:lang w:val="af-ZA"/>
        </w:rPr>
        <w:t xml:space="preserve"> </w:t>
      </w:r>
      <w:r w:rsidRPr="005B3505">
        <w:rPr>
          <w:rFonts w:ascii="GHEA Grapalat" w:hAnsi="GHEA Grapalat" w:cs="Times Armenian"/>
          <w:i/>
          <w:vertAlign w:val="subscript"/>
          <w:lang w:val="af-ZA"/>
        </w:rPr>
        <w:t xml:space="preserve"> </w:t>
      </w:r>
      <w:r w:rsidRPr="0049186D">
        <w:rPr>
          <w:rFonts w:ascii="GHEA Grapalat" w:hAnsi="GHEA Grapalat" w:cs="Sylfaen"/>
          <w:i/>
          <w:lang w:val="af-ZA"/>
        </w:rPr>
        <w:t>»</w:t>
      </w:r>
    </w:p>
    <w:p w:rsidR="00740F20" w:rsidRPr="0049186D" w:rsidRDefault="00740F20" w:rsidP="00740F20">
      <w:pPr>
        <w:pStyle w:val="BodyText"/>
        <w:tabs>
          <w:tab w:val="left" w:pos="5968"/>
        </w:tabs>
        <w:ind w:right="-7" w:firstLine="567"/>
        <w:rPr>
          <w:rFonts w:ascii="GHEA Grapalat" w:hAnsi="GHEA Grapalat"/>
          <w:lang w:val="af-ZA"/>
        </w:rPr>
      </w:pPr>
      <w:r w:rsidRPr="0049186D">
        <w:rPr>
          <w:rFonts w:ascii="GHEA Grapalat" w:hAnsi="GHEA Grapalat"/>
          <w:lang w:val="af-ZA"/>
        </w:rPr>
        <w:tab/>
      </w: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cs="Sylfaen"/>
          <w:lang w:val="af-ZA"/>
        </w:rPr>
      </w:pPr>
      <w:r w:rsidRPr="0049186D">
        <w:rPr>
          <w:rFonts w:ascii="GHEA Grapalat" w:hAnsi="GHEA Grapalat" w:cs="Sylfaen"/>
        </w:rPr>
        <w:t>Հ</w:t>
      </w:r>
      <w:r w:rsidRPr="0049186D">
        <w:rPr>
          <w:rFonts w:ascii="GHEA Grapalat" w:hAnsi="GHEA Grapalat" w:cs="Times Armenian"/>
          <w:lang w:val="af-ZA"/>
        </w:rPr>
        <w:t xml:space="preserve"> </w:t>
      </w:r>
      <w:r w:rsidRPr="0049186D">
        <w:rPr>
          <w:rFonts w:ascii="GHEA Grapalat" w:hAnsi="GHEA Grapalat" w:cs="Sylfaen"/>
        </w:rPr>
        <w:t>Ր</w:t>
      </w:r>
      <w:r w:rsidRPr="0049186D">
        <w:rPr>
          <w:rFonts w:ascii="GHEA Grapalat" w:hAnsi="GHEA Grapalat" w:cs="Times Armenian"/>
          <w:lang w:val="af-ZA"/>
        </w:rPr>
        <w:t xml:space="preserve"> </w:t>
      </w:r>
      <w:r w:rsidRPr="0049186D">
        <w:rPr>
          <w:rFonts w:ascii="GHEA Grapalat" w:hAnsi="GHEA Grapalat" w:cs="Sylfaen"/>
        </w:rPr>
        <w:t>Ա</w:t>
      </w:r>
      <w:r w:rsidRPr="0049186D">
        <w:rPr>
          <w:rFonts w:ascii="GHEA Grapalat" w:hAnsi="GHEA Grapalat" w:cs="Times Armenian"/>
          <w:lang w:val="af-ZA"/>
        </w:rPr>
        <w:t xml:space="preserve"> </w:t>
      </w:r>
      <w:r w:rsidRPr="0049186D">
        <w:rPr>
          <w:rFonts w:ascii="GHEA Grapalat" w:hAnsi="GHEA Grapalat" w:cs="Sylfaen"/>
        </w:rPr>
        <w:t>Վ</w:t>
      </w:r>
      <w:r w:rsidRPr="0049186D">
        <w:rPr>
          <w:rFonts w:ascii="GHEA Grapalat" w:hAnsi="GHEA Grapalat" w:cs="Times Armenian"/>
          <w:lang w:val="af-ZA"/>
        </w:rPr>
        <w:t xml:space="preserve"> </w:t>
      </w:r>
      <w:r w:rsidRPr="0049186D">
        <w:rPr>
          <w:rFonts w:ascii="GHEA Grapalat" w:hAnsi="GHEA Grapalat" w:cs="Sylfaen"/>
        </w:rPr>
        <w:t>Ե</w:t>
      </w:r>
      <w:r w:rsidRPr="0049186D">
        <w:rPr>
          <w:rFonts w:ascii="GHEA Grapalat" w:hAnsi="GHEA Grapalat" w:cs="Times Armenian"/>
          <w:lang w:val="af-ZA"/>
        </w:rPr>
        <w:t xml:space="preserve"> </w:t>
      </w:r>
      <w:r w:rsidRPr="0049186D">
        <w:rPr>
          <w:rFonts w:ascii="GHEA Grapalat" w:hAnsi="GHEA Grapalat" w:cs="Sylfaen"/>
        </w:rPr>
        <w:t>Ր</w:t>
      </w:r>
    </w:p>
    <w:p w:rsidR="00740F20" w:rsidRPr="0049186D" w:rsidRDefault="00740F20" w:rsidP="00740F20">
      <w:pPr>
        <w:pStyle w:val="BodyText"/>
        <w:ind w:right="-7" w:firstLine="567"/>
        <w:jc w:val="center"/>
        <w:rPr>
          <w:rFonts w:ascii="GHEA Grapalat" w:hAnsi="GHEA Grapalat" w:cs="Sylfaen"/>
          <w:lang w:val="af-ZA"/>
        </w:rPr>
      </w:pPr>
    </w:p>
    <w:p w:rsidR="00740F20" w:rsidRPr="0049186D" w:rsidRDefault="00740F20" w:rsidP="00740F20">
      <w:pPr>
        <w:pStyle w:val="BodyText"/>
        <w:ind w:right="-7" w:firstLine="567"/>
        <w:jc w:val="center"/>
        <w:rPr>
          <w:rFonts w:ascii="GHEA Grapalat" w:hAnsi="GHEA Grapalat" w:cs="Sylfaen"/>
          <w:lang w:val="af-ZA"/>
        </w:rPr>
      </w:pPr>
    </w:p>
    <w:p w:rsidR="00740F20" w:rsidRPr="0049186D" w:rsidRDefault="00740F20" w:rsidP="00740F20">
      <w:pPr>
        <w:pStyle w:val="BodyText"/>
        <w:ind w:right="-7"/>
        <w:jc w:val="center"/>
        <w:rPr>
          <w:rFonts w:ascii="GHEA Grapalat" w:hAnsi="GHEA Grapalat"/>
          <w:szCs w:val="22"/>
          <w:lang w:val="af-ZA"/>
        </w:rPr>
      </w:pPr>
      <w:r w:rsidRPr="0049186D">
        <w:rPr>
          <w:rFonts w:ascii="GHEA Grapalat" w:hAnsi="GHEA Grapalat" w:cs="Sylfaen"/>
          <w:lang w:val="af-ZA"/>
        </w:rPr>
        <w:t>«</w:t>
      </w:r>
      <w:r w:rsidRPr="005B3505">
        <w:rPr>
          <w:rFonts w:ascii="GHEA Grapalat" w:hAnsi="GHEA Grapalat" w:cs="Times Armenian"/>
          <w:i/>
          <w:sz w:val="32"/>
          <w:szCs w:val="32"/>
          <w:vertAlign w:val="subscript"/>
          <w:lang w:val="af-ZA"/>
        </w:rPr>
        <w:t xml:space="preserve"> Արարատի համայնքապետարան</w:t>
      </w:r>
      <w:r>
        <w:rPr>
          <w:rFonts w:ascii="GHEA Grapalat" w:hAnsi="GHEA Grapalat" w:cs="Times Armenian"/>
          <w:i/>
          <w:vertAlign w:val="subscript"/>
          <w:lang w:val="af-ZA"/>
        </w:rPr>
        <w:t xml:space="preserve"> </w:t>
      </w:r>
      <w:r w:rsidRPr="005B3505">
        <w:rPr>
          <w:rFonts w:ascii="GHEA Grapalat" w:hAnsi="GHEA Grapalat" w:cs="Times Armenian"/>
          <w:i/>
          <w:vertAlign w:val="subscript"/>
          <w:lang w:val="af-ZA"/>
        </w:rPr>
        <w:t xml:space="preserve"> </w:t>
      </w:r>
      <w:r w:rsidRPr="0049186D">
        <w:rPr>
          <w:rFonts w:ascii="GHEA Grapalat" w:hAnsi="GHEA Grapalat" w:cs="Sylfaen"/>
          <w:lang w:val="af-ZA"/>
        </w:rPr>
        <w:t>»-</w:t>
      </w:r>
      <w:r w:rsidRPr="0049186D">
        <w:rPr>
          <w:rFonts w:ascii="GHEA Grapalat" w:hAnsi="GHEA Grapalat" w:cs="Sylfaen"/>
        </w:rPr>
        <w:t>Ի</w:t>
      </w:r>
      <w:r w:rsidRPr="0049186D">
        <w:rPr>
          <w:rFonts w:ascii="GHEA Grapalat" w:hAnsi="GHEA Grapalat" w:cs="Sylfaen"/>
          <w:lang w:val="af-ZA"/>
        </w:rPr>
        <w:t xml:space="preserve"> </w:t>
      </w:r>
      <w:r w:rsidRPr="0049186D">
        <w:rPr>
          <w:rFonts w:ascii="GHEA Grapalat" w:hAnsi="GHEA Grapalat" w:cs="Sylfaen"/>
        </w:rPr>
        <w:t>ԿԱՐԻՔՆԵՐԻ</w:t>
      </w:r>
      <w:r w:rsidRPr="0049186D">
        <w:rPr>
          <w:rFonts w:ascii="GHEA Grapalat" w:hAnsi="GHEA Grapalat" w:cs="Times Armenian"/>
          <w:lang w:val="af-ZA"/>
        </w:rPr>
        <w:t xml:space="preserve"> </w:t>
      </w:r>
      <w:r w:rsidRPr="0049186D">
        <w:rPr>
          <w:rFonts w:ascii="GHEA Grapalat" w:hAnsi="GHEA Grapalat" w:cs="Sylfaen"/>
        </w:rPr>
        <w:t>ՀԱՄԱՐ</w:t>
      </w:r>
      <w:r w:rsidRPr="0049186D">
        <w:rPr>
          <w:rFonts w:ascii="GHEA Grapalat" w:hAnsi="GHEA Grapalat" w:cs="Times Armenian"/>
          <w:lang w:val="af-ZA"/>
        </w:rPr>
        <w:t xml:space="preserve">` </w:t>
      </w:r>
      <w:r w:rsidRPr="0049186D">
        <w:rPr>
          <w:rFonts w:ascii="GHEA Grapalat" w:hAnsi="GHEA Grapalat" w:cs="Sylfaen"/>
          <w:lang w:val="af-ZA"/>
        </w:rPr>
        <w:t>«</w:t>
      </w:r>
      <w:r w:rsidRPr="005B3505">
        <w:rPr>
          <w:rFonts w:ascii="GHEA Grapalat" w:hAnsi="GHEA Grapalat" w:cs="Sylfaen"/>
          <w:sz w:val="32"/>
          <w:szCs w:val="32"/>
          <w:vertAlign w:val="subscript"/>
        </w:rPr>
        <w:t>դիզ</w:t>
      </w:r>
      <w:r w:rsidRPr="005B3505">
        <w:rPr>
          <w:rFonts w:ascii="GHEA Grapalat" w:hAnsi="GHEA Grapalat" w:cs="Sylfaen"/>
          <w:sz w:val="32"/>
          <w:szCs w:val="32"/>
          <w:vertAlign w:val="subscript"/>
          <w:lang w:val="af-ZA"/>
        </w:rPr>
        <w:t xml:space="preserve"> </w:t>
      </w:r>
      <w:r w:rsidRPr="005B3505">
        <w:rPr>
          <w:rFonts w:ascii="GHEA Grapalat" w:hAnsi="GHEA Grapalat" w:cs="Sylfaen"/>
          <w:sz w:val="32"/>
          <w:szCs w:val="32"/>
          <w:vertAlign w:val="subscript"/>
        </w:rPr>
        <w:t>վառելիք</w:t>
      </w:r>
      <w:r w:rsidRPr="005B3505">
        <w:rPr>
          <w:rFonts w:ascii="GHEA Grapalat" w:hAnsi="GHEA Grapalat" w:cs="Sylfaen"/>
          <w:vertAlign w:val="subscript"/>
          <w:lang w:val="af-ZA"/>
        </w:rPr>
        <w:t xml:space="preserve"> </w:t>
      </w:r>
      <w:r w:rsidRPr="0049186D">
        <w:rPr>
          <w:rFonts w:ascii="GHEA Grapalat" w:hAnsi="GHEA Grapalat" w:cs="Sylfaen"/>
          <w:lang w:val="af-ZA"/>
        </w:rPr>
        <w:t xml:space="preserve">» </w:t>
      </w:r>
      <w:r w:rsidRPr="0049186D">
        <w:rPr>
          <w:rFonts w:ascii="GHEA Grapalat" w:hAnsi="GHEA Grapalat" w:cs="Sylfaen"/>
        </w:rPr>
        <w:t>ՁԵՌՔԲԵՐՄԱՆ</w:t>
      </w:r>
      <w:r w:rsidRPr="0049186D">
        <w:rPr>
          <w:rFonts w:ascii="GHEA Grapalat" w:hAnsi="GHEA Grapalat" w:cs="Times Armenian"/>
          <w:lang w:val="af-ZA"/>
        </w:rPr>
        <w:t xml:space="preserve"> </w:t>
      </w:r>
      <w:r w:rsidRPr="0049186D">
        <w:rPr>
          <w:rFonts w:ascii="GHEA Grapalat" w:hAnsi="GHEA Grapalat" w:cs="Sylfaen"/>
        </w:rPr>
        <w:t>ՆՊԱՏԱԿՈՎ</w:t>
      </w:r>
      <w:r w:rsidRPr="0049186D">
        <w:rPr>
          <w:rFonts w:ascii="GHEA Grapalat" w:hAnsi="GHEA Grapalat" w:cs="Sylfaen"/>
          <w:lang w:val="af-ZA"/>
        </w:rPr>
        <w:t xml:space="preserve"> </w:t>
      </w:r>
      <w:r w:rsidRPr="0049186D">
        <w:rPr>
          <w:rFonts w:ascii="GHEA Grapalat" w:hAnsi="GHEA Grapalat" w:cs="Times Armenian"/>
          <w:lang w:val="af-ZA"/>
        </w:rPr>
        <w:t xml:space="preserve"> </w:t>
      </w:r>
      <w:r w:rsidRPr="0049186D">
        <w:rPr>
          <w:rFonts w:ascii="GHEA Grapalat" w:hAnsi="GHEA Grapalat" w:cs="Sylfaen"/>
        </w:rPr>
        <w:t>ՀԱՅՏԱՐԱՐՎԱԾ</w:t>
      </w:r>
      <w:r w:rsidRPr="0049186D">
        <w:rPr>
          <w:rFonts w:ascii="GHEA Grapalat" w:hAnsi="GHEA Grapalat" w:cs="Times Armenian"/>
          <w:lang w:val="af-ZA"/>
        </w:rPr>
        <w:t xml:space="preserve"> ԳՆԱՆՇՄԱՆ ՀԱՐՑՄԱՆ </w:t>
      </w: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p>
    <w:p w:rsidR="00740F20" w:rsidRPr="0049186D" w:rsidRDefault="00740F20" w:rsidP="00740F20">
      <w:pPr>
        <w:pStyle w:val="BodyText"/>
        <w:ind w:right="-7" w:firstLine="567"/>
        <w:jc w:val="center"/>
        <w:rPr>
          <w:rFonts w:ascii="GHEA Grapalat" w:hAnsi="GHEA Grapalat"/>
          <w:lang w:val="af-ZA"/>
        </w:rPr>
      </w:pPr>
      <w:r w:rsidRPr="0049186D">
        <w:rPr>
          <w:rFonts w:ascii="GHEA Grapalat" w:hAnsi="GHEA Grapalat"/>
          <w:lang w:val="af-ZA"/>
        </w:rPr>
        <w:br w:type="page"/>
      </w:r>
    </w:p>
    <w:p w:rsidR="00740F20" w:rsidRDefault="00740F20" w:rsidP="00740F20">
      <w:pPr>
        <w:ind w:firstLine="567"/>
        <w:jc w:val="both"/>
        <w:rPr>
          <w:rFonts w:ascii="GHEA Grapalat" w:hAnsi="GHEA Grapalat" w:cs="Sylfaen"/>
          <w:i/>
          <w:lang w:val="af-ZA"/>
        </w:rPr>
      </w:pPr>
      <w:r w:rsidRPr="0049186D">
        <w:rPr>
          <w:rFonts w:ascii="GHEA Grapalat" w:hAnsi="GHEA Grapalat" w:cs="Sylfaen"/>
          <w:i/>
        </w:rPr>
        <w:lastRenderedPageBreak/>
        <w:t>Հարգելի</w:t>
      </w:r>
      <w:r w:rsidRPr="0049186D">
        <w:rPr>
          <w:rFonts w:ascii="GHEA Grapalat" w:hAnsi="GHEA Grapalat" w:cs="Times Armenian"/>
          <w:i/>
          <w:lang w:val="af-ZA"/>
        </w:rPr>
        <w:t xml:space="preserve"> </w:t>
      </w:r>
      <w:r w:rsidRPr="0049186D">
        <w:rPr>
          <w:rFonts w:ascii="GHEA Grapalat" w:hAnsi="GHEA Grapalat" w:cs="Sylfaen"/>
          <w:i/>
        </w:rPr>
        <w:t>մասնակից</w:t>
      </w:r>
      <w:r w:rsidRPr="0049186D">
        <w:rPr>
          <w:rFonts w:ascii="GHEA Grapalat" w:hAnsi="GHEA Grapalat" w:cs="Sylfaen"/>
          <w:i/>
          <w:lang w:val="af-ZA"/>
        </w:rPr>
        <w:t xml:space="preserve"> </w:t>
      </w:r>
      <w:r w:rsidRPr="0049186D">
        <w:rPr>
          <w:rFonts w:ascii="GHEA Grapalat" w:hAnsi="GHEA Grapalat" w:cs="Sylfaen"/>
          <w:i/>
        </w:rPr>
        <w:t>նախքան</w:t>
      </w:r>
      <w:r w:rsidRPr="0049186D">
        <w:rPr>
          <w:rFonts w:ascii="GHEA Grapalat" w:hAnsi="GHEA Grapalat" w:cs="Times Armenian"/>
          <w:i/>
          <w:lang w:val="af-ZA"/>
        </w:rPr>
        <w:t xml:space="preserve"> </w:t>
      </w:r>
      <w:r w:rsidRPr="0049186D">
        <w:rPr>
          <w:rFonts w:ascii="GHEA Grapalat" w:hAnsi="GHEA Grapalat" w:cs="Sylfaen"/>
          <w:i/>
        </w:rPr>
        <w:t>հայտ</w:t>
      </w:r>
      <w:r w:rsidRPr="0049186D">
        <w:rPr>
          <w:rFonts w:ascii="GHEA Grapalat" w:hAnsi="GHEA Grapalat" w:cs="Times Armenian"/>
          <w:i/>
          <w:lang w:val="af-ZA"/>
        </w:rPr>
        <w:t xml:space="preserve"> </w:t>
      </w:r>
      <w:r w:rsidRPr="0049186D">
        <w:rPr>
          <w:rFonts w:ascii="GHEA Grapalat" w:hAnsi="GHEA Grapalat" w:cs="Sylfaen"/>
          <w:i/>
        </w:rPr>
        <w:t>կազմելը</w:t>
      </w:r>
      <w:r w:rsidRPr="0049186D">
        <w:rPr>
          <w:rFonts w:ascii="GHEA Grapalat" w:hAnsi="GHEA Grapalat" w:cs="Times Armenian"/>
          <w:i/>
          <w:lang w:val="af-ZA"/>
        </w:rPr>
        <w:t xml:space="preserve"> </w:t>
      </w:r>
      <w:r w:rsidRPr="0049186D">
        <w:rPr>
          <w:rFonts w:ascii="GHEA Grapalat" w:hAnsi="GHEA Grapalat" w:cs="Sylfaen"/>
          <w:i/>
        </w:rPr>
        <w:t>և</w:t>
      </w:r>
      <w:r w:rsidRPr="0049186D">
        <w:rPr>
          <w:rFonts w:ascii="GHEA Grapalat" w:hAnsi="GHEA Grapalat" w:cs="Times Armenian"/>
          <w:i/>
          <w:lang w:val="af-ZA"/>
        </w:rPr>
        <w:t xml:space="preserve"> </w:t>
      </w:r>
      <w:r w:rsidRPr="0049186D">
        <w:rPr>
          <w:rFonts w:ascii="GHEA Grapalat" w:hAnsi="GHEA Grapalat" w:cs="Sylfaen"/>
          <w:i/>
        </w:rPr>
        <w:t>ներկայացնելը</w:t>
      </w:r>
      <w:r w:rsidRPr="0049186D">
        <w:rPr>
          <w:rFonts w:ascii="GHEA Grapalat" w:hAnsi="GHEA Grapalat" w:cs="Times Armenian"/>
          <w:i/>
          <w:lang w:val="af-ZA"/>
        </w:rPr>
        <w:t xml:space="preserve"> </w:t>
      </w:r>
      <w:r w:rsidRPr="0049186D">
        <w:rPr>
          <w:rFonts w:ascii="GHEA Grapalat" w:hAnsi="GHEA Grapalat" w:cs="Sylfaen"/>
          <w:i/>
        </w:rPr>
        <w:t>խնդրում</w:t>
      </w:r>
      <w:r w:rsidRPr="0049186D">
        <w:rPr>
          <w:rFonts w:ascii="GHEA Grapalat" w:hAnsi="GHEA Grapalat" w:cs="Times Armenian"/>
          <w:i/>
          <w:lang w:val="af-ZA"/>
        </w:rPr>
        <w:t xml:space="preserve"> </w:t>
      </w:r>
      <w:r w:rsidRPr="0049186D">
        <w:rPr>
          <w:rFonts w:ascii="GHEA Grapalat" w:hAnsi="GHEA Grapalat" w:cs="Sylfaen"/>
          <w:i/>
        </w:rPr>
        <w:t>ենք</w:t>
      </w:r>
      <w:r w:rsidRPr="0049186D">
        <w:rPr>
          <w:rFonts w:ascii="GHEA Grapalat" w:hAnsi="GHEA Grapalat" w:cs="Times Armenian"/>
          <w:i/>
          <w:lang w:val="af-ZA"/>
        </w:rPr>
        <w:t xml:space="preserve"> </w:t>
      </w:r>
      <w:r w:rsidRPr="0049186D">
        <w:rPr>
          <w:rFonts w:ascii="GHEA Grapalat" w:hAnsi="GHEA Grapalat" w:cs="Sylfaen"/>
          <w:i/>
        </w:rPr>
        <w:t>մանրամասնորեն</w:t>
      </w:r>
      <w:r w:rsidRPr="0049186D">
        <w:rPr>
          <w:rFonts w:ascii="GHEA Grapalat" w:hAnsi="GHEA Grapalat" w:cs="Times Armenian"/>
          <w:i/>
          <w:lang w:val="af-ZA"/>
        </w:rPr>
        <w:t xml:space="preserve"> </w:t>
      </w:r>
      <w:r w:rsidRPr="0049186D">
        <w:rPr>
          <w:rFonts w:ascii="GHEA Grapalat" w:hAnsi="GHEA Grapalat" w:cs="Sylfaen"/>
          <w:i/>
        </w:rPr>
        <w:t>ուսումնասիրել</w:t>
      </w:r>
      <w:r w:rsidRPr="0049186D">
        <w:rPr>
          <w:rFonts w:ascii="GHEA Grapalat" w:hAnsi="GHEA Grapalat" w:cs="Times Armenian"/>
          <w:i/>
          <w:lang w:val="af-ZA"/>
        </w:rPr>
        <w:t xml:space="preserve"> </w:t>
      </w:r>
      <w:r w:rsidRPr="0049186D">
        <w:rPr>
          <w:rFonts w:ascii="GHEA Grapalat" w:hAnsi="GHEA Grapalat" w:cs="Sylfaen"/>
          <w:i/>
        </w:rPr>
        <w:t>սույն</w:t>
      </w:r>
      <w:r w:rsidRPr="0049186D">
        <w:rPr>
          <w:rFonts w:ascii="GHEA Grapalat" w:hAnsi="GHEA Grapalat" w:cs="Times Armenian"/>
          <w:i/>
          <w:lang w:val="af-ZA"/>
        </w:rPr>
        <w:t xml:space="preserve"> </w:t>
      </w:r>
      <w:r w:rsidRPr="0049186D">
        <w:rPr>
          <w:rFonts w:ascii="GHEA Grapalat" w:hAnsi="GHEA Grapalat" w:cs="Sylfaen"/>
          <w:i/>
        </w:rPr>
        <w:t>հրավերը</w:t>
      </w:r>
      <w:r w:rsidRPr="0049186D">
        <w:rPr>
          <w:rFonts w:ascii="GHEA Grapalat" w:hAnsi="GHEA Grapalat" w:cs="Times Armenian"/>
          <w:i/>
          <w:lang w:val="af-ZA"/>
        </w:rPr>
        <w:t xml:space="preserve">, </w:t>
      </w:r>
      <w:r w:rsidRPr="0049186D">
        <w:rPr>
          <w:rFonts w:ascii="GHEA Grapalat" w:hAnsi="GHEA Grapalat" w:cs="Sylfaen"/>
          <w:i/>
        </w:rPr>
        <w:t>քանի</w:t>
      </w:r>
      <w:r w:rsidRPr="0049186D">
        <w:rPr>
          <w:rFonts w:ascii="GHEA Grapalat" w:hAnsi="GHEA Grapalat" w:cs="Times Armenian"/>
          <w:i/>
          <w:lang w:val="af-ZA"/>
        </w:rPr>
        <w:t xml:space="preserve"> </w:t>
      </w:r>
      <w:r w:rsidRPr="0049186D">
        <w:rPr>
          <w:rFonts w:ascii="GHEA Grapalat" w:hAnsi="GHEA Grapalat" w:cs="Sylfaen"/>
          <w:i/>
        </w:rPr>
        <w:t>որ</w:t>
      </w:r>
      <w:r w:rsidRPr="0049186D">
        <w:rPr>
          <w:rFonts w:ascii="GHEA Grapalat" w:hAnsi="GHEA Grapalat" w:cs="Times Armenian"/>
          <w:i/>
          <w:lang w:val="af-ZA"/>
        </w:rPr>
        <w:t xml:space="preserve"> </w:t>
      </w:r>
      <w:r w:rsidRPr="0049186D">
        <w:rPr>
          <w:rFonts w:ascii="GHEA Grapalat" w:hAnsi="GHEA Grapalat" w:cs="Sylfaen"/>
          <w:i/>
        </w:rPr>
        <w:t>հրավերին</w:t>
      </w:r>
      <w:r w:rsidRPr="0049186D">
        <w:rPr>
          <w:rFonts w:ascii="GHEA Grapalat" w:hAnsi="GHEA Grapalat" w:cs="Times Armenian"/>
          <w:i/>
          <w:lang w:val="af-ZA"/>
        </w:rPr>
        <w:t xml:space="preserve"> </w:t>
      </w:r>
      <w:r w:rsidRPr="0049186D">
        <w:rPr>
          <w:rFonts w:ascii="GHEA Grapalat" w:hAnsi="GHEA Grapalat" w:cs="Sylfaen"/>
          <w:i/>
        </w:rPr>
        <w:t>չհամապատասխանող</w:t>
      </w:r>
      <w:r w:rsidRPr="0049186D">
        <w:rPr>
          <w:rFonts w:ascii="GHEA Grapalat" w:hAnsi="GHEA Grapalat" w:cs="Times Armenian"/>
          <w:i/>
          <w:lang w:val="af-ZA"/>
        </w:rPr>
        <w:t xml:space="preserve"> </w:t>
      </w:r>
      <w:r w:rsidRPr="0049186D">
        <w:rPr>
          <w:rFonts w:ascii="GHEA Grapalat" w:hAnsi="GHEA Grapalat" w:cs="Sylfaen"/>
          <w:i/>
        </w:rPr>
        <w:t>հայտերը</w:t>
      </w:r>
      <w:r w:rsidRPr="0049186D">
        <w:rPr>
          <w:rFonts w:ascii="GHEA Grapalat" w:hAnsi="GHEA Grapalat" w:cs="Times Armenian"/>
          <w:i/>
          <w:lang w:val="af-ZA"/>
        </w:rPr>
        <w:t xml:space="preserve"> </w:t>
      </w:r>
      <w:r w:rsidRPr="0049186D">
        <w:rPr>
          <w:rFonts w:ascii="GHEA Grapalat" w:hAnsi="GHEA Grapalat" w:cs="Sylfaen"/>
          <w:i/>
        </w:rPr>
        <w:t>ենթակա</w:t>
      </w:r>
      <w:r w:rsidRPr="0049186D">
        <w:rPr>
          <w:rFonts w:ascii="GHEA Grapalat" w:hAnsi="GHEA Grapalat" w:cs="Times Armenian"/>
          <w:i/>
          <w:lang w:val="af-ZA"/>
        </w:rPr>
        <w:t xml:space="preserve"> </w:t>
      </w:r>
      <w:r w:rsidRPr="0049186D">
        <w:rPr>
          <w:rFonts w:ascii="GHEA Grapalat" w:hAnsi="GHEA Grapalat" w:cs="Sylfaen"/>
          <w:i/>
        </w:rPr>
        <w:t>են</w:t>
      </w:r>
      <w:r w:rsidRPr="0049186D">
        <w:rPr>
          <w:rFonts w:ascii="GHEA Grapalat" w:hAnsi="GHEA Grapalat" w:cs="Times Armenian"/>
          <w:i/>
          <w:lang w:val="af-ZA"/>
        </w:rPr>
        <w:t xml:space="preserve"> </w:t>
      </w:r>
      <w:r w:rsidRPr="0049186D">
        <w:rPr>
          <w:rFonts w:ascii="GHEA Grapalat" w:hAnsi="GHEA Grapalat" w:cs="Sylfaen"/>
          <w:i/>
        </w:rPr>
        <w:t>մերժման</w:t>
      </w:r>
      <w:r w:rsidRPr="0049186D">
        <w:rPr>
          <w:rFonts w:ascii="GHEA Grapalat" w:hAnsi="GHEA Grapalat" w:cs="Sylfaen"/>
          <w:i/>
          <w:lang w:val="af-ZA"/>
        </w:rPr>
        <w:t xml:space="preserve">: </w:t>
      </w:r>
    </w:p>
    <w:p w:rsidR="00740F20" w:rsidRPr="0049186D" w:rsidDel="0092470F" w:rsidRDefault="00740F20" w:rsidP="00740F20">
      <w:pPr>
        <w:ind w:firstLine="567"/>
        <w:jc w:val="both"/>
        <w:rPr>
          <w:del w:id="0" w:author="User" w:date="2019-06-02T23:21:00Z"/>
          <w:rFonts w:ascii="GHEA Grapalat" w:hAnsi="GHEA Grapalat" w:cs="Sylfaen"/>
          <w:b/>
          <w:lang w:val="af-ZA"/>
        </w:rPr>
      </w:pPr>
      <w:r>
        <w:rPr>
          <w:rFonts w:ascii="GHEA Grapalat" w:hAnsi="GHEA Grapalat" w:cs="Sylfaen"/>
          <w:i/>
          <w:lang w:val="af-ZA"/>
        </w:rPr>
        <w:br w:type="page"/>
      </w:r>
    </w:p>
    <w:p w:rsidR="00740F20" w:rsidRPr="0049186D" w:rsidRDefault="00740F20" w:rsidP="00740F20">
      <w:pPr>
        <w:ind w:firstLine="567"/>
        <w:jc w:val="center"/>
        <w:rPr>
          <w:rFonts w:ascii="GHEA Grapalat" w:hAnsi="GHEA Grapalat"/>
          <w:b/>
          <w:sz w:val="20"/>
          <w:szCs w:val="20"/>
          <w:lang w:val="af-ZA"/>
        </w:rPr>
      </w:pPr>
      <w:r w:rsidRPr="0049186D">
        <w:rPr>
          <w:rFonts w:ascii="GHEA Grapalat" w:hAnsi="GHEA Grapalat" w:cs="Sylfaen"/>
          <w:b/>
          <w:sz w:val="20"/>
          <w:szCs w:val="20"/>
        </w:rPr>
        <w:t>ԲՈՎԱՆԴԱԿՈւԹՅՈւՆ</w:t>
      </w:r>
    </w:p>
    <w:p w:rsidR="00740F20" w:rsidRPr="0049186D" w:rsidRDefault="00740F20" w:rsidP="00740F20">
      <w:pPr>
        <w:ind w:firstLine="567"/>
        <w:jc w:val="center"/>
        <w:rPr>
          <w:rFonts w:ascii="GHEA Grapalat" w:hAnsi="GHEA Grapalat"/>
          <w:i/>
          <w:sz w:val="20"/>
          <w:lang w:val="af-ZA"/>
        </w:rPr>
      </w:pPr>
      <w:r>
        <w:rPr>
          <w:rFonts w:ascii="GHEA Grapalat" w:hAnsi="GHEA Grapalat" w:cs="Times Armenian"/>
          <w:i/>
          <w:sz w:val="32"/>
          <w:szCs w:val="32"/>
          <w:vertAlign w:val="subscript"/>
          <w:lang w:val="af-ZA"/>
        </w:rPr>
        <w:t xml:space="preserve"> </w:t>
      </w:r>
    </w:p>
    <w:p w:rsidR="00740F20" w:rsidRPr="0049186D" w:rsidRDefault="00740F20" w:rsidP="00740F20">
      <w:pPr>
        <w:ind w:firstLine="567"/>
        <w:rPr>
          <w:rFonts w:ascii="GHEA Grapalat" w:hAnsi="GHEA Grapalat"/>
          <w:sz w:val="20"/>
          <w:lang w:val="af-ZA"/>
        </w:rPr>
      </w:pPr>
      <w:r w:rsidRPr="005B3505">
        <w:rPr>
          <w:rFonts w:ascii="GHEA Grapalat" w:hAnsi="GHEA Grapalat" w:cs="Times Armenian"/>
          <w:i/>
          <w:sz w:val="32"/>
          <w:szCs w:val="32"/>
          <w:vertAlign w:val="subscript"/>
          <w:lang w:val="af-ZA"/>
        </w:rPr>
        <w:t>Արարատի համայնքապետարան</w:t>
      </w:r>
      <w:r>
        <w:rPr>
          <w:rFonts w:ascii="GHEA Grapalat" w:hAnsi="GHEA Grapalat" w:cs="Times Armenian"/>
          <w:i/>
          <w:vertAlign w:val="subscript"/>
          <w:lang w:val="af-ZA"/>
        </w:rPr>
        <w:t xml:space="preserve"> </w:t>
      </w:r>
      <w:r w:rsidRPr="005B3505">
        <w:rPr>
          <w:rFonts w:ascii="GHEA Grapalat" w:hAnsi="GHEA Grapalat" w:cs="Times Armenian"/>
          <w:i/>
          <w:vertAlign w:val="subscript"/>
          <w:lang w:val="af-ZA"/>
        </w:rPr>
        <w:t xml:space="preserve"> </w:t>
      </w:r>
      <w:r>
        <w:rPr>
          <w:rFonts w:ascii="GHEA Grapalat" w:hAnsi="GHEA Grapalat" w:cs="Times Armenian"/>
          <w:i/>
          <w:vertAlign w:val="subscript"/>
          <w:lang w:val="af-ZA"/>
        </w:rPr>
        <w:t xml:space="preserve">-ի </w:t>
      </w:r>
      <w:r w:rsidRPr="0049186D">
        <w:rPr>
          <w:rFonts w:ascii="GHEA Grapalat" w:hAnsi="GHEA Grapalat"/>
          <w:b/>
          <w:sz w:val="20"/>
          <w:lang w:val="af-ZA"/>
        </w:rPr>
        <w:t>ԿԱՐԻՔՆԵՐԻ ՀԱՄԱՐ</w:t>
      </w:r>
      <w:r w:rsidRPr="0049186D">
        <w:rPr>
          <w:rFonts w:ascii="GHEA Grapalat" w:hAnsi="GHEA Grapalat"/>
          <w:sz w:val="20"/>
          <w:lang w:val="af-ZA"/>
        </w:rPr>
        <w:t xml:space="preserve">   _</w:t>
      </w:r>
      <w:r>
        <w:rPr>
          <w:rFonts w:ascii="GHEA Grapalat" w:hAnsi="GHEA Grapalat"/>
          <w:sz w:val="20"/>
          <w:lang w:val="af-ZA"/>
        </w:rPr>
        <w:t xml:space="preserve">դիզ վառելիքի </w:t>
      </w:r>
    </w:p>
    <w:p w:rsidR="00740F20" w:rsidRPr="0049186D" w:rsidRDefault="00740F20" w:rsidP="00740F20">
      <w:pPr>
        <w:ind w:firstLine="567"/>
        <w:rPr>
          <w:rFonts w:ascii="GHEA Grapalat" w:hAnsi="GHEA Grapalat"/>
          <w:sz w:val="16"/>
          <w:szCs w:val="16"/>
          <w:lang w:val="af-ZA"/>
        </w:rPr>
      </w:pPr>
      <w:r w:rsidRPr="0049186D">
        <w:rPr>
          <w:rFonts w:ascii="GHEA Grapalat" w:hAnsi="GHEA Grapalat"/>
          <w:sz w:val="20"/>
          <w:lang w:val="af-ZA"/>
        </w:rPr>
        <w:t xml:space="preserve">   </w:t>
      </w:r>
      <w:r w:rsidRPr="0049186D">
        <w:rPr>
          <w:rFonts w:ascii="GHEA Grapalat" w:hAnsi="GHEA Grapalat"/>
          <w:sz w:val="16"/>
          <w:szCs w:val="16"/>
          <w:lang w:val="af-ZA"/>
        </w:rPr>
        <w:t>պատվիրատուի անվանումը                                                                  ապրանքի անվանումը</w:t>
      </w:r>
    </w:p>
    <w:p w:rsidR="00740F20" w:rsidRPr="0049186D" w:rsidRDefault="00740F20" w:rsidP="00740F20">
      <w:pPr>
        <w:ind w:firstLine="567"/>
        <w:jc w:val="center"/>
        <w:rPr>
          <w:rFonts w:ascii="GHEA Grapalat" w:hAnsi="GHEA Grapalat"/>
          <w:i/>
          <w:sz w:val="20"/>
          <w:lang w:val="af-ZA"/>
        </w:rPr>
      </w:pPr>
      <w:r w:rsidRPr="0049186D">
        <w:rPr>
          <w:rFonts w:ascii="GHEA Grapalat" w:hAnsi="GHEA Grapalat"/>
          <w:b/>
          <w:sz w:val="20"/>
          <w:lang w:val="af-ZA"/>
        </w:rPr>
        <w:t>ՁԵՌՔԲԵՐՄԱՆ ՆՊԱՏԱԿՈՎ ՀԱՅՏԱՐԱՐՎԱԾ ԳՆԱՆՇՄԱՆ ՀԱՐՑՄԱՆ ՀՐԱՎԵՐԻ</w:t>
      </w:r>
    </w:p>
    <w:p w:rsidR="00740F20" w:rsidRPr="0049186D" w:rsidRDefault="00740F20" w:rsidP="00740F20">
      <w:pPr>
        <w:ind w:firstLine="567"/>
        <w:jc w:val="center"/>
        <w:rPr>
          <w:rFonts w:ascii="GHEA Grapalat" w:hAnsi="GHEA Grapalat" w:cs="Sylfaen"/>
          <w:b/>
          <w:sz w:val="20"/>
          <w:lang w:val="af-ZA"/>
        </w:rPr>
      </w:pPr>
    </w:p>
    <w:p w:rsidR="00740F20" w:rsidRPr="0049186D" w:rsidRDefault="00740F20" w:rsidP="00740F20">
      <w:pPr>
        <w:ind w:firstLine="567"/>
        <w:jc w:val="center"/>
        <w:rPr>
          <w:rFonts w:ascii="GHEA Grapalat" w:hAnsi="GHEA Grapalat" w:cs="Sylfaen"/>
          <w:b/>
          <w:sz w:val="20"/>
          <w:lang w:val="af-ZA"/>
        </w:rPr>
      </w:pPr>
    </w:p>
    <w:p w:rsidR="00740F20" w:rsidRPr="0049186D" w:rsidRDefault="00740F20" w:rsidP="00740F20">
      <w:pPr>
        <w:ind w:firstLine="567"/>
        <w:jc w:val="center"/>
        <w:rPr>
          <w:rFonts w:ascii="GHEA Grapalat" w:hAnsi="GHEA Grapalat"/>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w:t>
      </w:r>
    </w:p>
    <w:p w:rsidR="00740F20" w:rsidRPr="0049186D" w:rsidRDefault="00740F20" w:rsidP="00740F20">
      <w:pPr>
        <w:ind w:firstLine="567"/>
        <w:jc w:val="both"/>
        <w:rPr>
          <w:rFonts w:ascii="GHEA Grapalat" w:hAnsi="GHEA Grapalat"/>
          <w:sz w:val="20"/>
          <w:lang w:val="af-ZA"/>
        </w:rPr>
      </w:pP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sz w:val="20"/>
          <w:lang w:val="af-ZA"/>
        </w:rPr>
        <w:t xml:space="preserve"> </w:t>
      </w:r>
      <w:r w:rsidRPr="0049186D">
        <w:rPr>
          <w:rFonts w:ascii="GHEA Grapalat" w:hAnsi="GHEA Grapalat" w:cs="Sylfaen"/>
          <w:sz w:val="20"/>
        </w:rPr>
        <w:t>բնութա</w:t>
      </w:r>
      <w:r w:rsidRPr="0049186D">
        <w:rPr>
          <w:rFonts w:ascii="GHEA Grapalat" w:hAnsi="GHEA Grapalat" w:cs="Times Armenian"/>
          <w:sz w:val="20"/>
        </w:rPr>
        <w:t>գ</w:t>
      </w:r>
      <w:r w:rsidRPr="0049186D">
        <w:rPr>
          <w:rFonts w:ascii="GHEA Grapalat" w:hAnsi="GHEA Grapalat" w:cs="Sylfaen"/>
          <w:sz w:val="20"/>
        </w:rPr>
        <w:t>իրը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2.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մասնակցության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իրավունքի</w:t>
      </w:r>
      <w:r w:rsidRPr="0049186D">
        <w:rPr>
          <w:rFonts w:ascii="GHEA Grapalat" w:hAnsi="GHEA Grapalat" w:cs="Times Armenian"/>
          <w:sz w:val="20"/>
          <w:lang w:val="af-ZA"/>
        </w:rPr>
        <w:t xml:space="preserve"> </w:t>
      </w:r>
      <w:r w:rsidRPr="0049186D">
        <w:rPr>
          <w:rFonts w:ascii="GHEA Grapalat" w:hAnsi="GHEA Grapalat" w:cs="Sylfaen"/>
          <w:sz w:val="20"/>
        </w:rPr>
        <w:t>պահանջները</w:t>
      </w:r>
      <w:r w:rsidRPr="0049186D">
        <w:rPr>
          <w:rFonts w:ascii="GHEA Grapalat" w:hAnsi="GHEA Grapalat" w:cs="Times Armenian"/>
          <w:sz w:val="20"/>
          <w:lang w:val="af-ZA"/>
        </w:rPr>
        <w:t xml:space="preserve">, </w:t>
      </w:r>
      <w:r w:rsidRPr="0049186D">
        <w:rPr>
          <w:rFonts w:ascii="GHEA Grapalat" w:hAnsi="GHEA Grapalat" w:cs="Sylfaen"/>
          <w:sz w:val="20"/>
        </w:rPr>
        <w:t>որակավորման</w:t>
      </w:r>
      <w:r w:rsidRPr="0049186D">
        <w:rPr>
          <w:rFonts w:ascii="GHEA Grapalat" w:hAnsi="GHEA Grapalat" w:cs="Times Armenian"/>
          <w:sz w:val="20"/>
          <w:lang w:val="af-ZA"/>
        </w:rPr>
        <w:t xml:space="preserve"> </w:t>
      </w:r>
      <w:r w:rsidRPr="0049186D">
        <w:rPr>
          <w:rFonts w:ascii="GHEA Grapalat" w:hAnsi="GHEA Grapalat" w:cs="Sylfaen"/>
          <w:sz w:val="20"/>
        </w:rPr>
        <w:t>չափանիշները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դրանց</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նահատման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3. </w:t>
      </w:r>
      <w:r w:rsidRPr="0049186D">
        <w:rPr>
          <w:rFonts w:ascii="GHEA Grapalat" w:hAnsi="GHEA Grapalat" w:cs="Sylfaen"/>
          <w:sz w:val="20"/>
        </w:rPr>
        <w:t>Հրավերի</w:t>
      </w:r>
      <w:r w:rsidRPr="0049186D">
        <w:rPr>
          <w:rFonts w:ascii="GHEA Grapalat" w:hAnsi="GHEA Grapalat" w:cs="Times Armenian"/>
          <w:sz w:val="20"/>
          <w:lang w:val="af-ZA"/>
        </w:rPr>
        <w:t xml:space="preserve"> </w:t>
      </w:r>
      <w:r w:rsidRPr="0049186D">
        <w:rPr>
          <w:rFonts w:ascii="GHEA Grapalat" w:hAnsi="GHEA Grapalat" w:cs="Sylfaen"/>
          <w:sz w:val="20"/>
        </w:rPr>
        <w:t>պարզաբանումը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հրավերում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740F20" w:rsidRPr="0049186D" w:rsidRDefault="00740F20" w:rsidP="00740F20">
      <w:pPr>
        <w:ind w:firstLine="1134"/>
        <w:jc w:val="both"/>
        <w:rPr>
          <w:rFonts w:ascii="GHEA Grapalat" w:hAnsi="GHEA Grapalat" w:cs="Sylfaen"/>
          <w:sz w:val="20"/>
          <w:lang w:val="af-ZA"/>
        </w:rPr>
      </w:pPr>
      <w:r w:rsidRPr="0049186D">
        <w:rPr>
          <w:rFonts w:ascii="GHEA Grapalat" w:hAnsi="GHEA Grapalat"/>
          <w:sz w:val="20"/>
          <w:lang w:val="af-ZA"/>
        </w:rPr>
        <w:t xml:space="preserve">4.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ներկայացնելու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5.</w:t>
      </w:r>
      <w:r w:rsidRPr="0049186D">
        <w:rPr>
          <w:rFonts w:ascii="GHEA Grapalat" w:hAnsi="GHEA Grapalat"/>
          <w:sz w:val="20"/>
          <w:lang w:val="af-ZA"/>
        </w:rPr>
        <w:tab/>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նային</w:t>
      </w:r>
      <w:r w:rsidRPr="0049186D">
        <w:rPr>
          <w:rFonts w:ascii="GHEA Grapalat" w:hAnsi="GHEA Grapalat" w:cs="Times Armenian"/>
          <w:sz w:val="20"/>
          <w:lang w:val="af-ZA"/>
        </w:rPr>
        <w:t xml:space="preserve"> </w:t>
      </w:r>
      <w:r w:rsidRPr="0049186D">
        <w:rPr>
          <w:rFonts w:ascii="GHEA Grapalat" w:hAnsi="GHEA Grapalat" w:cs="Sylfaen"/>
          <w:sz w:val="20"/>
        </w:rPr>
        <w:t>առաջարկը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6. </w:t>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ործողության</w:t>
      </w:r>
      <w:r w:rsidRPr="0049186D">
        <w:rPr>
          <w:rFonts w:ascii="GHEA Grapalat" w:hAnsi="GHEA Grapalat" w:cs="Times Armenian"/>
          <w:sz w:val="20"/>
          <w:lang w:val="af-ZA"/>
        </w:rPr>
        <w:t xml:space="preserve"> </w:t>
      </w:r>
      <w:r w:rsidRPr="0049186D">
        <w:rPr>
          <w:rFonts w:ascii="GHEA Grapalat" w:hAnsi="GHEA Grapalat" w:cs="Sylfaen"/>
          <w:sz w:val="20"/>
        </w:rPr>
        <w:t>ժամկետը</w:t>
      </w:r>
      <w:r w:rsidRPr="0049186D">
        <w:rPr>
          <w:rFonts w:ascii="GHEA Grapalat" w:hAnsi="GHEA Grapalat" w:cs="Times Armenian"/>
          <w:sz w:val="20"/>
          <w:lang w:val="af-ZA"/>
        </w:rPr>
        <w:t xml:space="preserve">, </w:t>
      </w:r>
      <w:r w:rsidRPr="0049186D">
        <w:rPr>
          <w:rFonts w:ascii="GHEA Grapalat" w:hAnsi="GHEA Grapalat" w:cs="Sylfaen"/>
          <w:sz w:val="20"/>
        </w:rPr>
        <w:t>հայտերում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դրանք</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վերցնելու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cs="Sylfaen"/>
          <w:sz w:val="20"/>
          <w:lang w:val="af-ZA"/>
        </w:rPr>
      </w:pPr>
      <w:r w:rsidRPr="0049186D">
        <w:rPr>
          <w:rFonts w:ascii="GHEA Grapalat" w:hAnsi="GHEA Grapalat"/>
          <w:sz w:val="20"/>
          <w:lang w:val="af-ZA"/>
        </w:rPr>
        <w:t>7. Հ</w:t>
      </w:r>
      <w:r w:rsidRPr="0049186D">
        <w:rPr>
          <w:rFonts w:ascii="GHEA Grapalat" w:hAnsi="GHEA Grapalat" w:cs="Sylfaen"/>
          <w:sz w:val="20"/>
        </w:rPr>
        <w:t>այտերի</w:t>
      </w:r>
      <w:r w:rsidRPr="0049186D">
        <w:rPr>
          <w:rFonts w:ascii="GHEA Grapalat" w:hAnsi="GHEA Grapalat" w:cs="Sylfaen"/>
          <w:sz w:val="20"/>
          <w:lang w:val="af-ZA"/>
        </w:rPr>
        <w:t xml:space="preserve"> </w:t>
      </w:r>
      <w:r w:rsidRPr="0049186D">
        <w:rPr>
          <w:rFonts w:ascii="GHEA Grapalat" w:hAnsi="GHEA Grapalat" w:cs="Sylfaen"/>
          <w:sz w:val="20"/>
        </w:rPr>
        <w:t>բացումը</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արդյունքների</w:t>
      </w:r>
      <w:r w:rsidRPr="0049186D">
        <w:rPr>
          <w:rFonts w:ascii="GHEA Grapalat" w:hAnsi="GHEA Grapalat" w:cs="Sylfaen"/>
          <w:sz w:val="20"/>
          <w:lang w:val="af-ZA"/>
        </w:rPr>
        <w:t xml:space="preserve"> </w:t>
      </w:r>
      <w:r w:rsidRPr="0049186D">
        <w:rPr>
          <w:rFonts w:ascii="GHEA Grapalat" w:hAnsi="GHEA Grapalat" w:cs="Sylfaen"/>
          <w:sz w:val="20"/>
        </w:rPr>
        <w:t>ամփոփումը</w:t>
      </w:r>
      <w:r w:rsidRPr="0049186D">
        <w:rPr>
          <w:rFonts w:ascii="GHEA Grapalat" w:hAnsi="GHEA Grapalat" w:cs="Sylfaen"/>
          <w:sz w:val="20"/>
          <w:lang w:val="af-ZA"/>
        </w:rPr>
        <w:tab/>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8.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կնքումը</w:t>
      </w:r>
      <w:r w:rsidRPr="0049186D">
        <w:rPr>
          <w:rFonts w:ascii="GHEA Grapalat" w:hAnsi="GHEA Grapalat" w:cs="Times Armenian"/>
          <w:sz w:val="20"/>
          <w:lang w:val="af-ZA"/>
        </w:rPr>
        <w:tab/>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9.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ապահովումը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10.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 xml:space="preserve"> </w:t>
      </w:r>
      <w:r w:rsidRPr="0049186D">
        <w:rPr>
          <w:rFonts w:ascii="GHEA Grapalat" w:hAnsi="GHEA Grapalat" w:cs="Sylfaen"/>
          <w:sz w:val="20"/>
        </w:rPr>
        <w:t>չկայացած</w:t>
      </w:r>
      <w:r w:rsidRPr="0049186D">
        <w:rPr>
          <w:rFonts w:ascii="GHEA Grapalat" w:hAnsi="GHEA Grapalat" w:cs="Times Armenian"/>
          <w:sz w:val="20"/>
          <w:lang w:val="af-ZA"/>
        </w:rPr>
        <w:t xml:space="preserve"> </w:t>
      </w:r>
      <w:r w:rsidRPr="0049186D">
        <w:rPr>
          <w:rFonts w:ascii="GHEA Grapalat" w:hAnsi="GHEA Grapalat" w:cs="Sylfaen"/>
          <w:sz w:val="20"/>
        </w:rPr>
        <w:t>հայտարարելը</w:t>
      </w:r>
      <w:r w:rsidRPr="0049186D">
        <w:rPr>
          <w:rFonts w:ascii="GHEA Grapalat" w:hAnsi="GHEA Grapalat" w:cs="Times Armenian"/>
          <w:sz w:val="20"/>
          <w:lang w:val="af-ZA"/>
        </w:rPr>
        <w:tab/>
        <w:t xml:space="preserve"> </w:t>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 xml:space="preserve">11.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ործողությունները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կամ</w:t>
      </w:r>
      <w:r w:rsidRPr="0049186D">
        <w:rPr>
          <w:rFonts w:ascii="GHEA Grapalat" w:hAnsi="GHEA Grapalat" w:cs="Times Armenian"/>
          <w:sz w:val="20"/>
          <w:lang w:val="af-ZA"/>
        </w:rPr>
        <w:t xml:space="preserve">) </w:t>
      </w:r>
      <w:r w:rsidRPr="0049186D">
        <w:rPr>
          <w:rFonts w:ascii="GHEA Grapalat" w:hAnsi="GHEA Grapalat" w:cs="Sylfaen"/>
          <w:sz w:val="20"/>
        </w:rPr>
        <w:t>ընդունված</w:t>
      </w:r>
      <w:r w:rsidRPr="0049186D">
        <w:rPr>
          <w:rFonts w:ascii="GHEA Grapalat" w:hAnsi="GHEA Grapalat" w:cs="Times Armenian"/>
          <w:sz w:val="20"/>
          <w:lang w:val="af-ZA"/>
        </w:rPr>
        <w:t xml:space="preserve"> </w:t>
      </w:r>
      <w:r w:rsidRPr="0049186D">
        <w:rPr>
          <w:rFonts w:ascii="GHEA Grapalat" w:hAnsi="GHEA Grapalat" w:cs="Sylfaen"/>
          <w:sz w:val="20"/>
        </w:rPr>
        <w:t>որոշումները</w:t>
      </w:r>
      <w:r w:rsidRPr="0049186D">
        <w:rPr>
          <w:rFonts w:ascii="GHEA Grapalat" w:hAnsi="GHEA Grapalat" w:cs="Times Armenian"/>
          <w:sz w:val="20"/>
          <w:lang w:val="af-ZA"/>
        </w:rPr>
        <w:t xml:space="preserve"> </w:t>
      </w:r>
      <w:r w:rsidRPr="0049186D">
        <w:rPr>
          <w:rFonts w:ascii="GHEA Grapalat" w:hAnsi="GHEA Grapalat" w:cs="Sylfaen"/>
          <w:sz w:val="20"/>
        </w:rPr>
        <w:t>բողոքարկելու</w:t>
      </w:r>
      <w:r w:rsidRPr="0049186D">
        <w:rPr>
          <w:rFonts w:ascii="GHEA Grapalat" w:hAnsi="GHEA Grapalat" w:cs="Times Armenian"/>
          <w:sz w:val="20"/>
          <w:lang w:val="af-ZA"/>
        </w:rPr>
        <w:t xml:space="preserve">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740F20" w:rsidRPr="0049186D" w:rsidRDefault="00740F20" w:rsidP="00740F20">
      <w:pPr>
        <w:ind w:firstLine="567"/>
        <w:jc w:val="both"/>
        <w:rPr>
          <w:rFonts w:ascii="GHEA Grapalat" w:hAnsi="GHEA Grapalat"/>
          <w:sz w:val="20"/>
          <w:lang w:val="af-ZA"/>
        </w:rPr>
      </w:pPr>
    </w:p>
    <w:p w:rsidR="00740F20" w:rsidRPr="0049186D" w:rsidRDefault="00740F20" w:rsidP="00740F20">
      <w:pPr>
        <w:ind w:firstLine="567"/>
        <w:jc w:val="both"/>
        <w:rPr>
          <w:rFonts w:ascii="GHEA Grapalat" w:hAnsi="GHEA Grapalat"/>
          <w:sz w:val="20"/>
          <w:lang w:val="af-ZA"/>
        </w:rPr>
      </w:pPr>
    </w:p>
    <w:p w:rsidR="00740F20" w:rsidRPr="0049186D" w:rsidRDefault="00740F20" w:rsidP="00740F20">
      <w:pPr>
        <w:ind w:firstLine="567"/>
        <w:jc w:val="center"/>
        <w:rPr>
          <w:rFonts w:ascii="GHEA Grapalat" w:hAnsi="GHEA Grapalat"/>
          <w:b/>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II.  ԳՆԱՆՇՄԱՆ ՀԱՐՑՄԱՆ </w:t>
      </w:r>
      <w:r w:rsidRPr="0049186D">
        <w:rPr>
          <w:rFonts w:ascii="GHEA Grapalat" w:hAnsi="GHEA Grapalat" w:cs="Sylfaen"/>
          <w:b/>
          <w:sz w:val="20"/>
        </w:rPr>
        <w:t>ՀԱՅՏԸ</w:t>
      </w:r>
      <w:r w:rsidRPr="0049186D">
        <w:rPr>
          <w:rFonts w:ascii="GHEA Grapalat" w:hAnsi="GHEA Grapalat" w:cs="Times Armenian"/>
          <w:b/>
          <w:sz w:val="20"/>
          <w:lang w:val="af-ZA"/>
        </w:rPr>
        <w:t xml:space="preserve">  </w:t>
      </w:r>
      <w:r w:rsidRPr="0049186D">
        <w:rPr>
          <w:rFonts w:ascii="GHEA Grapalat" w:hAnsi="GHEA Grapalat" w:cs="Sylfaen"/>
          <w:b/>
          <w:sz w:val="20"/>
        </w:rPr>
        <w:t>ՊԱՏՐԱՍՏԵԼՈՒ</w:t>
      </w:r>
      <w:r w:rsidRPr="0049186D">
        <w:rPr>
          <w:rFonts w:ascii="GHEA Grapalat" w:hAnsi="GHEA Grapalat" w:cs="Times Armenian"/>
          <w:b/>
          <w:sz w:val="20"/>
          <w:lang w:val="af-ZA"/>
        </w:rPr>
        <w:t xml:space="preserve">  </w:t>
      </w:r>
      <w:r w:rsidRPr="0049186D">
        <w:rPr>
          <w:rFonts w:ascii="GHEA Grapalat" w:hAnsi="GHEA Grapalat" w:cs="Sylfaen"/>
          <w:b/>
          <w:sz w:val="20"/>
        </w:rPr>
        <w:t>ՀՐԱՀԱՆԳ</w:t>
      </w:r>
    </w:p>
    <w:p w:rsidR="00740F20" w:rsidRPr="0049186D" w:rsidRDefault="00740F20" w:rsidP="00740F20">
      <w:pPr>
        <w:ind w:firstLine="567"/>
        <w:jc w:val="both"/>
        <w:rPr>
          <w:rFonts w:ascii="GHEA Grapalat" w:hAnsi="GHEA Grapalat"/>
          <w:sz w:val="20"/>
          <w:lang w:val="af-ZA"/>
        </w:rPr>
      </w:pP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1.</w:t>
      </w:r>
      <w:r w:rsidRPr="0049186D">
        <w:rPr>
          <w:rFonts w:ascii="GHEA Grapalat" w:hAnsi="GHEA Grapalat"/>
          <w:sz w:val="20"/>
          <w:lang w:val="af-ZA"/>
        </w:rPr>
        <w:tab/>
      </w:r>
      <w:r w:rsidRPr="0049186D">
        <w:rPr>
          <w:rFonts w:ascii="GHEA Grapalat" w:hAnsi="GHEA Grapalat" w:cs="Sylfaen"/>
          <w:sz w:val="20"/>
        </w:rPr>
        <w:t>Ընդհանուր</w:t>
      </w:r>
      <w:r w:rsidRPr="0049186D">
        <w:rPr>
          <w:rFonts w:ascii="GHEA Grapalat" w:hAnsi="GHEA Grapalat" w:cs="Times Armenian"/>
          <w:sz w:val="20"/>
          <w:lang w:val="af-ZA"/>
        </w:rPr>
        <w:t xml:space="preserve">  </w:t>
      </w:r>
      <w:r w:rsidRPr="0049186D">
        <w:rPr>
          <w:rFonts w:ascii="GHEA Grapalat" w:hAnsi="GHEA Grapalat" w:cs="Sylfaen"/>
          <w:sz w:val="20"/>
        </w:rPr>
        <w:t>դրույթներ</w:t>
      </w:r>
      <w:r w:rsidRPr="0049186D">
        <w:rPr>
          <w:rFonts w:ascii="GHEA Grapalat" w:hAnsi="GHEA Grapalat" w:cs="Times Armenian"/>
          <w:sz w:val="20"/>
          <w:lang w:val="af-ZA"/>
        </w:rPr>
        <w:tab/>
      </w:r>
    </w:p>
    <w:p w:rsidR="00740F20" w:rsidRPr="0049186D" w:rsidRDefault="00740F20" w:rsidP="00740F20">
      <w:pPr>
        <w:ind w:firstLine="1134"/>
        <w:jc w:val="both"/>
        <w:rPr>
          <w:rFonts w:ascii="GHEA Grapalat" w:hAnsi="GHEA Grapalat"/>
          <w:sz w:val="20"/>
          <w:lang w:val="af-ZA"/>
        </w:rPr>
      </w:pPr>
      <w:r w:rsidRPr="0049186D">
        <w:rPr>
          <w:rFonts w:ascii="GHEA Grapalat" w:hAnsi="GHEA Grapalat"/>
          <w:sz w:val="20"/>
          <w:lang w:val="af-ZA"/>
        </w:rPr>
        <w:t>2.</w:t>
      </w:r>
      <w:r w:rsidRPr="0049186D">
        <w:rPr>
          <w:rFonts w:ascii="GHEA Grapalat" w:hAnsi="GHEA Grapalat"/>
          <w:sz w:val="20"/>
          <w:lang w:val="af-ZA"/>
        </w:rPr>
        <w:tab/>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ab/>
      </w:r>
    </w:p>
    <w:p w:rsidR="00740F20" w:rsidRPr="0049186D" w:rsidRDefault="00740F20" w:rsidP="00740F20">
      <w:pPr>
        <w:ind w:left="1440" w:hanging="306"/>
        <w:jc w:val="both"/>
        <w:rPr>
          <w:rFonts w:ascii="GHEA Grapalat" w:hAnsi="GHEA Grapalat" w:cs="Sylfaen"/>
          <w:sz w:val="20"/>
          <w:lang w:val="af-ZA"/>
        </w:rPr>
      </w:pPr>
      <w:r w:rsidRPr="0049186D">
        <w:rPr>
          <w:rFonts w:ascii="GHEA Grapalat" w:hAnsi="GHEA Grapalat"/>
          <w:sz w:val="20"/>
          <w:lang w:val="af-ZA"/>
        </w:rPr>
        <w:t>3.</w:t>
      </w:r>
      <w:r w:rsidRPr="0049186D">
        <w:rPr>
          <w:rFonts w:ascii="GHEA Grapalat" w:hAnsi="GHEA Grapalat"/>
          <w:sz w:val="20"/>
          <w:lang w:val="af-ZA"/>
        </w:rPr>
        <w:tab/>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ներկայացվող</w:t>
      </w:r>
      <w:r w:rsidRPr="0049186D">
        <w:rPr>
          <w:rFonts w:ascii="GHEA Grapalat" w:hAnsi="GHEA Grapalat" w:cs="Sylfaen"/>
          <w:sz w:val="20"/>
          <w:lang w:val="af-ZA"/>
        </w:rPr>
        <w:t xml:space="preserve"> </w:t>
      </w:r>
      <w:r w:rsidRPr="0049186D">
        <w:rPr>
          <w:rFonts w:ascii="GHEA Grapalat" w:hAnsi="GHEA Grapalat" w:cs="Sylfaen"/>
          <w:sz w:val="20"/>
        </w:rPr>
        <w:t>փաստաթղթերը</w:t>
      </w:r>
    </w:p>
    <w:p w:rsidR="00740F20" w:rsidRPr="0049186D" w:rsidRDefault="00740F20" w:rsidP="00740F20">
      <w:pPr>
        <w:ind w:firstLine="1134"/>
        <w:jc w:val="both"/>
        <w:rPr>
          <w:rFonts w:ascii="GHEA Grapalat" w:hAnsi="GHEA Grapalat" w:cs="Times Armenian"/>
          <w:sz w:val="20"/>
          <w:lang w:val="af-ZA"/>
        </w:rPr>
      </w:pPr>
      <w:r w:rsidRPr="0049186D">
        <w:rPr>
          <w:rFonts w:ascii="GHEA Grapalat" w:hAnsi="GHEA Grapalat"/>
          <w:sz w:val="20"/>
          <w:lang w:val="af-ZA"/>
        </w:rPr>
        <w:t>4.</w:t>
      </w:r>
      <w:r w:rsidRPr="0049186D">
        <w:rPr>
          <w:rFonts w:ascii="GHEA Grapalat" w:hAnsi="GHEA Grapalat"/>
          <w:sz w:val="20"/>
          <w:lang w:val="af-ZA"/>
        </w:rPr>
        <w:tab/>
      </w:r>
      <w:r w:rsidRPr="0049186D">
        <w:rPr>
          <w:rFonts w:ascii="GHEA Grapalat" w:hAnsi="GHEA Grapalat" w:cs="Sylfaen"/>
          <w:sz w:val="20"/>
        </w:rPr>
        <w:t>Հավելվածներ</w:t>
      </w:r>
      <w:r w:rsidRPr="0049186D">
        <w:rPr>
          <w:rFonts w:ascii="GHEA Grapalat" w:hAnsi="GHEA Grapalat" w:cs="Times Armenian"/>
          <w:sz w:val="20"/>
          <w:lang w:val="af-ZA"/>
        </w:rPr>
        <w:t xml:space="preserve"> 1-</w:t>
      </w:r>
      <w:r>
        <w:rPr>
          <w:rFonts w:ascii="GHEA Grapalat" w:hAnsi="GHEA Grapalat" w:cs="Times Armenian"/>
          <w:sz w:val="20"/>
          <w:lang w:val="af-ZA"/>
        </w:rPr>
        <w:t>7</w:t>
      </w:r>
      <w:r w:rsidRPr="0049186D">
        <w:rPr>
          <w:rFonts w:ascii="GHEA Grapalat" w:hAnsi="GHEA Grapalat" w:cs="Times Armenian"/>
          <w:sz w:val="20"/>
          <w:lang w:val="af-ZA"/>
        </w:rPr>
        <w:tab/>
      </w:r>
    </w:p>
    <w:p w:rsidR="00740F20" w:rsidRPr="0049186D" w:rsidRDefault="00740F20" w:rsidP="00740F20">
      <w:pPr>
        <w:ind w:firstLine="1134"/>
        <w:jc w:val="both"/>
        <w:rPr>
          <w:rFonts w:ascii="GHEA Grapalat" w:hAnsi="GHEA Grapalat" w:cs="Times Armenian"/>
          <w:sz w:val="20"/>
          <w:lang w:val="af-ZA"/>
        </w:rPr>
      </w:pPr>
    </w:p>
    <w:p w:rsidR="00740F20" w:rsidRPr="0049186D" w:rsidRDefault="00740F20" w:rsidP="00740F20">
      <w:pPr>
        <w:ind w:firstLine="1134"/>
        <w:jc w:val="both"/>
        <w:rPr>
          <w:rFonts w:ascii="GHEA Grapalat" w:hAnsi="GHEA Grapalat" w:cs="Times Armenian"/>
          <w:sz w:val="20"/>
          <w:lang w:val="af-ZA"/>
        </w:rPr>
      </w:pPr>
    </w:p>
    <w:p w:rsidR="00740F20" w:rsidRPr="0049186D" w:rsidRDefault="00740F20" w:rsidP="00740F20">
      <w:pPr>
        <w:ind w:firstLine="1134"/>
        <w:jc w:val="both"/>
        <w:rPr>
          <w:rFonts w:ascii="GHEA Grapalat" w:hAnsi="GHEA Grapalat" w:cs="Times Armenian"/>
          <w:sz w:val="20"/>
          <w:lang w:val="af-ZA"/>
        </w:rPr>
      </w:pPr>
    </w:p>
    <w:p w:rsidR="00740F20" w:rsidRPr="0049186D" w:rsidRDefault="00740F20" w:rsidP="00740F20">
      <w:pPr>
        <w:ind w:firstLine="1134"/>
        <w:jc w:val="both"/>
        <w:rPr>
          <w:rFonts w:ascii="GHEA Grapalat" w:hAnsi="GHEA Grapalat" w:cs="Times Armenian"/>
          <w:sz w:val="20"/>
          <w:lang w:val="af-ZA"/>
        </w:rPr>
      </w:pPr>
    </w:p>
    <w:p w:rsidR="00740F20" w:rsidRPr="0049186D" w:rsidRDefault="00740F20" w:rsidP="00740F20">
      <w:pPr>
        <w:ind w:firstLine="1134"/>
        <w:jc w:val="both"/>
        <w:rPr>
          <w:rFonts w:ascii="GHEA Grapalat" w:hAnsi="GHEA Grapalat" w:cs="Times Armenian"/>
          <w:sz w:val="20"/>
          <w:lang w:val="af-ZA"/>
        </w:rPr>
      </w:pPr>
    </w:p>
    <w:p w:rsidR="00740F20" w:rsidRPr="0049186D" w:rsidRDefault="00740F20" w:rsidP="00740F20">
      <w:pPr>
        <w:ind w:firstLine="1134"/>
        <w:jc w:val="both"/>
        <w:rPr>
          <w:rFonts w:ascii="GHEA Grapalat" w:hAnsi="GHEA Grapalat" w:cs="Times Armenian"/>
          <w:sz w:val="20"/>
          <w:lang w:val="af-ZA"/>
        </w:rPr>
      </w:pPr>
      <w:r w:rsidRPr="0049186D">
        <w:rPr>
          <w:rFonts w:ascii="GHEA Grapalat" w:hAnsi="GHEA Grapalat" w:cs="Times Armenian"/>
          <w:sz w:val="20"/>
          <w:lang w:val="af-ZA"/>
        </w:rPr>
        <w:br w:type="page"/>
      </w:r>
      <w:r w:rsidRPr="0049186D">
        <w:rPr>
          <w:rFonts w:ascii="GHEA Grapalat" w:hAnsi="GHEA Grapalat" w:cs="Times Armenian"/>
          <w:sz w:val="20"/>
          <w:lang w:val="af-ZA"/>
        </w:rPr>
        <w:lastRenderedPageBreak/>
        <w:tab/>
      </w:r>
    </w:p>
    <w:p w:rsidR="00740F20" w:rsidRPr="0049186D" w:rsidRDefault="00740F20" w:rsidP="00740F20">
      <w:pPr>
        <w:jc w:val="both"/>
        <w:rPr>
          <w:rFonts w:ascii="GHEA Grapalat" w:hAnsi="GHEA Grapalat"/>
          <w:sz w:val="20"/>
          <w:lang w:val="af-ZA"/>
        </w:rPr>
      </w:pPr>
      <w:r w:rsidRPr="0049186D">
        <w:rPr>
          <w:rFonts w:ascii="GHEA Grapalat" w:hAnsi="GHEA Grapalat"/>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տրամադրվում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լրումն</w:t>
      </w:r>
      <w:r w:rsidRPr="0049186D">
        <w:rPr>
          <w:rFonts w:ascii="GHEA Grapalat" w:hAnsi="GHEA Grapalat"/>
          <w:sz w:val="20"/>
          <w:lang w:val="af-ZA"/>
        </w:rPr>
        <w:t xml:space="preserve">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sz w:val="20"/>
        </w:rPr>
        <w:t>ծածկա</w:t>
      </w:r>
      <w:r w:rsidRPr="0049186D">
        <w:rPr>
          <w:rFonts w:ascii="GHEA Grapalat" w:hAnsi="GHEA Grapalat" w:cs="Times Armenian"/>
          <w:sz w:val="20"/>
        </w:rPr>
        <w:t>գ</w:t>
      </w:r>
      <w:r w:rsidRPr="0049186D">
        <w:rPr>
          <w:rFonts w:ascii="GHEA Grapalat" w:hAnsi="GHEA Grapalat" w:cs="Sylfaen"/>
          <w:sz w:val="20"/>
        </w:rPr>
        <w:t>րով</w:t>
      </w:r>
      <w:r w:rsidRPr="0049186D">
        <w:rPr>
          <w:rFonts w:ascii="GHEA Grapalat" w:hAnsi="GHEA Grapalat"/>
          <w:sz w:val="20"/>
          <w:lang w:val="af-ZA"/>
        </w:rPr>
        <w:t xml:space="preserve"> </w:t>
      </w:r>
      <w:r w:rsidRPr="0049186D">
        <w:rPr>
          <w:rFonts w:ascii="GHEA Grapalat" w:hAnsi="GHEA Grapalat" w:cs="Sylfaen"/>
          <w:sz w:val="20"/>
        </w:rPr>
        <w:t>անցկացվող</w:t>
      </w:r>
      <w:r w:rsidRPr="0049186D">
        <w:rPr>
          <w:rFonts w:ascii="GHEA Grapalat" w:hAnsi="GHEA Grapalat" w:cs="Times Armenian"/>
          <w:sz w:val="20"/>
          <w:lang w:val="af-ZA"/>
        </w:rPr>
        <w:t xml:space="preserve"> գնանշման հարցման (</w:t>
      </w:r>
      <w:r w:rsidRPr="0049186D">
        <w:rPr>
          <w:rFonts w:ascii="GHEA Grapalat" w:hAnsi="GHEA Grapalat" w:cs="Sylfaen"/>
          <w:sz w:val="20"/>
        </w:rPr>
        <w:t>այսուհետև</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Sylfaen"/>
          <w:sz w:val="20"/>
        </w:rPr>
        <w:t>հայտարարության</w:t>
      </w:r>
      <w:r w:rsidRPr="0049186D">
        <w:rPr>
          <w:rFonts w:ascii="GHEA Grapalat" w:hAnsi="GHEA Grapalat" w:cs="Times Armenian"/>
          <w:sz w:val="20"/>
          <w:lang w:val="af-ZA"/>
        </w:rPr>
        <w:t>։</w:t>
      </w:r>
    </w:p>
    <w:p w:rsidR="00740F20" w:rsidRPr="0049186D" w:rsidRDefault="00740F20" w:rsidP="00740F20">
      <w:pPr>
        <w:ind w:firstLine="567"/>
        <w:jc w:val="both"/>
        <w:rPr>
          <w:rFonts w:ascii="GHEA Grapalat" w:hAnsi="GHEA Grapalat"/>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կազմվել</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օրենսդրության</w:t>
      </w:r>
      <w:r w:rsidRPr="0049186D">
        <w:rPr>
          <w:rFonts w:ascii="GHEA Grapalat" w:hAnsi="GHEA Grapalat" w:cs="Times Armenian"/>
          <w:sz w:val="20"/>
          <w:lang w:val="af-ZA"/>
        </w:rPr>
        <w:t xml:space="preserve">, </w:t>
      </w:r>
      <w:r w:rsidRPr="0049186D">
        <w:rPr>
          <w:rFonts w:ascii="GHEA Grapalat" w:hAnsi="GHEA Grapalat" w:cs="Sylfaen"/>
          <w:sz w:val="20"/>
        </w:rPr>
        <w:t>այդ</w:t>
      </w:r>
      <w:r w:rsidRPr="0049186D">
        <w:rPr>
          <w:rFonts w:ascii="GHEA Grapalat" w:hAnsi="GHEA Grapalat" w:cs="Times Armenian"/>
          <w:sz w:val="20"/>
          <w:lang w:val="af-ZA"/>
        </w:rPr>
        <w:t xml:space="preserve"> </w:t>
      </w:r>
      <w:r w:rsidRPr="0049186D">
        <w:rPr>
          <w:rFonts w:ascii="GHEA Grapalat" w:hAnsi="GHEA Grapalat" w:cs="Sylfaen"/>
          <w:sz w:val="20"/>
        </w:rPr>
        <w:t>թվում</w:t>
      </w:r>
      <w:r w:rsidRPr="0049186D">
        <w:rPr>
          <w:rFonts w:ascii="GHEA Grapalat" w:hAnsi="GHEA Grapalat" w:cs="Times Armenian"/>
          <w:sz w:val="20"/>
          <w:lang w:val="af-ZA"/>
        </w:rPr>
        <w:t>`</w:t>
      </w:r>
      <w:r w:rsidRPr="0049186D">
        <w:rPr>
          <w:rFonts w:ascii="GHEA Grapalat" w:hAnsi="GHEA Grapalat"/>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օրենքի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Օրենք</w:t>
      </w:r>
      <w:r w:rsidRPr="0049186D">
        <w:rPr>
          <w:rFonts w:ascii="GHEA Grapalat" w:hAnsi="GHEA Grapalat" w:cs="Times Armenia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կառավարության</w:t>
      </w:r>
      <w:r w:rsidRPr="0049186D">
        <w:rPr>
          <w:rFonts w:ascii="GHEA Grapalat" w:hAnsi="GHEA Grapalat" w:cs="Times Armenian"/>
          <w:sz w:val="20"/>
          <w:lang w:val="af-ZA"/>
        </w:rPr>
        <w:t xml:space="preserve"> 2017</w:t>
      </w:r>
      <w:r w:rsidRPr="0049186D">
        <w:rPr>
          <w:rFonts w:ascii="GHEA Grapalat" w:hAnsi="GHEA Grapalat" w:cs="Sylfaen"/>
          <w:sz w:val="20"/>
        </w:rPr>
        <w:t>թ</w:t>
      </w:r>
      <w:r w:rsidRPr="0049186D">
        <w:rPr>
          <w:rFonts w:ascii="GHEA Grapalat" w:hAnsi="GHEA Grapalat" w:cs="Times Armenian"/>
          <w:sz w:val="20"/>
          <w:lang w:val="af-ZA"/>
        </w:rPr>
        <w:t>. մայիսի 4-ի N 526-</w:t>
      </w:r>
      <w:r w:rsidRPr="0049186D">
        <w:rPr>
          <w:rFonts w:ascii="GHEA Grapalat" w:hAnsi="GHEA Grapalat" w:cs="Sylfaen"/>
          <w:sz w:val="20"/>
        </w:rPr>
        <w:t>Ն</w:t>
      </w:r>
      <w:r w:rsidRPr="0049186D">
        <w:rPr>
          <w:rFonts w:ascii="GHEA Grapalat" w:hAnsi="GHEA Grapalat" w:cs="Times Armenian"/>
          <w:sz w:val="20"/>
          <w:lang w:val="af-ZA"/>
        </w:rPr>
        <w:t xml:space="preserve"> </w:t>
      </w:r>
      <w:r w:rsidRPr="0049186D">
        <w:rPr>
          <w:rFonts w:ascii="GHEA Grapalat" w:hAnsi="GHEA Grapalat" w:cs="Sylfaen"/>
          <w:sz w:val="20"/>
        </w:rPr>
        <w:t>որոշմամբ</w:t>
      </w:r>
      <w:r w:rsidRPr="0049186D">
        <w:rPr>
          <w:rFonts w:ascii="GHEA Grapalat" w:hAnsi="GHEA Grapalat" w:cs="Times Armenian"/>
          <w:sz w:val="20"/>
          <w:lang w:val="af-ZA"/>
        </w:rPr>
        <w:t xml:space="preserve"> </w:t>
      </w:r>
      <w:r w:rsidRPr="0049186D">
        <w:rPr>
          <w:rFonts w:ascii="GHEA Grapalat" w:hAnsi="GHEA Grapalat" w:cs="Sylfaen"/>
          <w:sz w:val="20"/>
        </w:rPr>
        <w:t>հաստատված</w:t>
      </w:r>
      <w:r w:rsidRPr="0049186D">
        <w:rPr>
          <w:rFonts w:ascii="GHEA Grapalat" w:hAnsi="GHEA Grapalat" w:cs="Times Armenian"/>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կազմակերպման</w:t>
      </w:r>
      <w:r w:rsidRPr="0049186D">
        <w:rPr>
          <w:rFonts w:ascii="GHEA Grapalat" w:hAnsi="GHEA Grapalat"/>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Sylfaen"/>
          <w:sz w:val="20"/>
        </w:rPr>
        <w:t>այլ</w:t>
      </w:r>
      <w:r w:rsidRPr="0049186D">
        <w:rPr>
          <w:rFonts w:ascii="GHEA Grapalat" w:hAnsi="GHEA Grapalat" w:cs="Times Armenian"/>
          <w:sz w:val="20"/>
          <w:lang w:val="af-ZA"/>
        </w:rPr>
        <w:t xml:space="preserve"> </w:t>
      </w:r>
      <w:r w:rsidRPr="0049186D">
        <w:rPr>
          <w:rFonts w:ascii="GHEA Grapalat" w:hAnsi="GHEA Grapalat" w:cs="Sylfaen"/>
          <w:sz w:val="20"/>
        </w:rPr>
        <w:t>իրավական</w:t>
      </w:r>
      <w:r w:rsidRPr="0049186D">
        <w:rPr>
          <w:rFonts w:ascii="GHEA Grapalat" w:hAnsi="GHEA Grapalat" w:cs="Times Armenian"/>
          <w:sz w:val="20"/>
          <w:lang w:val="af-ZA"/>
        </w:rPr>
        <w:t xml:space="preserve"> </w:t>
      </w:r>
      <w:r w:rsidRPr="0049186D">
        <w:rPr>
          <w:rFonts w:ascii="GHEA Grapalat" w:hAnsi="GHEA Grapalat" w:cs="Sylfaen"/>
          <w:sz w:val="20"/>
        </w:rPr>
        <w:t>ակտերի</w:t>
      </w:r>
      <w:r w:rsidRPr="0049186D">
        <w:rPr>
          <w:rFonts w:ascii="GHEA Grapalat" w:hAnsi="GHEA Grapalat" w:cs="Times Armenian"/>
          <w:sz w:val="20"/>
          <w:lang w:val="af-ZA"/>
        </w:rPr>
        <w:t xml:space="preserve"> </w:t>
      </w:r>
      <w:r w:rsidRPr="0049186D">
        <w:rPr>
          <w:rFonts w:ascii="GHEA Grapalat" w:hAnsi="GHEA Grapalat" w:cs="Sylfaen"/>
          <w:sz w:val="20"/>
        </w:rPr>
        <w:t>պահանջներին</w:t>
      </w:r>
      <w:r w:rsidRPr="0049186D">
        <w:rPr>
          <w:rFonts w:ascii="GHEA Grapalat" w:hAnsi="GHEA Grapalat" w:cs="Times Armenian"/>
          <w:sz w:val="20"/>
          <w:lang w:val="af-ZA"/>
        </w:rPr>
        <w:t xml:space="preserve"> </w:t>
      </w:r>
      <w:r w:rsidRPr="0049186D">
        <w:rPr>
          <w:rFonts w:ascii="GHEA Grapalat" w:hAnsi="GHEA Grapalat" w:cs="Sylfaen"/>
          <w:sz w:val="20"/>
        </w:rPr>
        <w:t>համապատասխան</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նպատակ</w:t>
      </w:r>
      <w:r w:rsidRPr="0049186D">
        <w:rPr>
          <w:rFonts w:ascii="GHEA Grapalat" w:hAnsi="GHEA Grapalat" w:cs="Times Armenian"/>
          <w:sz w:val="20"/>
          <w:lang w:val="af-ZA"/>
        </w:rPr>
        <w:t xml:space="preserve"> </w:t>
      </w:r>
      <w:r w:rsidRPr="0049186D">
        <w:rPr>
          <w:rFonts w:ascii="GHEA Grapalat" w:hAnsi="GHEA Grapalat" w:cs="Sylfaen"/>
          <w:sz w:val="20"/>
        </w:rPr>
        <w:t>ունի</w:t>
      </w:r>
      <w:r w:rsidRPr="0049186D">
        <w:rPr>
          <w:rFonts w:ascii="GHEA Grapalat" w:hAnsi="GHEA Grapalat" w:cs="Times Armenian"/>
          <w:sz w:val="20"/>
          <w:lang w:val="af-ZA"/>
        </w:rPr>
        <w:t xml:space="preserve"> </w:t>
      </w:r>
      <w:r w:rsidRPr="0049186D">
        <w:rPr>
          <w:rFonts w:ascii="GHEA Grapalat" w:hAnsi="GHEA Grapalat"/>
          <w:sz w:val="20"/>
          <w:lang w:val="af-ZA"/>
        </w:rPr>
        <w:t>«</w:t>
      </w:r>
      <w:r w:rsidRPr="005B3505">
        <w:rPr>
          <w:rFonts w:ascii="GHEA Grapalat" w:hAnsi="GHEA Grapalat" w:cs="Sylfaen"/>
          <w:sz w:val="32"/>
          <w:szCs w:val="32"/>
          <w:vertAlign w:val="subscript"/>
        </w:rPr>
        <w:t>Արարատի</w:t>
      </w:r>
      <w:r w:rsidRPr="005B3505">
        <w:rPr>
          <w:rFonts w:ascii="GHEA Grapalat" w:hAnsi="GHEA Grapalat" w:cs="Sylfaen"/>
          <w:sz w:val="32"/>
          <w:szCs w:val="32"/>
          <w:vertAlign w:val="subscript"/>
          <w:lang w:val="af-ZA"/>
        </w:rPr>
        <w:t xml:space="preserve"> </w:t>
      </w:r>
      <w:r w:rsidRPr="005B3505">
        <w:rPr>
          <w:rFonts w:ascii="GHEA Grapalat" w:hAnsi="GHEA Grapalat" w:cs="Sylfaen"/>
          <w:sz w:val="32"/>
          <w:szCs w:val="32"/>
          <w:vertAlign w:val="subscript"/>
        </w:rPr>
        <w:t>համայնքապետարան</w:t>
      </w:r>
      <w:r w:rsidRPr="005B3505">
        <w:rPr>
          <w:rFonts w:ascii="GHEA Grapalat" w:hAnsi="GHEA Grapalat" w:cs="Sylfaen"/>
          <w:sz w:val="20"/>
          <w:vertAlign w:val="subscript"/>
          <w:lang w:val="af-ZA"/>
        </w:rPr>
        <w:t xml:space="preserve"> </w:t>
      </w:r>
      <w:r w:rsidRPr="0049186D">
        <w:rPr>
          <w:rFonts w:ascii="GHEA Grapalat" w:hAnsi="GHEA Grapalat"/>
          <w:sz w:val="20"/>
          <w:lang w:val="af-ZA"/>
        </w:rPr>
        <w:t>»-</w:t>
      </w:r>
      <w:r w:rsidRPr="0049186D">
        <w:rPr>
          <w:rFonts w:ascii="GHEA Grapalat" w:hAnsi="GHEA Grapalat"/>
          <w:sz w:val="20"/>
        </w:rPr>
        <w:t>ի</w:t>
      </w:r>
      <w:r w:rsidRPr="0049186D">
        <w:rPr>
          <w:rFonts w:ascii="GHEA Grapalat" w:hAnsi="GHEA Grapalat"/>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պատվիրատու</w:t>
      </w:r>
      <w:r w:rsidRPr="0049186D">
        <w:rPr>
          <w:rFonts w:ascii="GHEA Grapalat" w:hAnsi="GHEA Grapalat" w:cs="Times Armenian"/>
          <w:sz w:val="20"/>
          <w:lang w:val="af-ZA"/>
        </w:rPr>
        <w:t xml:space="preserve">) </w:t>
      </w:r>
      <w:r w:rsidRPr="0049186D">
        <w:rPr>
          <w:rFonts w:ascii="GHEA Grapalat" w:hAnsi="GHEA Grapalat" w:cs="Sylfaen"/>
          <w:sz w:val="20"/>
        </w:rPr>
        <w:t>կողմից</w:t>
      </w:r>
      <w:r w:rsidRPr="0049186D">
        <w:rPr>
          <w:rFonts w:ascii="GHEA Grapalat" w:hAnsi="GHEA Grapalat" w:cs="Times Armenian"/>
          <w:sz w:val="20"/>
          <w:lang w:val="af-ZA"/>
        </w:rPr>
        <w:t xml:space="preserve"> </w:t>
      </w:r>
      <w:r w:rsidRPr="0049186D">
        <w:rPr>
          <w:rFonts w:ascii="GHEA Grapalat" w:hAnsi="GHEA Grapalat" w:cs="Sylfaen"/>
          <w:sz w:val="20"/>
        </w:rPr>
        <w:t>հայտարարված</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Times Armenian"/>
          <w:sz w:val="20"/>
          <w:lang w:val="af-ZA"/>
        </w:rPr>
        <w:t xml:space="preserve"> </w:t>
      </w:r>
      <w:r w:rsidRPr="0049186D">
        <w:rPr>
          <w:rFonts w:ascii="GHEA Grapalat" w:hAnsi="GHEA Grapalat" w:cs="Sylfaen"/>
          <w:sz w:val="20"/>
        </w:rPr>
        <w:t>մտադրություն</w:t>
      </w:r>
      <w:r w:rsidRPr="0049186D">
        <w:rPr>
          <w:rFonts w:ascii="GHEA Grapalat" w:hAnsi="GHEA Grapalat" w:cs="Times Armenian"/>
          <w:sz w:val="20"/>
          <w:lang w:val="af-ZA"/>
        </w:rPr>
        <w:t xml:space="preserve"> </w:t>
      </w:r>
      <w:r w:rsidRPr="0049186D">
        <w:rPr>
          <w:rFonts w:ascii="GHEA Grapalat" w:hAnsi="GHEA Grapalat" w:cs="Sylfaen"/>
          <w:sz w:val="20"/>
        </w:rPr>
        <w:t>ունեցող</w:t>
      </w:r>
      <w:r w:rsidRPr="0049186D">
        <w:rPr>
          <w:rFonts w:ascii="GHEA Grapalat" w:hAnsi="GHEA Grapalat" w:cs="Times Armenian"/>
          <w:sz w:val="20"/>
          <w:lang w:val="af-ZA"/>
        </w:rPr>
        <w:t xml:space="preserve"> </w:t>
      </w:r>
      <w:r w:rsidRPr="0049186D">
        <w:rPr>
          <w:rFonts w:ascii="GHEA Grapalat" w:hAnsi="GHEA Grapalat" w:cs="Sylfaen"/>
          <w:sz w:val="20"/>
        </w:rPr>
        <w:t>անձանց</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մասնակից</w:t>
      </w:r>
      <w:r w:rsidRPr="0049186D">
        <w:rPr>
          <w:rFonts w:ascii="GHEA Grapalat" w:hAnsi="GHEA Grapalat" w:cs="Times Armenian"/>
          <w:sz w:val="20"/>
          <w:lang w:val="af-ZA"/>
        </w:rPr>
        <w:t xml:space="preserve">) </w:t>
      </w:r>
      <w:r w:rsidRPr="0049186D">
        <w:rPr>
          <w:rFonts w:ascii="GHEA Grapalat" w:hAnsi="GHEA Grapalat" w:cs="Sylfaen"/>
          <w:sz w:val="20"/>
        </w:rPr>
        <w:t>տեղեկացնելու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պայմանների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անցկացման</w:t>
      </w:r>
      <w:r w:rsidRPr="0049186D">
        <w:rPr>
          <w:rFonts w:ascii="GHEA Grapalat" w:hAnsi="GHEA Grapalat" w:cs="Times Armenian"/>
          <w:sz w:val="20"/>
          <w:lang w:val="af-ZA"/>
        </w:rPr>
        <w:t xml:space="preserve">, ընտրված մասնակցին </w:t>
      </w:r>
      <w:r w:rsidRPr="0049186D">
        <w:rPr>
          <w:rFonts w:ascii="GHEA Grapalat" w:hAnsi="GHEA Grapalat" w:cs="Sylfaen"/>
          <w:sz w:val="20"/>
        </w:rPr>
        <w:t>որոշելու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նրա</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իր</w:t>
      </w:r>
      <w:r w:rsidRPr="0049186D">
        <w:rPr>
          <w:rFonts w:ascii="GHEA Grapalat" w:hAnsi="GHEA Grapalat" w:cs="Times Armenian"/>
          <w:sz w:val="20"/>
          <w:lang w:val="af-ZA"/>
        </w:rPr>
        <w:t xml:space="preserve"> </w:t>
      </w:r>
      <w:r w:rsidRPr="0049186D">
        <w:rPr>
          <w:rFonts w:ascii="GHEA Grapalat" w:hAnsi="GHEA Grapalat" w:cs="Sylfaen"/>
          <w:sz w:val="20"/>
        </w:rPr>
        <w:t>կնքելու</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Times Armenian"/>
          <w:sz w:val="20"/>
          <w:lang w:val="af-ZA"/>
        </w:rPr>
        <w:t xml:space="preserve">, </w:t>
      </w:r>
      <w:r w:rsidRPr="0049186D">
        <w:rPr>
          <w:rFonts w:ascii="GHEA Grapalat" w:hAnsi="GHEA Grapalat" w:cs="Sylfaen"/>
          <w:sz w:val="20"/>
        </w:rPr>
        <w:t>ինչպես</w:t>
      </w:r>
      <w:r w:rsidRPr="0049186D">
        <w:rPr>
          <w:rFonts w:ascii="GHEA Grapalat" w:hAnsi="GHEA Grapalat" w:cs="Times Armenian"/>
          <w:sz w:val="20"/>
          <w:lang w:val="af-ZA"/>
        </w:rPr>
        <w:t xml:space="preserve"> </w:t>
      </w:r>
      <w:r w:rsidRPr="0049186D">
        <w:rPr>
          <w:rFonts w:ascii="GHEA Grapalat" w:hAnsi="GHEA Grapalat" w:cs="Sylfaen"/>
          <w:sz w:val="20"/>
        </w:rPr>
        <w:t>նաև</w:t>
      </w:r>
      <w:r w:rsidRPr="0049186D">
        <w:rPr>
          <w:rFonts w:ascii="GHEA Grapalat" w:hAnsi="GHEA Grapalat" w:cs="Times Armenian"/>
          <w:sz w:val="20"/>
          <w:lang w:val="af-ZA"/>
        </w:rPr>
        <w:t xml:space="preserve"> </w:t>
      </w:r>
      <w:r w:rsidRPr="0049186D">
        <w:rPr>
          <w:rFonts w:ascii="GHEA Grapalat" w:hAnsi="GHEA Grapalat" w:cs="Sylfaen"/>
          <w:sz w:val="20"/>
        </w:rPr>
        <w:t>օժանդակելու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պատրաստելիս</w:t>
      </w:r>
      <w:r w:rsidRPr="0049186D">
        <w:rPr>
          <w:rFonts w:ascii="GHEA Grapalat" w:hAnsi="GHEA Grapalat" w:cs="Times Armenian"/>
          <w:sz w:val="20"/>
          <w:lang w:val="af-ZA"/>
        </w:rPr>
        <w:t>։</w:t>
      </w:r>
    </w:p>
    <w:p w:rsidR="00740F20" w:rsidRPr="0049186D" w:rsidRDefault="00740F20" w:rsidP="00740F20">
      <w:pPr>
        <w:ind w:firstLine="567"/>
        <w:jc w:val="both"/>
        <w:rPr>
          <w:rFonts w:ascii="GHEA Grapalat" w:hAnsi="GHEA Grapalat"/>
          <w:sz w:val="20"/>
          <w:lang w:val="af-ZA"/>
        </w:rPr>
      </w:pPr>
      <w:r w:rsidRPr="0049186D">
        <w:rPr>
          <w:rFonts w:ascii="GHEA Grapalat" w:hAnsi="GHEA Grapalat" w:cs="Sylfaen"/>
          <w:sz w:val="20"/>
        </w:rPr>
        <w:t>Հայտեր</w:t>
      </w:r>
      <w:r w:rsidRPr="0049186D">
        <w:rPr>
          <w:rFonts w:ascii="GHEA Grapalat" w:hAnsi="GHEA Grapalat" w:cs="Times Armenian"/>
          <w:sz w:val="20"/>
          <w:lang w:val="af-ZA"/>
        </w:rPr>
        <w:t xml:space="preserve"> </w:t>
      </w:r>
      <w:r w:rsidRPr="0049186D">
        <w:rPr>
          <w:rFonts w:ascii="GHEA Grapalat" w:hAnsi="GHEA Grapalat" w:cs="Sylfaen"/>
          <w:sz w:val="20"/>
        </w:rPr>
        <w:t>կարող</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ներկայացնել</w:t>
      </w:r>
      <w:r w:rsidRPr="0049186D">
        <w:rPr>
          <w:rFonts w:ascii="GHEA Grapalat" w:hAnsi="GHEA Grapalat" w:cs="Times Armenian"/>
          <w:sz w:val="20"/>
          <w:lang w:val="af-ZA"/>
        </w:rPr>
        <w:t xml:space="preserve"> </w:t>
      </w:r>
      <w:r w:rsidRPr="0049186D">
        <w:rPr>
          <w:rFonts w:ascii="GHEA Grapalat" w:hAnsi="GHEA Grapalat" w:cs="Sylfaen"/>
          <w:sz w:val="20"/>
        </w:rPr>
        <w:t>բոլոր</w:t>
      </w:r>
      <w:r w:rsidRPr="0049186D">
        <w:rPr>
          <w:rFonts w:ascii="GHEA Grapalat" w:hAnsi="GHEA Grapalat" w:cs="Sylfaen"/>
          <w:sz w:val="20"/>
          <w:lang w:val="af-ZA"/>
        </w:rPr>
        <w:t xml:space="preserve"> </w:t>
      </w:r>
      <w:r w:rsidRPr="0049186D">
        <w:rPr>
          <w:rFonts w:ascii="GHEA Grapalat" w:hAnsi="GHEA Grapalat" w:cs="Sylfaen"/>
          <w:sz w:val="20"/>
        </w:rPr>
        <w:t>անձիք</w:t>
      </w:r>
      <w:r w:rsidRPr="0049186D">
        <w:rPr>
          <w:rFonts w:ascii="GHEA Grapalat" w:hAnsi="GHEA Grapalat" w:cs="Times Armenian"/>
          <w:sz w:val="20"/>
          <w:lang w:val="af-ZA"/>
        </w:rPr>
        <w:t xml:space="preserve">, </w:t>
      </w:r>
      <w:r w:rsidRPr="0049186D">
        <w:rPr>
          <w:rFonts w:ascii="GHEA Grapalat" w:hAnsi="GHEA Grapalat" w:cs="Sylfaen"/>
          <w:sz w:val="20"/>
        </w:rPr>
        <w:t>անկախ</w:t>
      </w:r>
      <w:r w:rsidRPr="0049186D">
        <w:rPr>
          <w:rFonts w:ascii="GHEA Grapalat" w:hAnsi="GHEA Grapalat" w:cs="Times Armenian"/>
          <w:sz w:val="20"/>
          <w:lang w:val="af-ZA"/>
        </w:rPr>
        <w:t xml:space="preserve"> </w:t>
      </w:r>
      <w:r w:rsidRPr="0049186D">
        <w:rPr>
          <w:rFonts w:ascii="GHEA Grapalat" w:hAnsi="GHEA Grapalat" w:cs="Sylfaen"/>
          <w:sz w:val="20"/>
        </w:rPr>
        <w:t>նրանց</w:t>
      </w:r>
      <w:r w:rsidRPr="0049186D">
        <w:rPr>
          <w:rFonts w:ascii="GHEA Grapalat" w:hAnsi="GHEA Grapalat" w:cs="Times Armenian"/>
          <w:sz w:val="20"/>
          <w:lang w:val="af-ZA"/>
        </w:rPr>
        <w:t xml:space="preserve">` </w:t>
      </w:r>
      <w:r w:rsidRPr="0049186D">
        <w:rPr>
          <w:rFonts w:ascii="GHEA Grapalat" w:hAnsi="GHEA Grapalat" w:cs="Sylfaen"/>
          <w:sz w:val="20"/>
        </w:rPr>
        <w:t>օտարերկրյա</w:t>
      </w:r>
      <w:r w:rsidRPr="0049186D">
        <w:rPr>
          <w:rFonts w:ascii="GHEA Grapalat" w:hAnsi="GHEA Grapalat" w:cs="Times Armenian"/>
          <w:sz w:val="20"/>
          <w:lang w:val="af-ZA"/>
        </w:rPr>
        <w:t xml:space="preserve"> </w:t>
      </w:r>
      <w:r w:rsidRPr="0049186D">
        <w:rPr>
          <w:rFonts w:ascii="GHEA Grapalat" w:hAnsi="GHEA Grapalat" w:cs="Sylfaen"/>
          <w:sz w:val="20"/>
        </w:rPr>
        <w:t>ֆիզիկական</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կազմակերպություն</w:t>
      </w:r>
      <w:r w:rsidRPr="0049186D">
        <w:rPr>
          <w:rFonts w:ascii="GHEA Grapalat" w:hAnsi="GHEA Grapalat" w:cs="Times Armenian"/>
          <w:sz w:val="20"/>
          <w:lang w:val="af-ZA"/>
        </w:rPr>
        <w:t xml:space="preserve">, </w:t>
      </w:r>
      <w:r w:rsidRPr="0049186D">
        <w:rPr>
          <w:rFonts w:ascii="GHEA Grapalat" w:hAnsi="GHEA Grapalat" w:cs="Sylfaen"/>
          <w:sz w:val="20"/>
        </w:rPr>
        <w:t>քաղաքացիություն</w:t>
      </w:r>
      <w:r w:rsidRPr="0049186D">
        <w:rPr>
          <w:rFonts w:ascii="GHEA Grapalat" w:hAnsi="GHEA Grapalat" w:cs="Times Armenian"/>
          <w:sz w:val="20"/>
          <w:lang w:val="af-ZA"/>
        </w:rPr>
        <w:t xml:space="preserve"> </w:t>
      </w:r>
      <w:r w:rsidRPr="0049186D">
        <w:rPr>
          <w:rFonts w:ascii="GHEA Grapalat" w:hAnsi="GHEA Grapalat" w:cs="Sylfaen"/>
          <w:sz w:val="20"/>
        </w:rPr>
        <w:t>չունեցող</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լինելու</w:t>
      </w:r>
      <w:r w:rsidRPr="0049186D">
        <w:rPr>
          <w:rFonts w:ascii="GHEA Grapalat" w:hAnsi="GHEA Grapalat" w:cs="Times Armenian"/>
          <w:sz w:val="20"/>
          <w:lang w:val="af-ZA"/>
        </w:rPr>
        <w:t xml:space="preserve"> </w:t>
      </w:r>
      <w:r w:rsidRPr="0049186D">
        <w:rPr>
          <w:rFonts w:ascii="GHEA Grapalat" w:hAnsi="GHEA Grapalat" w:cs="Sylfaen"/>
          <w:sz w:val="20"/>
        </w:rPr>
        <w:t>հան</w:t>
      </w:r>
      <w:r w:rsidRPr="0049186D">
        <w:rPr>
          <w:rFonts w:ascii="GHEA Grapalat" w:hAnsi="GHEA Grapalat" w:cs="Times Armenian"/>
          <w:sz w:val="20"/>
        </w:rPr>
        <w:t>գ</w:t>
      </w:r>
      <w:r w:rsidRPr="0049186D">
        <w:rPr>
          <w:rFonts w:ascii="GHEA Grapalat" w:hAnsi="GHEA Grapalat" w:cs="Sylfaen"/>
          <w:sz w:val="20"/>
        </w:rPr>
        <w:t>ամանքից</w:t>
      </w:r>
      <w:r w:rsidRPr="0049186D">
        <w:rPr>
          <w:rFonts w:ascii="GHEA Grapalat" w:hAnsi="GHEA Grapalat" w:cs="Times Armenian"/>
          <w:sz w:val="20"/>
          <w:lang w:val="af-ZA"/>
        </w:rPr>
        <w:t>։</w:t>
      </w:r>
    </w:p>
    <w:p w:rsidR="00740F20" w:rsidRPr="0049186D" w:rsidRDefault="00740F20" w:rsidP="00740F20">
      <w:pPr>
        <w:ind w:firstLine="567"/>
        <w:jc w:val="both"/>
        <w:rPr>
          <w:rFonts w:ascii="GHEA Grapalat" w:hAnsi="GHEA Grapalat" w:cs="Times Armenian"/>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հարաբերությունների</w:t>
      </w:r>
      <w:r w:rsidRPr="0049186D">
        <w:rPr>
          <w:rFonts w:ascii="GHEA Grapalat" w:hAnsi="GHEA Grapalat" w:cs="Times Armenian"/>
          <w:sz w:val="20"/>
          <w:lang w:val="af-ZA"/>
        </w:rPr>
        <w:t xml:space="preserve"> </w:t>
      </w:r>
      <w:r w:rsidRPr="0049186D">
        <w:rPr>
          <w:rFonts w:ascii="GHEA Grapalat" w:hAnsi="GHEA Grapalat" w:cs="Sylfaen"/>
          <w:sz w:val="20"/>
        </w:rPr>
        <w:t>նկատմամբ</w:t>
      </w:r>
      <w:r w:rsidRPr="0049186D">
        <w:rPr>
          <w:rFonts w:ascii="GHEA Grapalat" w:hAnsi="GHEA Grapalat" w:cs="Times Armenian"/>
          <w:sz w:val="20"/>
          <w:lang w:val="af-ZA"/>
        </w:rPr>
        <w:t xml:space="preserve"> </w:t>
      </w:r>
      <w:r w:rsidRPr="0049186D">
        <w:rPr>
          <w:rFonts w:ascii="GHEA Grapalat" w:hAnsi="GHEA Grapalat" w:cs="Sylfaen"/>
          <w:sz w:val="20"/>
        </w:rPr>
        <w:t>կիրառվում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վեճերը</w:t>
      </w:r>
      <w:r w:rsidRPr="0049186D">
        <w:rPr>
          <w:rFonts w:ascii="GHEA Grapalat" w:hAnsi="GHEA Grapalat" w:cs="Times Armenian"/>
          <w:sz w:val="20"/>
          <w:lang w:val="af-ZA"/>
        </w:rPr>
        <w:t xml:space="preserve"> </w:t>
      </w:r>
      <w:r w:rsidRPr="0049186D">
        <w:rPr>
          <w:rFonts w:ascii="GHEA Grapalat" w:hAnsi="GHEA Grapalat" w:cs="Sylfaen"/>
          <w:sz w:val="20"/>
        </w:rPr>
        <w:t>ենթակա</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քննության</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դատարաններում</w:t>
      </w:r>
      <w:r w:rsidRPr="0049186D">
        <w:rPr>
          <w:rFonts w:ascii="GHEA Grapalat" w:hAnsi="GHEA Grapalat" w:cs="Times Armenian"/>
          <w:sz w:val="20"/>
          <w:lang w:val="af-ZA"/>
        </w:rPr>
        <w:t xml:space="preserve">։ </w:t>
      </w:r>
    </w:p>
    <w:p w:rsidR="00740F20" w:rsidRPr="0049186D" w:rsidRDefault="00740F20" w:rsidP="00740F20">
      <w:pPr>
        <w:pStyle w:val="BodyTextIndent2"/>
        <w:spacing w:line="240" w:lineRule="auto"/>
        <w:ind w:firstLine="567"/>
        <w:rPr>
          <w:rFonts w:ascii="GHEA Grapalat" w:hAnsi="GHEA Grapalat"/>
        </w:rPr>
      </w:pPr>
      <w:r w:rsidRPr="0049186D">
        <w:rPr>
          <w:rFonts w:ascii="GHEA Grapalat" w:hAnsi="GHEA Grapalat"/>
        </w:rPr>
        <w:t xml:space="preserve">Գնահատող հանձնաժողովի քարտուղարի էլեկտրոնային փոստի հասցեն է` </w:t>
      </w:r>
      <w:r w:rsidRPr="0049186D">
        <w:rPr>
          <w:rFonts w:ascii="GHEA Grapalat" w:hAnsi="GHEA Grapalat"/>
          <w:sz w:val="24"/>
          <w:szCs w:val="24"/>
        </w:rPr>
        <w:t>«</w:t>
      </w:r>
      <w:r w:rsidRPr="0049186D">
        <w:rPr>
          <w:rFonts w:ascii="GHEA Grapalat" w:hAnsi="GHEA Grapalat"/>
          <w:vertAlign w:val="subscript"/>
        </w:rPr>
        <w:t xml:space="preserve"> </w:t>
      </w:r>
      <w:r>
        <w:rPr>
          <w:rFonts w:ascii="GHEA Grapalat" w:hAnsi="GHEA Grapalat"/>
          <w:i/>
          <w:u w:val="single"/>
        </w:rPr>
        <w:t>araratgyuxapetaran@mail.ru</w:t>
      </w:r>
      <w:r w:rsidRPr="0049186D">
        <w:rPr>
          <w:rFonts w:ascii="GHEA Grapalat" w:hAnsi="GHEA Grapalat"/>
          <w:sz w:val="24"/>
          <w:szCs w:val="24"/>
        </w:rPr>
        <w:t xml:space="preserve"> »</w:t>
      </w:r>
    </w:p>
    <w:p w:rsidR="00740F20" w:rsidRPr="0049186D" w:rsidRDefault="00740F20" w:rsidP="00740F20">
      <w:pPr>
        <w:jc w:val="center"/>
        <w:rPr>
          <w:rFonts w:ascii="GHEA Grapalat" w:hAnsi="GHEA Grapalat"/>
          <w:lang w:val="af-ZA"/>
        </w:rPr>
      </w:pPr>
      <w:r w:rsidRPr="0049186D">
        <w:rPr>
          <w:rFonts w:ascii="GHEA Grapalat" w:hAnsi="GHEA Grapalat"/>
          <w:sz w:val="16"/>
          <w:szCs w:val="16"/>
          <w:lang w:val="af-ZA"/>
        </w:rPr>
        <w:br w:type="page"/>
      </w:r>
      <w:r w:rsidRPr="0049186D">
        <w:rPr>
          <w:rFonts w:ascii="GHEA Grapalat" w:hAnsi="GHEA Grapalat" w:cs="Sylfaen"/>
        </w:rPr>
        <w:lastRenderedPageBreak/>
        <w:t>ՄԱՍ</w:t>
      </w:r>
      <w:r w:rsidRPr="0049186D">
        <w:rPr>
          <w:rFonts w:ascii="GHEA Grapalat" w:hAnsi="GHEA Grapalat" w:cs="Times Armenian"/>
          <w:lang w:val="af-ZA"/>
        </w:rPr>
        <w:t xml:space="preserve">  I</w:t>
      </w:r>
    </w:p>
    <w:p w:rsidR="00740F20" w:rsidRPr="0049186D" w:rsidRDefault="00740F20" w:rsidP="00740F20">
      <w:pPr>
        <w:pStyle w:val="Heading3"/>
        <w:spacing w:line="240" w:lineRule="auto"/>
        <w:ind w:firstLine="567"/>
        <w:rPr>
          <w:rFonts w:ascii="GHEA Grapalat" w:hAnsi="GHEA Grapalat"/>
          <w:sz w:val="24"/>
          <w:szCs w:val="22"/>
          <w:lang w:val="af-ZA"/>
        </w:rPr>
      </w:pPr>
    </w:p>
    <w:p w:rsidR="00740F20" w:rsidRPr="0049186D" w:rsidRDefault="00740F20" w:rsidP="00740F20">
      <w:pPr>
        <w:numPr>
          <w:ilvl w:val="0"/>
          <w:numId w:val="3"/>
        </w:numPr>
        <w:spacing w:after="0" w:line="240" w:lineRule="auto"/>
        <w:jc w:val="center"/>
        <w:rPr>
          <w:rFonts w:ascii="GHEA Grapalat" w:hAnsi="GHEA Grapalat" w:cs="Sylfaen"/>
          <w:b/>
          <w:sz w:val="20"/>
        </w:rPr>
      </w:pPr>
      <w:r w:rsidRPr="0049186D">
        <w:rPr>
          <w:rFonts w:ascii="GHEA Grapalat" w:hAnsi="GHEA Grapalat" w:cs="Sylfaen"/>
          <w:b/>
          <w:sz w:val="20"/>
        </w:rPr>
        <w:t>ԳՆՄԱՆ  ԱՌԱՐԿԱՅԻ  ԲՆՈՒԹԱԳԻՐԸ</w:t>
      </w:r>
    </w:p>
    <w:p w:rsidR="00740F20" w:rsidRPr="0049186D" w:rsidRDefault="00740F20" w:rsidP="00740F20">
      <w:pPr>
        <w:ind w:left="360"/>
        <w:jc w:val="center"/>
        <w:rPr>
          <w:rFonts w:ascii="GHEA Grapalat" w:hAnsi="GHEA Grapalat" w:cs="Sylfaen"/>
          <w:b/>
          <w:sz w:val="20"/>
        </w:rPr>
      </w:pPr>
    </w:p>
    <w:p w:rsidR="00740F20" w:rsidRPr="0049186D" w:rsidRDefault="00740F20" w:rsidP="00740F20">
      <w:pPr>
        <w:pStyle w:val="Heading3"/>
        <w:spacing w:line="240" w:lineRule="auto"/>
        <w:ind w:firstLine="567"/>
        <w:jc w:val="both"/>
        <w:rPr>
          <w:rFonts w:ascii="GHEA Grapalat" w:hAnsi="GHEA Grapalat"/>
          <w:i w:val="0"/>
          <w:lang w:val="af-ZA"/>
        </w:rPr>
      </w:pPr>
      <w:r w:rsidRPr="00740F20">
        <w:rPr>
          <w:rFonts w:ascii="GHEA Grapalat" w:hAnsi="GHEA Grapalat" w:cs="Sylfaen"/>
          <w:i w:val="0"/>
          <w:lang w:val="ru-RU"/>
        </w:rPr>
        <w:t xml:space="preserve">1.1 </w:t>
      </w:r>
      <w:r w:rsidRPr="0049186D">
        <w:rPr>
          <w:rFonts w:ascii="GHEA Grapalat" w:hAnsi="GHEA Grapalat" w:cs="Sylfaen"/>
          <w:i w:val="0"/>
        </w:rPr>
        <w:t>Գնման</w:t>
      </w:r>
      <w:r w:rsidRPr="0049186D">
        <w:rPr>
          <w:rFonts w:ascii="GHEA Grapalat" w:hAnsi="GHEA Grapalat" w:cs="Sylfaen"/>
          <w:i w:val="0"/>
          <w:lang w:val="af-ZA"/>
        </w:rPr>
        <w:t xml:space="preserve"> </w:t>
      </w:r>
      <w:r w:rsidRPr="0049186D">
        <w:rPr>
          <w:rFonts w:ascii="GHEA Grapalat" w:hAnsi="GHEA Grapalat" w:cs="Sylfaen"/>
          <w:i w:val="0"/>
        </w:rPr>
        <w:t>առարկա</w:t>
      </w:r>
      <w:r w:rsidRPr="0049186D">
        <w:rPr>
          <w:rFonts w:ascii="GHEA Grapalat" w:hAnsi="GHEA Grapalat" w:cs="Sylfaen"/>
          <w:i w:val="0"/>
          <w:lang w:val="af-ZA"/>
        </w:rPr>
        <w:t xml:space="preserve"> </w:t>
      </w:r>
      <w:r w:rsidRPr="0049186D">
        <w:rPr>
          <w:rFonts w:ascii="GHEA Grapalat" w:hAnsi="GHEA Grapalat" w:cs="Sylfaen"/>
          <w:i w:val="0"/>
        </w:rPr>
        <w:t>է</w:t>
      </w:r>
      <w:r w:rsidRPr="0049186D">
        <w:rPr>
          <w:rFonts w:ascii="GHEA Grapalat" w:hAnsi="GHEA Grapalat" w:cs="Sylfaen"/>
          <w:i w:val="0"/>
          <w:lang w:val="af-ZA"/>
        </w:rPr>
        <w:t xml:space="preserve"> </w:t>
      </w:r>
      <w:r w:rsidRPr="0049186D">
        <w:rPr>
          <w:rFonts w:ascii="GHEA Grapalat" w:hAnsi="GHEA Grapalat" w:cs="Sylfaen"/>
          <w:i w:val="0"/>
        </w:rPr>
        <w:t>հանդիսանում</w:t>
      </w:r>
      <w:r w:rsidRPr="0049186D">
        <w:rPr>
          <w:rFonts w:ascii="GHEA Grapalat" w:hAnsi="GHEA Grapalat" w:cs="Sylfaen"/>
          <w:i w:val="0"/>
          <w:lang w:val="af-ZA"/>
        </w:rPr>
        <w:t xml:space="preserve">  «</w:t>
      </w:r>
      <w:r w:rsidRPr="00766C60">
        <w:rPr>
          <w:rFonts w:ascii="GHEA Grapalat" w:hAnsi="GHEA Grapalat" w:cs="Sylfaen"/>
          <w:i w:val="0"/>
          <w:sz w:val="28"/>
          <w:szCs w:val="28"/>
          <w:vertAlign w:val="subscript"/>
        </w:rPr>
        <w:t>Արարատի</w:t>
      </w:r>
      <w:r w:rsidRPr="00740F20">
        <w:rPr>
          <w:rFonts w:ascii="GHEA Grapalat" w:hAnsi="GHEA Grapalat" w:cs="Sylfaen"/>
          <w:i w:val="0"/>
          <w:sz w:val="28"/>
          <w:szCs w:val="28"/>
          <w:vertAlign w:val="subscript"/>
          <w:lang w:val="ru-RU"/>
        </w:rPr>
        <w:t xml:space="preserve"> </w:t>
      </w:r>
      <w:r w:rsidRPr="00766C60">
        <w:rPr>
          <w:rFonts w:ascii="GHEA Grapalat" w:hAnsi="GHEA Grapalat" w:cs="Sylfaen"/>
          <w:i w:val="0"/>
          <w:sz w:val="28"/>
          <w:szCs w:val="28"/>
          <w:vertAlign w:val="subscript"/>
        </w:rPr>
        <w:t>համայնքապետարան</w:t>
      </w:r>
      <w:r w:rsidRPr="00766C60">
        <w:rPr>
          <w:rFonts w:ascii="GHEA Grapalat" w:hAnsi="GHEA Grapalat"/>
          <w:i w:val="0"/>
          <w:sz w:val="28"/>
          <w:szCs w:val="28"/>
          <w:lang w:val="af-ZA"/>
        </w:rPr>
        <w:t>»</w:t>
      </w:r>
      <w:r w:rsidRPr="0049186D">
        <w:rPr>
          <w:rFonts w:ascii="GHEA Grapalat" w:hAnsi="GHEA Grapalat"/>
          <w:i w:val="0"/>
          <w:lang w:val="af-ZA"/>
        </w:rPr>
        <w:t xml:space="preserve"> </w:t>
      </w:r>
      <w:r w:rsidRPr="0049186D">
        <w:rPr>
          <w:rFonts w:ascii="GHEA Grapalat" w:hAnsi="GHEA Grapalat" w:cs="Sylfaen"/>
          <w:i w:val="0"/>
        </w:rPr>
        <w:t>կարիքների</w:t>
      </w:r>
      <w:r w:rsidRPr="0049186D">
        <w:rPr>
          <w:rFonts w:ascii="GHEA Grapalat" w:hAnsi="GHEA Grapalat" w:cs="Times Armenian"/>
          <w:i w:val="0"/>
          <w:lang w:val="af-ZA"/>
        </w:rPr>
        <w:t xml:space="preserve"> </w:t>
      </w:r>
      <w:r w:rsidRPr="0049186D">
        <w:rPr>
          <w:rFonts w:ascii="GHEA Grapalat" w:hAnsi="GHEA Grapalat" w:cs="Sylfaen"/>
          <w:i w:val="0"/>
        </w:rPr>
        <w:t>համար</w:t>
      </w:r>
      <w:r w:rsidRPr="0049186D">
        <w:rPr>
          <w:rFonts w:ascii="GHEA Grapalat" w:hAnsi="GHEA Grapalat" w:cs="Times Armenian"/>
          <w:i w:val="0"/>
          <w:lang w:val="af-ZA"/>
        </w:rPr>
        <w:t xml:space="preserve">` </w:t>
      </w:r>
      <w:r w:rsidRPr="0049186D">
        <w:rPr>
          <w:rFonts w:ascii="GHEA Grapalat" w:hAnsi="GHEA Grapalat"/>
          <w:i w:val="0"/>
          <w:lang w:val="af-ZA"/>
        </w:rPr>
        <w:t>«</w:t>
      </w:r>
      <w:r w:rsidRPr="00766C60">
        <w:rPr>
          <w:rFonts w:ascii="GHEA Grapalat" w:hAnsi="GHEA Grapalat" w:cs="Sylfaen"/>
          <w:i w:val="0"/>
          <w:sz w:val="24"/>
          <w:szCs w:val="24"/>
          <w:vertAlign w:val="subscript"/>
        </w:rPr>
        <w:t>դիզ</w:t>
      </w:r>
      <w:r w:rsidRPr="00740F20">
        <w:rPr>
          <w:rFonts w:ascii="GHEA Grapalat" w:hAnsi="GHEA Grapalat" w:cs="Sylfaen"/>
          <w:i w:val="0"/>
          <w:sz w:val="24"/>
          <w:szCs w:val="24"/>
          <w:vertAlign w:val="subscript"/>
          <w:lang w:val="ru-RU"/>
        </w:rPr>
        <w:t xml:space="preserve"> </w:t>
      </w:r>
      <w:r w:rsidRPr="00766C60">
        <w:rPr>
          <w:rFonts w:ascii="GHEA Grapalat" w:hAnsi="GHEA Grapalat" w:cs="Sylfaen"/>
          <w:i w:val="0"/>
          <w:sz w:val="24"/>
          <w:szCs w:val="24"/>
          <w:vertAlign w:val="subscript"/>
        </w:rPr>
        <w:t>վառելիք</w:t>
      </w:r>
      <w:r w:rsidRPr="0049186D">
        <w:rPr>
          <w:rFonts w:ascii="GHEA Grapalat" w:hAnsi="GHEA Grapalat"/>
          <w:i w:val="0"/>
          <w:lang w:val="af-ZA"/>
        </w:rPr>
        <w:t xml:space="preserve">» </w:t>
      </w:r>
      <w:r w:rsidRPr="0049186D">
        <w:rPr>
          <w:rFonts w:ascii="GHEA Grapalat" w:hAnsi="GHEA Grapalat"/>
          <w:i w:val="0"/>
        </w:rPr>
        <w:t>ձեռքբերումը</w:t>
      </w:r>
      <w:r w:rsidRPr="00740F20">
        <w:rPr>
          <w:rFonts w:ascii="GHEA Grapalat" w:hAnsi="GHEA Grapalat"/>
          <w:i w:val="0"/>
          <w:lang w:val="ru-RU"/>
        </w:rPr>
        <w:t xml:space="preserve"> (</w:t>
      </w:r>
      <w:r w:rsidRPr="0049186D">
        <w:rPr>
          <w:rFonts w:ascii="GHEA Grapalat" w:hAnsi="GHEA Grapalat"/>
          <w:i w:val="0"/>
        </w:rPr>
        <w:t>այսուհետ</w:t>
      </w:r>
      <w:r w:rsidRPr="00740F20">
        <w:rPr>
          <w:rFonts w:ascii="GHEA Grapalat" w:hAnsi="GHEA Grapalat"/>
          <w:i w:val="0"/>
          <w:lang w:val="ru-RU"/>
        </w:rPr>
        <w:t xml:space="preserve">` </w:t>
      </w:r>
      <w:r w:rsidRPr="0049186D">
        <w:rPr>
          <w:rFonts w:ascii="GHEA Grapalat" w:hAnsi="GHEA Grapalat"/>
          <w:i w:val="0"/>
        </w:rPr>
        <w:t>նաև</w:t>
      </w:r>
      <w:r w:rsidRPr="00740F20">
        <w:rPr>
          <w:rFonts w:ascii="GHEA Grapalat" w:hAnsi="GHEA Grapalat"/>
          <w:i w:val="0"/>
          <w:lang w:val="ru-RU"/>
        </w:rPr>
        <w:t xml:space="preserve"> </w:t>
      </w:r>
      <w:r w:rsidRPr="0049186D">
        <w:rPr>
          <w:rFonts w:ascii="GHEA Grapalat" w:hAnsi="GHEA Grapalat"/>
          <w:i w:val="0"/>
        </w:rPr>
        <w:t>ապրանք</w:t>
      </w:r>
      <w:r w:rsidRPr="00740F20">
        <w:rPr>
          <w:rFonts w:ascii="GHEA Grapalat" w:hAnsi="GHEA Grapalat"/>
          <w:i w:val="0"/>
          <w:lang w:val="ru-RU"/>
        </w:rPr>
        <w:t>)</w:t>
      </w:r>
      <w:r w:rsidRPr="0049186D">
        <w:rPr>
          <w:rFonts w:ascii="GHEA Grapalat" w:hAnsi="GHEA Grapalat"/>
          <w:i w:val="0"/>
          <w:lang w:val="af-ZA"/>
        </w:rPr>
        <w:t xml:space="preserve">, </w:t>
      </w:r>
      <w:r w:rsidRPr="0049186D">
        <w:rPr>
          <w:rFonts w:ascii="GHEA Grapalat" w:hAnsi="GHEA Grapalat"/>
          <w:i w:val="0"/>
        </w:rPr>
        <w:t>որոնք</w:t>
      </w:r>
      <w:r w:rsidRPr="0049186D">
        <w:rPr>
          <w:rFonts w:ascii="GHEA Grapalat" w:hAnsi="GHEA Grapalat"/>
          <w:i w:val="0"/>
          <w:lang w:val="af-ZA"/>
        </w:rPr>
        <w:t xml:space="preserve"> </w:t>
      </w:r>
      <w:r w:rsidRPr="0049186D">
        <w:rPr>
          <w:rFonts w:ascii="GHEA Grapalat" w:hAnsi="GHEA Grapalat"/>
          <w:i w:val="0"/>
        </w:rPr>
        <w:t>խմբավորված</w:t>
      </w:r>
      <w:r w:rsidRPr="0049186D">
        <w:rPr>
          <w:rFonts w:ascii="GHEA Grapalat" w:hAnsi="GHEA Grapalat"/>
          <w:i w:val="0"/>
          <w:lang w:val="af-ZA"/>
        </w:rPr>
        <w:t xml:space="preserve">  </w:t>
      </w:r>
      <w:r w:rsidRPr="0049186D">
        <w:rPr>
          <w:rFonts w:ascii="GHEA Grapalat" w:hAnsi="GHEA Grapalat"/>
          <w:i w:val="0"/>
        </w:rPr>
        <w:t>են</w:t>
      </w:r>
      <w:r w:rsidRPr="0049186D">
        <w:rPr>
          <w:rFonts w:ascii="GHEA Grapalat" w:hAnsi="GHEA Grapalat"/>
          <w:i w:val="0"/>
          <w:lang w:val="af-ZA"/>
        </w:rPr>
        <w:t xml:space="preserve"> «</w:t>
      </w:r>
      <w:r w:rsidRPr="00740F20">
        <w:rPr>
          <w:rFonts w:ascii="GHEA Grapalat" w:hAnsi="GHEA Grapalat"/>
          <w:i w:val="0"/>
          <w:sz w:val="32"/>
          <w:szCs w:val="32"/>
          <w:vertAlign w:val="subscript"/>
          <w:lang w:val="ru-RU"/>
        </w:rPr>
        <w:t xml:space="preserve">1 </w:t>
      </w:r>
      <w:r w:rsidRPr="0049186D">
        <w:rPr>
          <w:rFonts w:ascii="GHEA Grapalat" w:hAnsi="GHEA Grapalat"/>
          <w:i w:val="0"/>
          <w:lang w:val="af-ZA"/>
        </w:rPr>
        <w:t xml:space="preserve">» </w:t>
      </w:r>
      <w:r w:rsidRPr="0049186D">
        <w:rPr>
          <w:rFonts w:ascii="GHEA Grapalat" w:hAnsi="GHEA Grapalat" w:cs="Sylfaen"/>
          <w:i w:val="0"/>
        </w:rPr>
        <w:t>չափաբաժիներում</w:t>
      </w:r>
      <w:r w:rsidRPr="0049186D">
        <w:rPr>
          <w:rFonts w:ascii="GHEA Grapalat" w:hAnsi="GHEA Grapalat" w:cs="Times Armenian"/>
          <w:i w:val="0"/>
          <w:lang w:val="af-ZA"/>
        </w:rPr>
        <w:t>`</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640"/>
      </w:tblGrid>
      <w:tr w:rsidR="00740F20" w:rsidRPr="0049186D" w:rsidTr="0042396C">
        <w:tc>
          <w:tcPr>
            <w:tcW w:w="1530" w:type="dxa"/>
            <w:vAlign w:val="center"/>
          </w:tcPr>
          <w:p w:rsidR="00740F20" w:rsidRPr="0049186D" w:rsidRDefault="00740F20" w:rsidP="0042396C">
            <w:pPr>
              <w:pStyle w:val="BodyTextIndent2"/>
              <w:spacing w:line="240" w:lineRule="auto"/>
              <w:ind w:firstLine="0"/>
              <w:jc w:val="center"/>
              <w:rPr>
                <w:rFonts w:ascii="GHEA Grapalat" w:hAnsi="GHEA Grapalat"/>
                <w:b/>
                <w:bCs/>
                <w:i/>
                <w:iCs/>
                <w:sz w:val="14"/>
                <w:szCs w:val="14"/>
              </w:rPr>
            </w:pPr>
            <w:r w:rsidRPr="0049186D">
              <w:rPr>
                <w:rFonts w:ascii="GHEA Grapalat" w:hAnsi="GHEA Grapalat"/>
                <w:b/>
                <w:bCs/>
                <w:i/>
                <w:iCs/>
                <w:sz w:val="14"/>
                <w:szCs w:val="14"/>
              </w:rPr>
              <w:t>Չափաբաժինների համարները</w:t>
            </w:r>
          </w:p>
        </w:tc>
        <w:tc>
          <w:tcPr>
            <w:tcW w:w="8640" w:type="dxa"/>
            <w:vAlign w:val="center"/>
          </w:tcPr>
          <w:p w:rsidR="00740F20" w:rsidRPr="0049186D" w:rsidRDefault="00740F20" w:rsidP="0042396C">
            <w:pPr>
              <w:pStyle w:val="BodyTextIndent2"/>
              <w:spacing w:line="240" w:lineRule="auto"/>
              <w:ind w:firstLine="0"/>
              <w:jc w:val="center"/>
              <w:rPr>
                <w:rFonts w:ascii="GHEA Grapalat" w:hAnsi="GHEA Grapalat"/>
                <w:b/>
                <w:bCs/>
                <w:i/>
                <w:iCs/>
              </w:rPr>
            </w:pPr>
            <w:r w:rsidRPr="0049186D">
              <w:rPr>
                <w:rFonts w:ascii="GHEA Grapalat" w:hAnsi="GHEA Grapalat"/>
                <w:b/>
                <w:bCs/>
                <w:i/>
                <w:iCs/>
              </w:rPr>
              <w:t>Չափաբաժնի անվանումը</w:t>
            </w:r>
          </w:p>
        </w:tc>
      </w:tr>
      <w:tr w:rsidR="00740F20" w:rsidRPr="0049186D" w:rsidTr="0042396C">
        <w:tc>
          <w:tcPr>
            <w:tcW w:w="1530" w:type="dxa"/>
            <w:vAlign w:val="center"/>
          </w:tcPr>
          <w:p w:rsidR="00740F20" w:rsidRPr="0049186D" w:rsidRDefault="00740F20" w:rsidP="0042396C">
            <w:pPr>
              <w:pStyle w:val="BodyTextIndent2"/>
              <w:spacing w:line="240" w:lineRule="auto"/>
              <w:ind w:firstLine="0"/>
              <w:jc w:val="center"/>
              <w:rPr>
                <w:rFonts w:ascii="GHEA Grapalat" w:hAnsi="GHEA Grapalat"/>
                <w:sz w:val="16"/>
              </w:rPr>
            </w:pPr>
            <w:r w:rsidRPr="0049186D">
              <w:rPr>
                <w:rFonts w:ascii="GHEA Grapalat" w:hAnsi="GHEA Grapalat"/>
                <w:sz w:val="16"/>
              </w:rPr>
              <w:t>1</w:t>
            </w:r>
          </w:p>
        </w:tc>
        <w:tc>
          <w:tcPr>
            <w:tcW w:w="8640" w:type="dxa"/>
            <w:vAlign w:val="center"/>
          </w:tcPr>
          <w:p w:rsidR="00740F20" w:rsidRPr="00766C60" w:rsidRDefault="00740F20" w:rsidP="0042396C">
            <w:pPr>
              <w:pStyle w:val="BodyTextIndent2"/>
              <w:spacing w:line="240" w:lineRule="auto"/>
              <w:ind w:firstLine="0"/>
              <w:rPr>
                <w:rFonts w:ascii="GHEA Grapalat" w:hAnsi="GHEA Grapalat"/>
                <w:sz w:val="36"/>
                <w:szCs w:val="36"/>
                <w:u w:val="single"/>
                <w:vertAlign w:val="subscript"/>
              </w:rPr>
            </w:pPr>
            <w:r w:rsidRPr="00766C60">
              <w:rPr>
                <w:rFonts w:ascii="GHEA Grapalat" w:hAnsi="GHEA Grapalat"/>
                <w:sz w:val="36"/>
                <w:szCs w:val="36"/>
                <w:u w:val="single"/>
                <w:vertAlign w:val="subscript"/>
              </w:rPr>
              <w:t xml:space="preserve">դիզ վառելիք    </w:t>
            </w:r>
          </w:p>
        </w:tc>
      </w:tr>
      <w:tr w:rsidR="00740F20" w:rsidRPr="0049186D" w:rsidTr="0042396C">
        <w:tc>
          <w:tcPr>
            <w:tcW w:w="1530" w:type="dxa"/>
            <w:vAlign w:val="center"/>
          </w:tcPr>
          <w:p w:rsidR="00740F20" w:rsidRPr="0049186D" w:rsidRDefault="00740F20" w:rsidP="0042396C">
            <w:pPr>
              <w:pStyle w:val="BodyTextIndent2"/>
              <w:spacing w:line="240" w:lineRule="auto"/>
              <w:ind w:firstLine="0"/>
              <w:jc w:val="center"/>
              <w:rPr>
                <w:rFonts w:ascii="GHEA Grapalat" w:hAnsi="GHEA Grapalat"/>
                <w:sz w:val="16"/>
              </w:rPr>
            </w:pPr>
            <w:r>
              <w:rPr>
                <w:rFonts w:ascii="GHEA Grapalat" w:hAnsi="GHEA Grapalat"/>
                <w:sz w:val="16"/>
              </w:rPr>
              <w:t xml:space="preserve"> </w:t>
            </w:r>
          </w:p>
        </w:tc>
        <w:tc>
          <w:tcPr>
            <w:tcW w:w="8640" w:type="dxa"/>
            <w:vAlign w:val="center"/>
          </w:tcPr>
          <w:p w:rsidR="00740F20" w:rsidRPr="0049186D" w:rsidRDefault="00740F20" w:rsidP="0042396C">
            <w:pPr>
              <w:pStyle w:val="BodyTextIndent2"/>
              <w:spacing w:line="240" w:lineRule="auto"/>
              <w:ind w:firstLine="0"/>
              <w:rPr>
                <w:rFonts w:ascii="GHEA Grapalat" w:hAnsi="GHEA Grapalat"/>
              </w:rPr>
            </w:pPr>
            <w:r>
              <w:rPr>
                <w:rFonts w:ascii="GHEA Grapalat" w:hAnsi="GHEA Grapalat"/>
                <w:u w:val="single"/>
                <w:vertAlign w:val="subscript"/>
              </w:rPr>
              <w:t xml:space="preserve"> </w:t>
            </w:r>
          </w:p>
        </w:tc>
      </w:tr>
      <w:tr w:rsidR="00740F20" w:rsidRPr="0049186D" w:rsidTr="0042396C">
        <w:tc>
          <w:tcPr>
            <w:tcW w:w="1530" w:type="dxa"/>
            <w:vAlign w:val="center"/>
          </w:tcPr>
          <w:p w:rsidR="00740F20" w:rsidRPr="0049186D" w:rsidRDefault="00740F20" w:rsidP="0042396C">
            <w:pPr>
              <w:pStyle w:val="BodyTextIndent2"/>
              <w:spacing w:line="240" w:lineRule="auto"/>
              <w:ind w:firstLine="0"/>
              <w:jc w:val="center"/>
              <w:rPr>
                <w:rFonts w:ascii="GHEA Grapalat" w:hAnsi="GHEA Grapalat"/>
              </w:rPr>
            </w:pPr>
            <w:r w:rsidRPr="0049186D">
              <w:rPr>
                <w:rFonts w:ascii="GHEA Grapalat" w:hAnsi="GHEA Grapalat"/>
              </w:rPr>
              <w:t>...</w:t>
            </w:r>
          </w:p>
        </w:tc>
        <w:tc>
          <w:tcPr>
            <w:tcW w:w="8640" w:type="dxa"/>
            <w:vAlign w:val="center"/>
          </w:tcPr>
          <w:p w:rsidR="00740F20" w:rsidRPr="0049186D" w:rsidRDefault="00740F20" w:rsidP="0042396C">
            <w:pPr>
              <w:pStyle w:val="BodyTextIndent2"/>
              <w:spacing w:line="240" w:lineRule="auto"/>
              <w:ind w:firstLine="0"/>
              <w:rPr>
                <w:rFonts w:ascii="GHEA Grapalat" w:hAnsi="GHEA Grapalat"/>
              </w:rPr>
            </w:pPr>
            <w:r w:rsidRPr="0049186D">
              <w:rPr>
                <w:rFonts w:ascii="GHEA Grapalat" w:hAnsi="GHEA Grapalat"/>
              </w:rPr>
              <w:t>...</w:t>
            </w:r>
          </w:p>
        </w:tc>
      </w:tr>
    </w:tbl>
    <w:p w:rsidR="00740F20" w:rsidRPr="0049186D" w:rsidRDefault="00740F20" w:rsidP="00740F20">
      <w:pPr>
        <w:pStyle w:val="BodyTextIndent2"/>
        <w:spacing w:line="240" w:lineRule="auto"/>
        <w:ind w:firstLine="567"/>
        <w:rPr>
          <w:rFonts w:ascii="GHEA Grapalat" w:hAnsi="GHEA Grapalat"/>
        </w:rPr>
      </w:pPr>
    </w:p>
    <w:p w:rsidR="00740F20" w:rsidRPr="0049186D" w:rsidRDefault="00740F20" w:rsidP="00740F20">
      <w:pPr>
        <w:pStyle w:val="BodyTextIndent2"/>
        <w:spacing w:line="240" w:lineRule="auto"/>
        <w:ind w:firstLine="567"/>
        <w:rPr>
          <w:rFonts w:ascii="GHEA Grapalat" w:hAnsi="GHEA Grapalat"/>
        </w:rPr>
      </w:pPr>
      <w:r w:rsidRPr="0049186D">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49186D">
        <w:rPr>
          <w:rFonts w:ascii="GHEA Grapalat" w:hAnsi="GHEA Grapalat"/>
        </w:rPr>
        <w:t xml:space="preserve"> հավելվածում։</w:t>
      </w:r>
    </w:p>
    <w:p w:rsidR="00740F20" w:rsidRPr="0049186D" w:rsidRDefault="00740F20" w:rsidP="00740F20">
      <w:pPr>
        <w:pStyle w:val="BodyTextIndent2"/>
        <w:spacing w:line="240" w:lineRule="auto"/>
        <w:ind w:firstLine="567"/>
        <w:rPr>
          <w:rFonts w:ascii="GHEA Grapalat" w:hAnsi="GHEA Grapalat"/>
        </w:rPr>
      </w:pPr>
    </w:p>
    <w:p w:rsidR="00740F20" w:rsidRPr="0049186D" w:rsidRDefault="00740F20" w:rsidP="00740F20">
      <w:pPr>
        <w:ind w:firstLine="567"/>
        <w:rPr>
          <w:rFonts w:ascii="GHEA Grapalat" w:hAnsi="GHEA Grapalat" w:cs="Sylfaen"/>
          <w:i/>
          <w:sz w:val="20"/>
          <w:lang w:val="es-ES"/>
        </w:rPr>
      </w:pPr>
    </w:p>
    <w:p w:rsidR="00740F20" w:rsidRPr="0049186D" w:rsidRDefault="00740F20" w:rsidP="00740F20">
      <w:pPr>
        <w:jc w:val="center"/>
        <w:rPr>
          <w:rFonts w:ascii="GHEA Grapalat" w:hAnsi="GHEA Grapalat"/>
          <w:b/>
          <w:sz w:val="20"/>
          <w:lang w:val="es-ES"/>
        </w:rPr>
      </w:pPr>
      <w:r w:rsidRPr="0049186D">
        <w:rPr>
          <w:rFonts w:ascii="GHEA Grapalat" w:hAnsi="GHEA Grapalat"/>
          <w:b/>
          <w:sz w:val="20"/>
          <w:lang w:val="es-ES"/>
        </w:rPr>
        <w:t xml:space="preserve">2.  </w:t>
      </w:r>
      <w:r w:rsidRPr="0049186D">
        <w:rPr>
          <w:rFonts w:ascii="GHEA Grapalat" w:hAnsi="GHEA Grapalat" w:cs="Sylfaen"/>
          <w:b/>
          <w:sz w:val="20"/>
        </w:rPr>
        <w:t>ՄԱՍՆԱԿՑԻ</w:t>
      </w:r>
      <w:r w:rsidRPr="0049186D">
        <w:rPr>
          <w:rFonts w:ascii="GHEA Grapalat" w:hAnsi="GHEA Grapalat"/>
          <w:b/>
          <w:sz w:val="20"/>
          <w:lang w:val="es-ES"/>
        </w:rPr>
        <w:t xml:space="preserve"> </w:t>
      </w:r>
      <w:r w:rsidRPr="0049186D">
        <w:rPr>
          <w:rFonts w:ascii="GHEA Grapalat" w:hAnsi="GHEA Grapalat" w:cs="Sylfaen"/>
          <w:b/>
          <w:sz w:val="20"/>
        </w:rPr>
        <w:t>ՄԱՍՆԱԿՑՈՒԹՅԱՆ</w:t>
      </w:r>
      <w:r w:rsidRPr="0049186D">
        <w:rPr>
          <w:rFonts w:ascii="GHEA Grapalat" w:hAnsi="GHEA Grapalat"/>
          <w:b/>
          <w:sz w:val="20"/>
          <w:lang w:val="es-ES"/>
        </w:rPr>
        <w:t xml:space="preserve"> </w:t>
      </w:r>
      <w:r w:rsidRPr="0049186D">
        <w:rPr>
          <w:rFonts w:ascii="GHEA Grapalat" w:hAnsi="GHEA Grapalat" w:cs="Sylfaen"/>
          <w:b/>
          <w:sz w:val="20"/>
        </w:rPr>
        <w:t>ԻՐԱՎՈՒՆՔԻ</w:t>
      </w:r>
      <w:r w:rsidRPr="0049186D">
        <w:rPr>
          <w:rFonts w:ascii="GHEA Grapalat" w:hAnsi="GHEA Grapalat"/>
          <w:b/>
          <w:sz w:val="20"/>
          <w:lang w:val="es-ES"/>
        </w:rPr>
        <w:t xml:space="preserve"> </w:t>
      </w:r>
      <w:r w:rsidRPr="0049186D">
        <w:rPr>
          <w:rFonts w:ascii="GHEA Grapalat" w:hAnsi="GHEA Grapalat" w:cs="Sylfaen"/>
          <w:b/>
          <w:sz w:val="20"/>
        </w:rPr>
        <w:t>ՊԱՀԱՆՋՆԵՐԸ</w:t>
      </w:r>
      <w:r w:rsidRPr="0049186D">
        <w:rPr>
          <w:rFonts w:ascii="GHEA Grapalat" w:hAnsi="GHEA Grapalat"/>
          <w:b/>
          <w:sz w:val="20"/>
          <w:lang w:val="es-ES"/>
        </w:rPr>
        <w:t xml:space="preserve">, </w:t>
      </w:r>
      <w:r w:rsidRPr="0049186D">
        <w:rPr>
          <w:rFonts w:ascii="GHEA Grapalat" w:hAnsi="GHEA Grapalat" w:cs="Sylfaen"/>
          <w:b/>
          <w:sz w:val="20"/>
        </w:rPr>
        <w:t>ՈՐԱԿԱՎՈՐՄԱՆ</w:t>
      </w:r>
      <w:r w:rsidRPr="0049186D">
        <w:rPr>
          <w:rFonts w:ascii="GHEA Grapalat" w:hAnsi="GHEA Grapalat"/>
          <w:b/>
          <w:sz w:val="20"/>
          <w:lang w:val="es-ES"/>
        </w:rPr>
        <w:t xml:space="preserve"> </w:t>
      </w:r>
      <w:r w:rsidRPr="0049186D">
        <w:rPr>
          <w:rFonts w:ascii="GHEA Grapalat" w:hAnsi="GHEA Grapalat" w:cs="Sylfaen"/>
          <w:b/>
          <w:sz w:val="20"/>
        </w:rPr>
        <w:t>ՉԱՓԱՆԻՇՆԵՐԸ</w:t>
      </w:r>
      <w:r w:rsidRPr="0049186D">
        <w:rPr>
          <w:rFonts w:ascii="GHEA Grapalat" w:hAnsi="GHEA Grapalat"/>
          <w:b/>
          <w:sz w:val="20"/>
          <w:lang w:val="es-ES"/>
        </w:rPr>
        <w:t xml:space="preserve">  ԵՎ </w:t>
      </w:r>
      <w:r w:rsidRPr="0049186D">
        <w:rPr>
          <w:rFonts w:ascii="GHEA Grapalat" w:hAnsi="GHEA Grapalat" w:cs="Sylfaen"/>
          <w:b/>
          <w:sz w:val="20"/>
        </w:rPr>
        <w:t>ԴՐԱՆՑ</w:t>
      </w:r>
      <w:r w:rsidRPr="0049186D">
        <w:rPr>
          <w:rFonts w:ascii="GHEA Grapalat" w:hAnsi="GHEA Grapalat"/>
          <w:b/>
          <w:sz w:val="20"/>
          <w:lang w:val="es-ES"/>
        </w:rPr>
        <w:t xml:space="preserve"> </w:t>
      </w:r>
      <w:r w:rsidRPr="0049186D">
        <w:rPr>
          <w:rFonts w:ascii="GHEA Grapalat" w:hAnsi="GHEA Grapalat" w:cs="Sylfaen"/>
          <w:b/>
          <w:sz w:val="20"/>
          <w:lang w:val="es-ES"/>
        </w:rPr>
        <w:t>Գ</w:t>
      </w:r>
      <w:r w:rsidRPr="0049186D">
        <w:rPr>
          <w:rFonts w:ascii="GHEA Grapalat" w:hAnsi="GHEA Grapalat" w:cs="Sylfaen"/>
          <w:b/>
          <w:sz w:val="20"/>
        </w:rPr>
        <w:t>ՆԱՀԱՏՄԱՆ</w:t>
      </w:r>
      <w:r w:rsidRPr="0049186D">
        <w:rPr>
          <w:rFonts w:ascii="GHEA Grapalat" w:hAnsi="GHEA Grapalat"/>
          <w:b/>
          <w:sz w:val="20"/>
          <w:lang w:val="es-ES"/>
        </w:rPr>
        <w:t xml:space="preserve"> </w:t>
      </w:r>
      <w:r w:rsidRPr="0049186D">
        <w:rPr>
          <w:rFonts w:ascii="GHEA Grapalat" w:hAnsi="GHEA Grapalat" w:cs="Sylfaen"/>
          <w:b/>
          <w:sz w:val="20"/>
        </w:rPr>
        <w:t>ԿԱՐ</w:t>
      </w:r>
      <w:r w:rsidRPr="0049186D">
        <w:rPr>
          <w:rFonts w:ascii="GHEA Grapalat" w:hAnsi="GHEA Grapalat" w:cs="Sylfaen"/>
          <w:b/>
          <w:sz w:val="20"/>
          <w:lang w:val="es-ES"/>
        </w:rPr>
        <w:t>Գ</w:t>
      </w:r>
      <w:r w:rsidRPr="0049186D">
        <w:rPr>
          <w:rFonts w:ascii="GHEA Grapalat" w:hAnsi="GHEA Grapalat" w:cs="Sylfaen"/>
          <w:b/>
          <w:sz w:val="20"/>
        </w:rPr>
        <w:t>Ը</w:t>
      </w:r>
      <w:r w:rsidRPr="0049186D">
        <w:rPr>
          <w:rFonts w:ascii="GHEA Grapalat" w:hAnsi="GHEA Grapalat"/>
          <w:b/>
          <w:sz w:val="20"/>
          <w:lang w:val="es-ES"/>
        </w:rPr>
        <w:t xml:space="preserve"> </w:t>
      </w:r>
    </w:p>
    <w:p w:rsidR="00740F20" w:rsidRPr="0049186D" w:rsidRDefault="00740F20" w:rsidP="00740F20">
      <w:pPr>
        <w:ind w:firstLine="567"/>
        <w:jc w:val="both"/>
        <w:rPr>
          <w:rFonts w:ascii="GHEA Grapalat" w:hAnsi="GHEA Grapalat"/>
          <w:lang w:val="es-ES"/>
        </w:rPr>
      </w:pPr>
    </w:p>
    <w:p w:rsidR="00740F20" w:rsidRPr="0049186D" w:rsidRDefault="00740F20" w:rsidP="00740F20">
      <w:pPr>
        <w:ind w:firstLine="567"/>
        <w:jc w:val="both"/>
        <w:rPr>
          <w:rFonts w:ascii="GHEA Grapalat" w:hAnsi="GHEA Grapalat" w:cs="Arial Armenian"/>
          <w:sz w:val="20"/>
          <w:lang w:val="es-ES"/>
        </w:rPr>
      </w:pPr>
      <w:r w:rsidRPr="0049186D">
        <w:rPr>
          <w:rFonts w:ascii="GHEA Grapalat" w:hAnsi="GHEA Grapalat" w:cs="Arial Armenian"/>
          <w:sz w:val="20"/>
          <w:lang w:val="es-ES"/>
        </w:rPr>
        <w:t xml:space="preserve">2.1 </w:t>
      </w:r>
      <w:r w:rsidRPr="0049186D">
        <w:rPr>
          <w:rFonts w:ascii="GHEA Grapalat" w:hAnsi="GHEA Grapalat" w:cs="Sylfaen"/>
          <w:sz w:val="20"/>
        </w:rPr>
        <w:t>Սույն</w:t>
      </w:r>
      <w:r w:rsidRPr="0049186D">
        <w:rPr>
          <w:rFonts w:ascii="GHEA Grapalat" w:hAnsi="GHEA Grapalat" w:cs="Arial Armenian"/>
          <w:sz w:val="20"/>
          <w:lang w:val="es-ES"/>
        </w:rPr>
        <w:t xml:space="preserve">  ընթացակարգին </w:t>
      </w:r>
      <w:r w:rsidRPr="0049186D">
        <w:rPr>
          <w:rFonts w:ascii="GHEA Grapalat" w:hAnsi="GHEA Grapalat" w:cs="Sylfaen"/>
          <w:sz w:val="20"/>
        </w:rPr>
        <w:t>մասնակցելու</w:t>
      </w:r>
      <w:r w:rsidRPr="0049186D">
        <w:rPr>
          <w:rFonts w:ascii="GHEA Grapalat" w:hAnsi="GHEA Grapalat" w:cs="Arial Armenian"/>
          <w:sz w:val="20"/>
          <w:lang w:val="es-ES"/>
        </w:rPr>
        <w:t xml:space="preserve"> </w:t>
      </w:r>
      <w:r w:rsidRPr="0049186D">
        <w:rPr>
          <w:rFonts w:ascii="GHEA Grapalat" w:hAnsi="GHEA Grapalat" w:cs="Sylfaen"/>
          <w:sz w:val="20"/>
        </w:rPr>
        <w:t>իրավունք</w:t>
      </w:r>
      <w:r w:rsidRPr="0049186D">
        <w:rPr>
          <w:rFonts w:ascii="GHEA Grapalat" w:hAnsi="GHEA Grapalat" w:cs="Arial Armenian"/>
          <w:sz w:val="20"/>
          <w:lang w:val="es-ES"/>
        </w:rPr>
        <w:t xml:space="preserve"> </w:t>
      </w:r>
      <w:r w:rsidRPr="0049186D">
        <w:rPr>
          <w:rFonts w:ascii="GHEA Grapalat" w:hAnsi="GHEA Grapalat" w:cs="Sylfaen"/>
          <w:sz w:val="20"/>
        </w:rPr>
        <w:t>չունեն</w:t>
      </w:r>
      <w:r w:rsidRPr="0049186D">
        <w:rPr>
          <w:rFonts w:ascii="GHEA Grapalat" w:hAnsi="GHEA Grapalat" w:cs="Arial Armenian"/>
          <w:sz w:val="20"/>
          <w:lang w:val="es-ES"/>
        </w:rPr>
        <w:t xml:space="preserve"> </w:t>
      </w:r>
      <w:r w:rsidRPr="0049186D">
        <w:rPr>
          <w:rFonts w:ascii="GHEA Grapalat" w:hAnsi="GHEA Grapalat" w:cs="Sylfaen"/>
          <w:sz w:val="20"/>
        </w:rPr>
        <w:t>անձինք</w:t>
      </w:r>
      <w:r w:rsidRPr="0049186D">
        <w:rPr>
          <w:rFonts w:ascii="GHEA Grapalat" w:hAnsi="GHEA Grapalat" w:cs="Sylfaen"/>
          <w:sz w:val="20"/>
          <w:lang w:val="es-ES"/>
        </w:rPr>
        <w:t>.</w:t>
      </w:r>
    </w:p>
    <w:p w:rsidR="00740F20" w:rsidRPr="0049186D" w:rsidRDefault="00740F20" w:rsidP="00740F20">
      <w:pPr>
        <w:ind w:firstLine="720"/>
        <w:jc w:val="both"/>
        <w:rPr>
          <w:rFonts w:ascii="GHEA Grapalat" w:hAnsi="GHEA Grapalat"/>
          <w:sz w:val="20"/>
          <w:szCs w:val="20"/>
          <w:lang w:val="es-ES"/>
        </w:rPr>
      </w:pPr>
      <w:r w:rsidRPr="0049186D">
        <w:rPr>
          <w:rFonts w:ascii="GHEA Grapalat" w:hAnsi="GHEA Grapalat"/>
          <w:sz w:val="20"/>
          <w:szCs w:val="20"/>
          <w:lang w:val="es-ES"/>
        </w:rPr>
        <w:t xml:space="preserve">1)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դատական</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ճանաչվել</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սնանկ</w:t>
      </w:r>
      <w:r w:rsidRPr="0049186D">
        <w:rPr>
          <w:rFonts w:ascii="GHEA Grapalat" w:hAnsi="GHEA Grapalat"/>
          <w:sz w:val="20"/>
          <w:szCs w:val="20"/>
          <w:lang w:val="es-ES"/>
        </w:rPr>
        <w:t xml:space="preserve">. </w:t>
      </w:r>
    </w:p>
    <w:p w:rsidR="00740F20" w:rsidRPr="0049186D" w:rsidRDefault="00740F20" w:rsidP="00740F20">
      <w:pPr>
        <w:tabs>
          <w:tab w:val="left" w:pos="7200"/>
        </w:tabs>
        <w:ind w:firstLine="720"/>
        <w:jc w:val="both"/>
        <w:rPr>
          <w:rFonts w:ascii="GHEA Grapalat" w:hAnsi="GHEA Grapalat"/>
          <w:sz w:val="20"/>
          <w:szCs w:val="20"/>
          <w:lang w:val="es-ES"/>
        </w:rPr>
      </w:pPr>
      <w:r w:rsidRPr="0049186D">
        <w:rPr>
          <w:rFonts w:ascii="GHEA Grapalat" w:hAnsi="GHEA Grapalat"/>
          <w:sz w:val="20"/>
          <w:szCs w:val="20"/>
          <w:lang w:val="es-ES"/>
        </w:rPr>
        <w:t xml:space="preserve">2)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sz w:val="20"/>
          <w:szCs w:val="20"/>
        </w:rPr>
        <w:t>հարկային</w:t>
      </w:r>
      <w:r w:rsidRPr="0049186D">
        <w:rPr>
          <w:rFonts w:ascii="GHEA Grapalat" w:hAnsi="GHEA Grapalat"/>
          <w:sz w:val="20"/>
          <w:szCs w:val="20"/>
          <w:lang w:val="es-ES"/>
        </w:rPr>
        <w:t xml:space="preserve"> </w:t>
      </w:r>
      <w:r w:rsidRPr="0049186D">
        <w:rPr>
          <w:rFonts w:ascii="GHEA Grapalat" w:hAnsi="GHEA Grapalat"/>
          <w:sz w:val="20"/>
          <w:szCs w:val="20"/>
        </w:rPr>
        <w:t>մարմնի</w:t>
      </w:r>
      <w:r w:rsidRPr="0049186D">
        <w:rPr>
          <w:rFonts w:ascii="GHEA Grapalat" w:hAnsi="GHEA Grapalat"/>
          <w:sz w:val="20"/>
          <w:szCs w:val="20"/>
          <w:lang w:val="es-ES"/>
        </w:rPr>
        <w:t xml:space="preserve"> </w:t>
      </w:r>
      <w:r w:rsidRPr="0049186D">
        <w:rPr>
          <w:rFonts w:ascii="GHEA Grapalat" w:hAnsi="GHEA Grapalat"/>
          <w:sz w:val="20"/>
          <w:szCs w:val="20"/>
        </w:rPr>
        <w:t>կողմից</w:t>
      </w:r>
      <w:r w:rsidRPr="0049186D">
        <w:rPr>
          <w:rFonts w:ascii="GHEA Grapalat" w:hAnsi="GHEA Grapalat"/>
          <w:sz w:val="20"/>
          <w:szCs w:val="20"/>
          <w:lang w:val="es-ES"/>
        </w:rPr>
        <w:t xml:space="preserve"> </w:t>
      </w:r>
      <w:r w:rsidRPr="0049186D">
        <w:rPr>
          <w:rFonts w:ascii="GHEA Grapalat" w:hAnsi="GHEA Grapalat"/>
          <w:sz w:val="20"/>
          <w:szCs w:val="20"/>
        </w:rPr>
        <w:t>վերահսկվող</w:t>
      </w:r>
      <w:r w:rsidRPr="0049186D">
        <w:rPr>
          <w:rFonts w:ascii="GHEA Grapalat" w:hAnsi="GHEA Grapalat"/>
          <w:sz w:val="20"/>
          <w:szCs w:val="20"/>
          <w:lang w:val="es-ES"/>
        </w:rPr>
        <w:t xml:space="preserve"> </w:t>
      </w:r>
      <w:r w:rsidRPr="0049186D">
        <w:rPr>
          <w:rFonts w:ascii="GHEA Grapalat" w:hAnsi="GHEA Grapalat"/>
          <w:sz w:val="20"/>
          <w:szCs w:val="20"/>
        </w:rPr>
        <w:t>եկամուտների</w:t>
      </w:r>
      <w:r w:rsidRPr="0049186D">
        <w:rPr>
          <w:rFonts w:ascii="GHEA Grapalat" w:hAnsi="GHEA Grapalat"/>
          <w:sz w:val="20"/>
          <w:szCs w:val="20"/>
          <w:lang w:val="es-ES"/>
        </w:rPr>
        <w:t xml:space="preserve"> </w:t>
      </w:r>
      <w:r w:rsidRPr="0049186D">
        <w:rPr>
          <w:rFonts w:ascii="GHEA Grapalat" w:hAnsi="GHEA Grapalat"/>
          <w:sz w:val="20"/>
          <w:szCs w:val="20"/>
        </w:rPr>
        <w:t>գծով</w:t>
      </w:r>
      <w:r w:rsidRPr="0049186D">
        <w:rPr>
          <w:rFonts w:ascii="GHEA Grapalat" w:hAnsi="GHEA Grapalat"/>
          <w:sz w:val="20"/>
          <w:szCs w:val="20"/>
          <w:lang w:val="es-ES"/>
        </w:rPr>
        <w:t xml:space="preserve"> </w:t>
      </w:r>
      <w:r w:rsidRPr="0049186D">
        <w:rPr>
          <w:rFonts w:ascii="GHEA Grapalat" w:hAnsi="GHEA Grapalat" w:cs="Sylfaen"/>
          <w:sz w:val="20"/>
          <w:szCs w:val="20"/>
        </w:rPr>
        <w:t>ունեն</w:t>
      </w:r>
      <w:r w:rsidRPr="0049186D">
        <w:rPr>
          <w:rFonts w:ascii="GHEA Grapalat" w:hAnsi="GHEA Grapalat"/>
          <w:sz w:val="20"/>
          <w:szCs w:val="20"/>
          <w:lang w:val="es-ES"/>
        </w:rPr>
        <w:t xml:space="preserve"> </w:t>
      </w:r>
      <w:r w:rsidRPr="0049186D">
        <w:rPr>
          <w:rFonts w:ascii="GHEA Grapalat" w:hAnsi="GHEA Grapalat" w:cs="Sylfaen"/>
          <w:sz w:val="20"/>
          <w:szCs w:val="20"/>
        </w:rPr>
        <w:t>իրենց</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գնային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առաջարկի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es-ES"/>
        </w:rPr>
        <w:t xml:space="preserve"> </w:t>
      </w:r>
      <w:r w:rsidRPr="0049186D">
        <w:rPr>
          <w:rFonts w:ascii="GHEA Grapalat" w:hAnsi="GHEA Grapalat" w:cs="Sylfaen"/>
          <w:sz w:val="20"/>
          <w:szCs w:val="20"/>
        </w:rPr>
        <w:t>մեկ</w:t>
      </w:r>
      <w:r w:rsidRPr="0049186D">
        <w:rPr>
          <w:rFonts w:ascii="GHEA Grapalat" w:hAnsi="GHEA Grapalat" w:cs="Sylfaen"/>
          <w:sz w:val="20"/>
          <w:szCs w:val="20"/>
          <w:lang w:val="es-ES"/>
        </w:rPr>
        <w:t xml:space="preserve"> </w:t>
      </w:r>
      <w:r w:rsidRPr="0049186D">
        <w:rPr>
          <w:rFonts w:ascii="GHEA Grapalat" w:hAnsi="GHEA Grapalat" w:cs="Sylfaen"/>
          <w:sz w:val="20"/>
          <w:szCs w:val="20"/>
        </w:rPr>
        <w:t>տոկոսը</w:t>
      </w:r>
      <w:r w:rsidRPr="0049186D">
        <w:rPr>
          <w:rFonts w:ascii="GHEA Grapalat" w:hAnsi="GHEA Grapalat" w:cs="Sylfaen"/>
          <w:sz w:val="20"/>
          <w:szCs w:val="20"/>
          <w:lang w:val="es-ES"/>
        </w:rPr>
        <w:t xml:space="preserve">, </w:t>
      </w:r>
      <w:r w:rsidRPr="0049186D">
        <w:rPr>
          <w:rFonts w:ascii="GHEA Grapalat" w:hAnsi="GHEA Grapalat" w:cs="Sylfaen"/>
          <w:sz w:val="20"/>
          <w:szCs w:val="20"/>
        </w:rPr>
        <w:t>բայց</w:t>
      </w:r>
      <w:r w:rsidRPr="0049186D">
        <w:rPr>
          <w:rFonts w:ascii="GHEA Grapalat" w:hAnsi="GHEA Grapalat" w:cs="Sylfaen"/>
          <w:sz w:val="20"/>
          <w:szCs w:val="20"/>
          <w:lang w:val="es-ES"/>
        </w:rPr>
        <w:t xml:space="preserve"> </w:t>
      </w:r>
      <w:r w:rsidRPr="0049186D">
        <w:rPr>
          <w:rFonts w:ascii="GHEA Grapalat" w:hAnsi="GHEA Grapalat" w:cs="Sylfaen"/>
          <w:sz w:val="20"/>
          <w:szCs w:val="20"/>
        </w:rPr>
        <w:t>ոչ</w:t>
      </w:r>
      <w:r w:rsidRPr="0049186D">
        <w:rPr>
          <w:rFonts w:ascii="GHEA Grapalat" w:hAnsi="GHEA Grapalat" w:cs="Sylfaen"/>
          <w:sz w:val="20"/>
          <w:szCs w:val="20"/>
          <w:lang w:val="es-ES"/>
        </w:rPr>
        <w:t xml:space="preserve"> </w:t>
      </w:r>
      <w:r w:rsidRPr="0049186D">
        <w:rPr>
          <w:rFonts w:ascii="GHEA Grapalat" w:hAnsi="GHEA Grapalat" w:cs="Sylfaen"/>
          <w:sz w:val="20"/>
          <w:szCs w:val="20"/>
        </w:rPr>
        <w:t>ավելի</w:t>
      </w:r>
      <w:r w:rsidRPr="0049186D">
        <w:rPr>
          <w:rFonts w:ascii="GHEA Grapalat" w:hAnsi="GHEA Grapalat" w:cs="Sylfaen"/>
          <w:sz w:val="20"/>
          <w:szCs w:val="20"/>
          <w:lang w:val="es-ES"/>
        </w:rPr>
        <w:t xml:space="preserve">, </w:t>
      </w:r>
      <w:r w:rsidRPr="0049186D">
        <w:rPr>
          <w:rFonts w:ascii="GHEA Grapalat" w:hAnsi="GHEA Grapalat" w:cs="Sylfaen"/>
          <w:sz w:val="20"/>
          <w:szCs w:val="20"/>
        </w:rPr>
        <w:t>քան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հիսուն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հազար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Հայաստանի</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Հանրապետության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դրամը</w:t>
      </w:r>
      <w:r w:rsidRPr="0049186D">
        <w:rPr>
          <w:rFonts w:ascii="GHEA Grapalat" w:hAnsi="GHEA Grapalat" w:cs="Sylfaen"/>
          <w:sz w:val="20"/>
          <w:szCs w:val="20"/>
          <w:lang w:val="es-ES"/>
        </w:rPr>
        <w:t xml:space="preserve"> </w:t>
      </w:r>
      <w:r w:rsidRPr="0049186D">
        <w:rPr>
          <w:rFonts w:ascii="GHEA Grapalat" w:hAnsi="GHEA Grapalat"/>
          <w:sz w:val="20"/>
          <w:szCs w:val="20"/>
        </w:rPr>
        <w:t>գերազանցող</w:t>
      </w:r>
      <w:r w:rsidRPr="0049186D">
        <w:rPr>
          <w:rFonts w:ascii="GHEA Grapalat" w:hAnsi="GHEA Grapalat"/>
          <w:sz w:val="20"/>
          <w:szCs w:val="20"/>
          <w:lang w:val="es-ES"/>
        </w:rPr>
        <w:t xml:space="preserve"> </w:t>
      </w:r>
      <w:r w:rsidRPr="0049186D">
        <w:rPr>
          <w:rFonts w:ascii="GHEA Grapalat" w:hAnsi="GHEA Grapalat"/>
          <w:sz w:val="20"/>
          <w:szCs w:val="20"/>
        </w:rPr>
        <w:t>ժամկետանց</w:t>
      </w:r>
      <w:r w:rsidRPr="0049186D">
        <w:rPr>
          <w:rFonts w:ascii="GHEA Grapalat" w:hAnsi="GHEA Grapalat"/>
          <w:sz w:val="20"/>
          <w:szCs w:val="20"/>
          <w:lang w:val="es-ES"/>
        </w:rPr>
        <w:t xml:space="preserve"> </w:t>
      </w:r>
      <w:r w:rsidRPr="0049186D">
        <w:rPr>
          <w:rFonts w:ascii="GHEA Grapalat" w:hAnsi="GHEA Grapalat"/>
          <w:sz w:val="20"/>
          <w:szCs w:val="20"/>
        </w:rPr>
        <w:t>պարտավորություններ</w:t>
      </w:r>
      <w:r w:rsidRPr="0049186D">
        <w:rPr>
          <w:rFonts w:ascii="GHEA Grapalat" w:hAnsi="GHEA Grapalat"/>
          <w:sz w:val="20"/>
          <w:szCs w:val="20"/>
          <w:lang w:val="es-ES"/>
        </w:rPr>
        <w:t>.</w:t>
      </w:r>
    </w:p>
    <w:p w:rsidR="00740F20" w:rsidRPr="0049186D" w:rsidRDefault="00740F20" w:rsidP="00740F20">
      <w:pPr>
        <w:ind w:firstLine="720"/>
        <w:jc w:val="both"/>
        <w:rPr>
          <w:rFonts w:ascii="GHEA Grapalat" w:hAnsi="GHEA Grapalat"/>
          <w:sz w:val="20"/>
          <w:szCs w:val="20"/>
          <w:lang w:val="es-ES"/>
        </w:rPr>
      </w:pPr>
      <w:r w:rsidRPr="0049186D">
        <w:rPr>
          <w:rFonts w:ascii="GHEA Grapalat" w:hAnsi="GHEA Grapalat"/>
          <w:sz w:val="20"/>
          <w:szCs w:val="20"/>
          <w:lang w:val="es-ES"/>
        </w:rPr>
        <w:t xml:space="preserve">3)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cs="Sylfaen"/>
          <w:sz w:val="20"/>
          <w:szCs w:val="20"/>
        </w:rPr>
        <w:t>գործադիր</w:t>
      </w:r>
      <w:r w:rsidRPr="0049186D">
        <w:rPr>
          <w:rFonts w:ascii="GHEA Grapalat" w:hAnsi="GHEA Grapalat"/>
          <w:sz w:val="20"/>
          <w:szCs w:val="20"/>
          <w:lang w:val="es-ES"/>
        </w:rPr>
        <w:t xml:space="preserve"> </w:t>
      </w:r>
      <w:r w:rsidRPr="0049186D">
        <w:rPr>
          <w:rFonts w:ascii="GHEA Grapalat" w:hAnsi="GHEA Grapalat" w:cs="Sylfaen"/>
          <w:sz w:val="20"/>
          <w:szCs w:val="20"/>
        </w:rPr>
        <w:t>մարմնի</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ներկայացուցիչը</w:t>
      </w:r>
      <w:r w:rsidRPr="0049186D">
        <w:rPr>
          <w:rFonts w:ascii="GHEA Grapalat" w:hAnsi="GHEA Grapalat"/>
          <w:sz w:val="20"/>
          <w:szCs w:val="20"/>
          <w:lang w:val="es-ES"/>
        </w:rPr>
        <w:t xml:space="preserve"> </w:t>
      </w:r>
      <w:r w:rsidRPr="0049186D">
        <w:rPr>
          <w:rFonts w:ascii="GHEA Grapalat" w:hAnsi="GHEA Grapalat" w:cs="Sylfaen"/>
          <w:sz w:val="20"/>
          <w:szCs w:val="20"/>
        </w:rPr>
        <w:t>հայտը</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cs="Sylfaen"/>
          <w:sz w:val="20"/>
          <w:szCs w:val="20"/>
        </w:rPr>
        <w:t>օրվան</w:t>
      </w:r>
      <w:r w:rsidRPr="0049186D">
        <w:rPr>
          <w:rFonts w:ascii="GHEA Grapalat" w:hAnsi="GHEA Grapalat"/>
          <w:sz w:val="20"/>
          <w:szCs w:val="20"/>
          <w:lang w:val="es-ES"/>
        </w:rPr>
        <w:t xml:space="preserve"> </w:t>
      </w:r>
      <w:r w:rsidRPr="0049186D">
        <w:rPr>
          <w:rFonts w:ascii="GHEA Grapalat" w:hAnsi="GHEA Grapalat" w:cs="Sylfaen"/>
          <w:sz w:val="20"/>
          <w:szCs w:val="20"/>
        </w:rPr>
        <w:t>նախորդող</w:t>
      </w:r>
      <w:r w:rsidRPr="0049186D">
        <w:rPr>
          <w:rFonts w:ascii="GHEA Grapalat" w:hAnsi="GHEA Grapalat"/>
          <w:sz w:val="20"/>
          <w:szCs w:val="20"/>
          <w:lang w:val="es-ES"/>
        </w:rPr>
        <w:t xml:space="preserve"> </w:t>
      </w:r>
      <w:r w:rsidRPr="0049186D">
        <w:rPr>
          <w:rFonts w:ascii="GHEA Grapalat" w:hAnsi="GHEA Grapalat" w:cs="Sylfaen"/>
          <w:sz w:val="20"/>
          <w:szCs w:val="20"/>
        </w:rPr>
        <w:t>երեք</w:t>
      </w:r>
      <w:r w:rsidRPr="0049186D">
        <w:rPr>
          <w:rFonts w:ascii="GHEA Grapalat" w:hAnsi="GHEA Grapalat"/>
          <w:sz w:val="20"/>
          <w:szCs w:val="20"/>
          <w:lang w:val="es-ES"/>
        </w:rPr>
        <w:t xml:space="preserve"> </w:t>
      </w:r>
      <w:r w:rsidRPr="0049186D">
        <w:rPr>
          <w:rFonts w:ascii="GHEA Grapalat" w:hAnsi="GHEA Grapalat" w:cs="Sylfaen"/>
          <w:sz w:val="20"/>
          <w:szCs w:val="20"/>
        </w:rPr>
        <w:t>տարիների</w:t>
      </w:r>
      <w:r w:rsidRPr="0049186D">
        <w:rPr>
          <w:rFonts w:ascii="GHEA Grapalat" w:hAnsi="GHEA Grapalat"/>
          <w:sz w:val="20"/>
          <w:szCs w:val="20"/>
          <w:lang w:val="es-ES"/>
        </w:rPr>
        <w:t xml:space="preserve"> </w:t>
      </w:r>
      <w:r w:rsidRPr="0049186D">
        <w:rPr>
          <w:rFonts w:ascii="GHEA Grapalat" w:hAnsi="GHEA Grapalat" w:cs="Sylfaen"/>
          <w:sz w:val="20"/>
          <w:szCs w:val="20"/>
        </w:rPr>
        <w:t>ընթացքում</w:t>
      </w:r>
      <w:r w:rsidRPr="0049186D">
        <w:rPr>
          <w:rFonts w:ascii="GHEA Grapalat" w:hAnsi="GHEA Grapalat"/>
          <w:sz w:val="20"/>
          <w:szCs w:val="20"/>
          <w:lang w:val="es-ES"/>
        </w:rPr>
        <w:t xml:space="preserve"> </w:t>
      </w:r>
      <w:r w:rsidRPr="0049186D">
        <w:rPr>
          <w:rFonts w:ascii="GHEA Grapalat" w:hAnsi="GHEA Grapalat" w:cs="Sylfaen"/>
          <w:sz w:val="20"/>
          <w:szCs w:val="20"/>
        </w:rPr>
        <w:t>դատապարտված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cs="Sylfaen"/>
          <w:sz w:val="20"/>
          <w:szCs w:val="20"/>
        </w:rPr>
        <w:t>եղել</w:t>
      </w:r>
      <w:r w:rsidRPr="0049186D">
        <w:rPr>
          <w:rFonts w:ascii="GHEA Grapalat" w:hAnsi="GHEA Grapalat"/>
          <w:sz w:val="20"/>
          <w:szCs w:val="20"/>
          <w:lang w:val="es-ES"/>
        </w:rPr>
        <w:t xml:space="preserve"> </w:t>
      </w:r>
      <w:r w:rsidRPr="0049186D">
        <w:rPr>
          <w:rFonts w:ascii="GHEA Grapalat" w:hAnsi="GHEA Grapalat"/>
          <w:sz w:val="20"/>
          <w:szCs w:val="20"/>
        </w:rPr>
        <w:t>ահաբեկչության</w:t>
      </w:r>
      <w:r w:rsidRPr="0049186D">
        <w:rPr>
          <w:rFonts w:ascii="GHEA Grapalat" w:hAnsi="GHEA Grapalat"/>
          <w:sz w:val="20"/>
          <w:szCs w:val="20"/>
          <w:lang w:val="es-ES"/>
        </w:rPr>
        <w:t xml:space="preserve"> </w:t>
      </w:r>
      <w:r w:rsidRPr="0049186D">
        <w:rPr>
          <w:rFonts w:ascii="GHEA Grapalat" w:hAnsi="GHEA Grapalat"/>
          <w:sz w:val="20"/>
          <w:szCs w:val="20"/>
        </w:rPr>
        <w:t>ֆինանսավորման</w:t>
      </w:r>
      <w:r w:rsidRPr="0049186D">
        <w:rPr>
          <w:rFonts w:ascii="GHEA Grapalat" w:hAnsi="GHEA Grapalat"/>
          <w:sz w:val="20"/>
          <w:szCs w:val="20"/>
          <w:lang w:val="es-ES"/>
        </w:rPr>
        <w:t xml:space="preserve">, </w:t>
      </w:r>
      <w:r w:rsidRPr="0049186D">
        <w:rPr>
          <w:rFonts w:ascii="GHEA Grapalat" w:hAnsi="GHEA Grapalat"/>
          <w:sz w:val="20"/>
          <w:szCs w:val="20"/>
        </w:rPr>
        <w:t>երեխայի</w:t>
      </w:r>
      <w:r w:rsidRPr="0049186D">
        <w:rPr>
          <w:rFonts w:ascii="GHEA Grapalat" w:hAnsi="GHEA Grapalat"/>
          <w:sz w:val="20"/>
          <w:szCs w:val="20"/>
          <w:lang w:val="es-ES"/>
        </w:rPr>
        <w:t xml:space="preserve"> </w:t>
      </w:r>
      <w:r w:rsidRPr="0049186D">
        <w:rPr>
          <w:rFonts w:ascii="GHEA Grapalat" w:hAnsi="GHEA Grapalat"/>
          <w:sz w:val="20"/>
          <w:szCs w:val="20"/>
        </w:rPr>
        <w:t>շահագործման</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մարդկային</w:t>
      </w:r>
      <w:r w:rsidRPr="0049186D">
        <w:rPr>
          <w:rFonts w:ascii="GHEA Grapalat" w:hAnsi="GHEA Grapalat"/>
          <w:sz w:val="20"/>
          <w:szCs w:val="20"/>
          <w:lang w:val="es-ES"/>
        </w:rPr>
        <w:t xml:space="preserve"> </w:t>
      </w:r>
      <w:r w:rsidRPr="0049186D">
        <w:rPr>
          <w:rFonts w:ascii="GHEA Grapalat" w:hAnsi="GHEA Grapalat"/>
          <w:sz w:val="20"/>
          <w:szCs w:val="20"/>
        </w:rPr>
        <w:t>թրաֆիքինգ</w:t>
      </w:r>
      <w:r w:rsidRPr="0049186D">
        <w:rPr>
          <w:rFonts w:ascii="GHEA Grapalat" w:hAnsi="GHEA Grapalat"/>
          <w:sz w:val="20"/>
          <w:szCs w:val="20"/>
          <w:lang w:val="es-ES"/>
        </w:rPr>
        <w:t xml:space="preserve"> </w:t>
      </w:r>
      <w:r w:rsidRPr="0049186D">
        <w:rPr>
          <w:rFonts w:ascii="GHEA Grapalat" w:hAnsi="GHEA Grapalat"/>
          <w:sz w:val="20"/>
          <w:szCs w:val="20"/>
        </w:rPr>
        <w:t>ներառող</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հանցագործության</w:t>
      </w:r>
      <w:r w:rsidRPr="0049186D">
        <w:rPr>
          <w:rFonts w:ascii="GHEA Grapalat" w:hAnsi="GHEA Grapalat"/>
          <w:sz w:val="20"/>
          <w:szCs w:val="20"/>
          <w:lang w:val="es-ES"/>
        </w:rPr>
        <w:t xml:space="preserve">, </w:t>
      </w:r>
      <w:r w:rsidRPr="0049186D">
        <w:rPr>
          <w:rFonts w:ascii="GHEA Grapalat" w:hAnsi="GHEA Grapalat" w:cs="Sylfaen"/>
          <w:sz w:val="20"/>
          <w:szCs w:val="20"/>
        </w:rPr>
        <w:t>հանցավոր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համագործակցություն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ստեղծելու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կաշառք</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ստանալու</w:t>
      </w:r>
      <w:r w:rsidRPr="0049186D">
        <w:rPr>
          <w:rFonts w:ascii="GHEA Grapalat" w:hAnsi="GHEA Grapalat"/>
          <w:sz w:val="20"/>
          <w:szCs w:val="20"/>
          <w:lang w:val="es-ES"/>
        </w:rPr>
        <w:t xml:space="preserve">, </w:t>
      </w:r>
      <w:r w:rsidRPr="0049186D">
        <w:rPr>
          <w:rFonts w:ascii="GHEA Grapalat" w:hAnsi="GHEA Grapalat"/>
          <w:sz w:val="20"/>
          <w:szCs w:val="20"/>
        </w:rPr>
        <w:t>կաշառք</w:t>
      </w:r>
      <w:r w:rsidRPr="0049186D">
        <w:rPr>
          <w:rFonts w:ascii="GHEA Grapalat" w:hAnsi="GHEA Grapalat"/>
          <w:sz w:val="20"/>
          <w:szCs w:val="20"/>
          <w:lang w:val="es-ES"/>
        </w:rPr>
        <w:t xml:space="preserve"> </w:t>
      </w:r>
      <w:r w:rsidRPr="0049186D">
        <w:rPr>
          <w:rFonts w:ascii="GHEA Grapalat" w:hAnsi="GHEA Grapalat"/>
          <w:sz w:val="20"/>
          <w:szCs w:val="20"/>
        </w:rPr>
        <w:t>տալու</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կաշառքի</w:t>
      </w:r>
      <w:r w:rsidRPr="0049186D">
        <w:rPr>
          <w:rFonts w:ascii="GHEA Grapalat" w:hAnsi="GHEA Grapalat"/>
          <w:sz w:val="20"/>
          <w:szCs w:val="20"/>
          <w:lang w:val="es-ES"/>
        </w:rPr>
        <w:t xml:space="preserve"> </w:t>
      </w:r>
      <w:r w:rsidRPr="0049186D">
        <w:rPr>
          <w:rFonts w:ascii="GHEA Grapalat" w:hAnsi="GHEA Grapalat"/>
          <w:sz w:val="20"/>
          <w:szCs w:val="20"/>
        </w:rPr>
        <w:t>միջնորդության</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նախատեսված</w:t>
      </w:r>
      <w:r w:rsidRPr="0049186D">
        <w:rPr>
          <w:rFonts w:ascii="GHEA Grapalat" w:hAnsi="GHEA Grapalat"/>
          <w:sz w:val="20"/>
          <w:szCs w:val="20"/>
          <w:lang w:val="es-ES"/>
        </w:rPr>
        <w:t xml:space="preserve"> </w:t>
      </w:r>
      <w:r w:rsidRPr="0049186D">
        <w:rPr>
          <w:rFonts w:ascii="GHEA Grapalat" w:hAnsi="GHEA Grapalat"/>
          <w:sz w:val="20"/>
          <w:szCs w:val="20"/>
        </w:rPr>
        <w:t>տնտեսական</w:t>
      </w:r>
      <w:r w:rsidRPr="0049186D">
        <w:rPr>
          <w:rFonts w:ascii="GHEA Grapalat" w:hAnsi="GHEA Grapalat"/>
          <w:sz w:val="20"/>
          <w:szCs w:val="20"/>
          <w:lang w:val="es-ES"/>
        </w:rPr>
        <w:t xml:space="preserve"> </w:t>
      </w:r>
      <w:r w:rsidRPr="0049186D">
        <w:rPr>
          <w:rFonts w:ascii="GHEA Grapalat" w:hAnsi="GHEA Grapalat"/>
          <w:sz w:val="20"/>
          <w:szCs w:val="20"/>
        </w:rPr>
        <w:t>գործունեության</w:t>
      </w:r>
      <w:r w:rsidRPr="0049186D">
        <w:rPr>
          <w:rFonts w:ascii="GHEA Grapalat" w:hAnsi="GHEA Grapalat"/>
          <w:sz w:val="20"/>
          <w:szCs w:val="20"/>
          <w:lang w:val="es-ES"/>
        </w:rPr>
        <w:t xml:space="preserve"> </w:t>
      </w:r>
      <w:r w:rsidRPr="0049186D">
        <w:rPr>
          <w:rFonts w:ascii="GHEA Grapalat" w:hAnsi="GHEA Grapalat"/>
          <w:sz w:val="20"/>
          <w:szCs w:val="20"/>
        </w:rPr>
        <w:t>դեմ</w:t>
      </w:r>
      <w:r w:rsidRPr="0049186D">
        <w:rPr>
          <w:rFonts w:ascii="GHEA Grapalat" w:hAnsi="GHEA Grapalat"/>
          <w:sz w:val="20"/>
          <w:szCs w:val="20"/>
          <w:lang w:val="es-ES"/>
        </w:rPr>
        <w:t xml:space="preserve"> </w:t>
      </w:r>
      <w:r w:rsidRPr="0049186D">
        <w:rPr>
          <w:rFonts w:ascii="GHEA Grapalat" w:hAnsi="GHEA Grapalat"/>
          <w:sz w:val="20"/>
          <w:szCs w:val="20"/>
        </w:rPr>
        <w:t>ուղղված</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հանցագործությունների</w:t>
      </w:r>
      <w:r w:rsidRPr="0049186D">
        <w:rPr>
          <w:rFonts w:ascii="GHEA Grapalat" w:hAnsi="GHEA Grapalat"/>
          <w:sz w:val="20"/>
          <w:szCs w:val="20"/>
          <w:lang w:val="es-ES"/>
        </w:rPr>
        <w:t xml:space="preserve"> </w:t>
      </w:r>
      <w:r w:rsidRPr="0049186D">
        <w:rPr>
          <w:rFonts w:ascii="GHEA Grapalat" w:hAnsi="GHEA Grapalat"/>
          <w:sz w:val="20"/>
          <w:szCs w:val="20"/>
        </w:rPr>
        <w:t>համար</w:t>
      </w:r>
      <w:r w:rsidRPr="0049186D">
        <w:rPr>
          <w:rFonts w:ascii="GHEA Grapalat" w:hAnsi="GHEA Grapalat"/>
          <w:sz w:val="20"/>
          <w:szCs w:val="20"/>
          <w:lang w:val="es-ES"/>
        </w:rPr>
        <w:t>,</w:t>
      </w:r>
      <w:r w:rsidRPr="0049186D">
        <w:rPr>
          <w:rFonts w:ascii="GHEA Grapalat" w:hAnsi="GHEA Grapalat" w:cs="Sylfaen"/>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այն</w:t>
      </w:r>
      <w:r w:rsidRPr="0049186D">
        <w:rPr>
          <w:rFonts w:ascii="GHEA Grapalat" w:hAnsi="GHEA Grapalat"/>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sz w:val="20"/>
          <w:szCs w:val="20"/>
          <w:lang w:val="es-ES"/>
        </w:rPr>
        <w:t xml:space="preserve">, </w:t>
      </w:r>
      <w:r w:rsidRPr="0049186D">
        <w:rPr>
          <w:rFonts w:ascii="GHEA Grapalat" w:hAnsi="GHEA Grapalat" w:cs="Sylfaen"/>
          <w:sz w:val="20"/>
          <w:szCs w:val="20"/>
        </w:rPr>
        <w:t>երբ</w:t>
      </w:r>
      <w:r w:rsidRPr="0049186D">
        <w:rPr>
          <w:rFonts w:ascii="GHEA Grapalat" w:hAnsi="GHEA Grapalat"/>
          <w:sz w:val="20"/>
          <w:szCs w:val="20"/>
          <w:lang w:val="es-ES"/>
        </w:rPr>
        <w:t xml:space="preserve"> </w:t>
      </w:r>
      <w:r w:rsidRPr="0049186D">
        <w:rPr>
          <w:rFonts w:ascii="GHEA Grapalat" w:hAnsi="GHEA Grapalat" w:cs="Sylfaen"/>
          <w:sz w:val="20"/>
          <w:szCs w:val="20"/>
        </w:rPr>
        <w:t>դատվածությունը</w:t>
      </w:r>
      <w:r w:rsidRPr="0049186D">
        <w:rPr>
          <w:rFonts w:ascii="GHEA Grapalat" w:hAnsi="GHEA Grapalat"/>
          <w:sz w:val="20"/>
          <w:szCs w:val="20"/>
          <w:lang w:val="es-ES"/>
        </w:rPr>
        <w:t xml:space="preserve"> </w:t>
      </w:r>
      <w:r w:rsidRPr="0049186D">
        <w:rPr>
          <w:rFonts w:ascii="GHEA Grapalat" w:hAnsi="GHEA Grapalat" w:cs="Sylfaen"/>
          <w:sz w:val="20"/>
          <w:szCs w:val="20"/>
        </w:rPr>
        <w:t>օրենքով</w:t>
      </w:r>
      <w:r w:rsidRPr="0049186D">
        <w:rPr>
          <w:rFonts w:ascii="GHEA Grapalat" w:hAnsi="GHEA Grapalat"/>
          <w:sz w:val="20"/>
          <w:szCs w:val="20"/>
          <w:lang w:val="es-ES"/>
        </w:rPr>
        <w:t xml:space="preserve"> </w:t>
      </w:r>
      <w:r w:rsidRPr="0049186D">
        <w:rPr>
          <w:rFonts w:ascii="GHEA Grapalat" w:hAnsi="GHEA Grapalat" w:cs="Sylfaen"/>
          <w:sz w:val="20"/>
          <w:szCs w:val="20"/>
        </w:rPr>
        <w:t>սահմանված</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հանված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մարված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p>
    <w:p w:rsidR="00740F20" w:rsidRPr="0049186D" w:rsidRDefault="00740F20" w:rsidP="00740F20">
      <w:pPr>
        <w:ind w:firstLine="720"/>
        <w:jc w:val="both"/>
        <w:rPr>
          <w:rFonts w:ascii="GHEA Grapalat" w:hAnsi="GHEA Grapalat"/>
          <w:sz w:val="20"/>
          <w:szCs w:val="20"/>
          <w:lang w:val="es-ES"/>
        </w:rPr>
      </w:pPr>
      <w:r w:rsidRPr="0049186D">
        <w:rPr>
          <w:rFonts w:ascii="GHEA Grapalat" w:hAnsi="GHEA Grapalat" w:cs="Sylfaen"/>
          <w:sz w:val="20"/>
          <w:szCs w:val="20"/>
          <w:lang w:val="es-ES"/>
        </w:rPr>
        <w:t>4)</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sz w:val="20"/>
          <w:szCs w:val="20"/>
        </w:rPr>
        <w:t>վերաբերյալ</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ներկայացվելու</w:t>
      </w:r>
      <w:r w:rsidRPr="0049186D">
        <w:rPr>
          <w:rFonts w:ascii="GHEA Grapalat" w:hAnsi="GHEA Grapalat"/>
          <w:sz w:val="20"/>
          <w:szCs w:val="20"/>
          <w:lang w:val="es-ES"/>
        </w:rPr>
        <w:t xml:space="preserve"> </w:t>
      </w:r>
      <w:r w:rsidRPr="0049186D">
        <w:rPr>
          <w:rFonts w:ascii="GHEA Grapalat" w:hAnsi="GHEA Grapalat"/>
          <w:sz w:val="20"/>
          <w:szCs w:val="20"/>
        </w:rPr>
        <w:t>օրվան</w:t>
      </w:r>
      <w:r w:rsidRPr="0049186D">
        <w:rPr>
          <w:rFonts w:ascii="GHEA Grapalat" w:hAnsi="GHEA Grapalat"/>
          <w:sz w:val="20"/>
          <w:szCs w:val="20"/>
          <w:lang w:val="es-ES"/>
        </w:rPr>
        <w:t xml:space="preserve"> </w:t>
      </w:r>
      <w:r w:rsidRPr="0049186D">
        <w:rPr>
          <w:rFonts w:ascii="GHEA Grapalat" w:hAnsi="GHEA Grapalat"/>
          <w:sz w:val="20"/>
          <w:szCs w:val="20"/>
        </w:rPr>
        <w:t>նախորդող</w:t>
      </w:r>
      <w:r w:rsidRPr="0049186D">
        <w:rPr>
          <w:rFonts w:ascii="GHEA Grapalat" w:hAnsi="GHEA Grapalat"/>
          <w:sz w:val="20"/>
          <w:szCs w:val="20"/>
          <w:lang w:val="es-ES"/>
        </w:rPr>
        <w:t xml:space="preserve"> </w:t>
      </w:r>
      <w:r w:rsidRPr="0049186D">
        <w:rPr>
          <w:rFonts w:ascii="GHEA Grapalat" w:hAnsi="GHEA Grapalat"/>
          <w:sz w:val="20"/>
          <w:szCs w:val="20"/>
        </w:rPr>
        <w:t>մեկ</w:t>
      </w:r>
      <w:r w:rsidRPr="0049186D">
        <w:rPr>
          <w:rFonts w:ascii="GHEA Grapalat" w:hAnsi="GHEA Grapalat"/>
          <w:sz w:val="20"/>
          <w:szCs w:val="20"/>
          <w:lang w:val="es-ES"/>
        </w:rPr>
        <w:t xml:space="preserve"> </w:t>
      </w:r>
      <w:r w:rsidRPr="0049186D">
        <w:rPr>
          <w:rFonts w:ascii="GHEA Grapalat" w:hAnsi="GHEA Grapalat"/>
          <w:sz w:val="20"/>
          <w:szCs w:val="20"/>
        </w:rPr>
        <w:t>տարվա</w:t>
      </w:r>
      <w:r w:rsidRPr="0049186D">
        <w:rPr>
          <w:rFonts w:ascii="GHEA Grapalat" w:hAnsi="GHEA Grapalat"/>
          <w:sz w:val="20"/>
          <w:szCs w:val="20"/>
          <w:lang w:val="es-ES"/>
        </w:rPr>
        <w:t xml:space="preserve"> </w:t>
      </w:r>
      <w:r w:rsidRPr="0049186D">
        <w:rPr>
          <w:rFonts w:ascii="GHEA Grapalat" w:hAnsi="GHEA Grapalat"/>
          <w:sz w:val="20"/>
          <w:szCs w:val="20"/>
        </w:rPr>
        <w:t>ընթացքում</w:t>
      </w:r>
      <w:r w:rsidRPr="0049186D">
        <w:rPr>
          <w:rFonts w:ascii="GHEA Grapalat" w:hAnsi="GHEA Grapalat"/>
          <w:sz w:val="20"/>
          <w:szCs w:val="20"/>
          <w:lang w:val="es-ES"/>
        </w:rPr>
        <w:t xml:space="preserve"> </w:t>
      </w:r>
      <w:r w:rsidRPr="0049186D">
        <w:rPr>
          <w:rFonts w:ascii="GHEA Grapalat" w:hAnsi="GHEA Grapalat"/>
          <w:sz w:val="20"/>
          <w:szCs w:val="20"/>
        </w:rPr>
        <w:t>առկա</w:t>
      </w:r>
      <w:r w:rsidRPr="0049186D">
        <w:rPr>
          <w:rFonts w:ascii="GHEA Grapalat" w:hAnsi="GHEA Grapalat"/>
          <w:sz w:val="20"/>
          <w:szCs w:val="20"/>
          <w:lang w:val="es-ES"/>
        </w:rPr>
        <w:t xml:space="preserve"> </w:t>
      </w:r>
      <w:r w:rsidRPr="0049186D">
        <w:rPr>
          <w:rFonts w:ascii="GHEA Grapalat" w:hAnsi="GHEA Grapalat"/>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կարգով</w:t>
      </w:r>
      <w:r w:rsidRPr="0049186D">
        <w:rPr>
          <w:rFonts w:ascii="GHEA Grapalat" w:hAnsi="GHEA Grapalat"/>
          <w:sz w:val="20"/>
          <w:szCs w:val="20"/>
          <w:lang w:val="es-ES"/>
        </w:rPr>
        <w:t xml:space="preserve"> </w:t>
      </w:r>
      <w:r w:rsidRPr="0049186D">
        <w:rPr>
          <w:rFonts w:ascii="GHEA Grapalat" w:hAnsi="GHEA Grapalat"/>
          <w:sz w:val="20"/>
          <w:szCs w:val="20"/>
        </w:rPr>
        <w:t>կայացված</w:t>
      </w:r>
      <w:r w:rsidRPr="0049186D">
        <w:rPr>
          <w:rFonts w:ascii="GHEA Grapalat" w:hAnsi="GHEA Grapalat"/>
          <w:sz w:val="20"/>
          <w:szCs w:val="20"/>
          <w:lang w:val="es-ES"/>
        </w:rPr>
        <w:t xml:space="preserve"> </w:t>
      </w:r>
      <w:r w:rsidRPr="0049186D">
        <w:rPr>
          <w:rFonts w:ascii="GHEA Grapalat" w:hAnsi="GHEA Grapalat"/>
          <w:sz w:val="20"/>
          <w:szCs w:val="20"/>
        </w:rPr>
        <w:t>անբողոքարկելի</w:t>
      </w:r>
      <w:r w:rsidRPr="0049186D">
        <w:rPr>
          <w:rFonts w:ascii="GHEA Grapalat" w:hAnsi="GHEA Grapalat"/>
          <w:sz w:val="20"/>
          <w:szCs w:val="20"/>
          <w:lang w:val="es-ES"/>
        </w:rPr>
        <w:t xml:space="preserve"> </w:t>
      </w:r>
      <w:r w:rsidRPr="0049186D">
        <w:rPr>
          <w:rFonts w:ascii="GHEA Grapalat" w:hAnsi="GHEA Grapalat"/>
          <w:sz w:val="20"/>
          <w:szCs w:val="20"/>
        </w:rPr>
        <w:t>վարչական</w:t>
      </w:r>
      <w:r w:rsidRPr="0049186D">
        <w:rPr>
          <w:rFonts w:ascii="GHEA Grapalat" w:hAnsi="GHEA Grapalat"/>
          <w:sz w:val="20"/>
          <w:szCs w:val="20"/>
          <w:lang w:val="es-ES"/>
        </w:rPr>
        <w:t xml:space="preserve"> </w:t>
      </w:r>
      <w:r w:rsidRPr="0049186D">
        <w:rPr>
          <w:rFonts w:ascii="GHEA Grapalat" w:hAnsi="GHEA Grapalat"/>
          <w:sz w:val="20"/>
          <w:szCs w:val="20"/>
        </w:rPr>
        <w:t>ակտ</w:t>
      </w:r>
      <w:r w:rsidRPr="0049186D">
        <w:rPr>
          <w:rFonts w:ascii="GHEA Grapalat" w:hAnsi="GHEA Grapalat"/>
          <w:sz w:val="20"/>
          <w:szCs w:val="20"/>
          <w:lang w:val="es-ES"/>
        </w:rPr>
        <w:t xml:space="preserve">` </w:t>
      </w:r>
      <w:r w:rsidRPr="0049186D">
        <w:rPr>
          <w:rFonts w:ascii="GHEA Grapalat" w:hAnsi="GHEA Grapalat"/>
          <w:sz w:val="20"/>
          <w:szCs w:val="20"/>
        </w:rPr>
        <w:t>գնումների</w:t>
      </w:r>
      <w:r w:rsidRPr="0049186D">
        <w:rPr>
          <w:rFonts w:ascii="GHEA Grapalat" w:hAnsi="GHEA Grapalat"/>
          <w:sz w:val="20"/>
          <w:szCs w:val="20"/>
          <w:lang w:val="es-ES"/>
        </w:rPr>
        <w:t xml:space="preserve"> </w:t>
      </w:r>
      <w:r w:rsidRPr="0049186D">
        <w:rPr>
          <w:rFonts w:ascii="GHEA Grapalat" w:hAnsi="GHEA Grapalat"/>
          <w:sz w:val="20"/>
          <w:szCs w:val="20"/>
        </w:rPr>
        <w:t>ոլորտում</w:t>
      </w:r>
      <w:r w:rsidRPr="0049186D">
        <w:rPr>
          <w:rFonts w:ascii="GHEA Grapalat" w:hAnsi="GHEA Grapalat"/>
          <w:sz w:val="20"/>
          <w:szCs w:val="20"/>
          <w:lang w:val="es-ES"/>
        </w:rPr>
        <w:t xml:space="preserve"> </w:t>
      </w:r>
      <w:r w:rsidRPr="0049186D">
        <w:rPr>
          <w:rFonts w:ascii="GHEA Grapalat" w:hAnsi="GHEA Grapalat" w:cs="Sylfaen"/>
          <w:sz w:val="20"/>
          <w:szCs w:val="20"/>
        </w:rPr>
        <w:t>հակամրցակցային</w:t>
      </w:r>
      <w:r w:rsidRPr="0049186D">
        <w:rPr>
          <w:rFonts w:ascii="GHEA Grapalat" w:hAnsi="GHEA Grapalat"/>
          <w:sz w:val="20"/>
          <w:szCs w:val="20"/>
          <w:lang w:val="es-ES"/>
        </w:rPr>
        <w:t xml:space="preserve"> </w:t>
      </w:r>
      <w:r w:rsidRPr="0049186D">
        <w:rPr>
          <w:rFonts w:ascii="GHEA Grapalat" w:hAnsi="GHEA Grapalat" w:cs="Sylfaen"/>
          <w:sz w:val="20"/>
          <w:szCs w:val="20"/>
        </w:rPr>
        <w:t>համաձայնության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գերիշխող</w:t>
      </w:r>
      <w:r w:rsidRPr="0049186D">
        <w:rPr>
          <w:rFonts w:ascii="GHEA Grapalat" w:hAnsi="GHEA Grapalat"/>
          <w:sz w:val="20"/>
          <w:szCs w:val="20"/>
          <w:lang w:val="es-ES"/>
        </w:rPr>
        <w:t xml:space="preserve"> </w:t>
      </w:r>
      <w:r w:rsidRPr="0049186D">
        <w:rPr>
          <w:rFonts w:ascii="GHEA Grapalat" w:hAnsi="GHEA Grapalat" w:cs="Sylfaen"/>
          <w:sz w:val="20"/>
          <w:szCs w:val="20"/>
        </w:rPr>
        <w:t>դիրքի</w:t>
      </w:r>
      <w:r w:rsidRPr="0049186D">
        <w:rPr>
          <w:rFonts w:ascii="GHEA Grapalat" w:hAnsi="GHEA Grapalat"/>
          <w:sz w:val="20"/>
          <w:szCs w:val="20"/>
          <w:lang w:val="es-ES"/>
        </w:rPr>
        <w:t xml:space="preserve"> </w:t>
      </w:r>
      <w:r w:rsidRPr="0049186D">
        <w:rPr>
          <w:rFonts w:ascii="GHEA Grapalat" w:hAnsi="GHEA Grapalat" w:cs="Sylfaen"/>
          <w:sz w:val="20"/>
          <w:szCs w:val="20"/>
        </w:rPr>
        <w:t>չարաշահման</w:t>
      </w:r>
      <w:r w:rsidRPr="0049186D">
        <w:rPr>
          <w:rFonts w:ascii="GHEA Grapalat" w:hAnsi="GHEA Grapalat"/>
          <w:sz w:val="20"/>
          <w:szCs w:val="20"/>
          <w:lang w:val="es-ES"/>
        </w:rPr>
        <w:t xml:space="preserve"> </w:t>
      </w:r>
      <w:r w:rsidRPr="0049186D">
        <w:rPr>
          <w:rFonts w:ascii="GHEA Grapalat" w:hAnsi="GHEA Grapalat" w:cs="Sylfaen"/>
          <w:sz w:val="20"/>
          <w:szCs w:val="20"/>
        </w:rPr>
        <w:t>համար</w:t>
      </w:r>
      <w:r w:rsidRPr="0049186D">
        <w:rPr>
          <w:rFonts w:ascii="GHEA Grapalat" w:hAnsi="GHEA Grapalat" w:cs="Sylfaen"/>
          <w:sz w:val="20"/>
          <w:szCs w:val="20"/>
          <w:lang w:val="es-ES"/>
        </w:rPr>
        <w:t>.</w:t>
      </w:r>
    </w:p>
    <w:p w:rsidR="00740F20" w:rsidRPr="0049186D" w:rsidRDefault="00740F20" w:rsidP="00740F20">
      <w:pPr>
        <w:ind w:firstLine="720"/>
        <w:jc w:val="both"/>
        <w:rPr>
          <w:rFonts w:ascii="GHEA Grapalat" w:hAnsi="GHEA Grapalat"/>
          <w:sz w:val="20"/>
          <w:szCs w:val="20"/>
          <w:lang w:val="es-ES"/>
        </w:rPr>
      </w:pPr>
      <w:r w:rsidRPr="0049186D">
        <w:rPr>
          <w:rFonts w:ascii="GHEA Grapalat" w:hAnsi="GHEA Grapalat" w:cs="Sylfaen"/>
          <w:sz w:val="20"/>
          <w:szCs w:val="20"/>
          <w:lang w:val="es-ES"/>
        </w:rPr>
        <w:t xml:space="preserve">5)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են</w:t>
      </w:r>
      <w:r w:rsidRPr="0049186D">
        <w:rPr>
          <w:rFonts w:ascii="GHEA Grapalat" w:hAnsi="GHEA Grapalat" w:cs="Sylfaen"/>
          <w:sz w:val="20"/>
          <w:szCs w:val="20"/>
          <w:lang w:val="es-ES"/>
        </w:rPr>
        <w:t xml:space="preserve"> </w:t>
      </w:r>
      <w:r w:rsidRPr="0049186D">
        <w:rPr>
          <w:rFonts w:ascii="GHEA Grapalat" w:hAnsi="GHEA Grapalat" w:cs="Sylfaen"/>
          <w:sz w:val="20"/>
          <w:szCs w:val="20"/>
        </w:rPr>
        <w:t>Եվրասիական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տնտեսական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միությանն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անդամակցող</w:t>
      </w:r>
      <w:r w:rsidRPr="0049186D">
        <w:rPr>
          <w:rFonts w:ascii="GHEA Grapalat" w:hAnsi="GHEA Grapalat" w:cs="Sylfaen"/>
          <w:sz w:val="20"/>
          <w:szCs w:val="20"/>
          <w:lang w:val="es-ES"/>
        </w:rPr>
        <w:t xml:space="preserve"> </w:t>
      </w:r>
      <w:r w:rsidRPr="0049186D">
        <w:rPr>
          <w:rFonts w:ascii="GHEA Grapalat" w:hAnsi="GHEA Grapalat" w:cs="Sylfaen"/>
          <w:sz w:val="20"/>
          <w:szCs w:val="20"/>
        </w:rPr>
        <w:t>երկրների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օրենսդրության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es-ES"/>
        </w:rPr>
        <w:t xml:space="preserve"> </w:t>
      </w:r>
      <w:r w:rsidRPr="0049186D">
        <w:rPr>
          <w:rFonts w:ascii="GHEA Grapalat" w:hAnsi="GHEA Grapalat" w:cs="Sylfaen"/>
          <w:sz w:val="20"/>
          <w:szCs w:val="20"/>
        </w:rPr>
        <w:t>հրապարակված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es-ES"/>
        </w:rPr>
        <w:t xml:space="preserve">. </w:t>
      </w:r>
    </w:p>
    <w:p w:rsidR="00740F20" w:rsidRPr="0049186D" w:rsidRDefault="00740F20" w:rsidP="00740F20">
      <w:pPr>
        <w:ind w:firstLine="567"/>
        <w:jc w:val="both"/>
        <w:rPr>
          <w:rFonts w:ascii="GHEA Grapalat" w:hAnsi="GHEA Grapalat"/>
          <w:sz w:val="20"/>
          <w:szCs w:val="20"/>
          <w:lang w:val="es-ES"/>
        </w:rPr>
      </w:pPr>
      <w:r w:rsidRPr="0049186D">
        <w:rPr>
          <w:rFonts w:ascii="GHEA Grapalat" w:hAnsi="GHEA Grapalat"/>
          <w:sz w:val="20"/>
          <w:szCs w:val="20"/>
          <w:lang w:val="es-ES"/>
        </w:rPr>
        <w:t xml:space="preserve">   6)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sz w:val="20"/>
          <w:szCs w:val="20"/>
        </w:rPr>
        <w:t>օրվա</w:t>
      </w:r>
      <w:r w:rsidRPr="0049186D">
        <w:rPr>
          <w:rFonts w:ascii="GHEA Grapalat" w:hAnsi="GHEA Grapalat"/>
          <w:sz w:val="20"/>
          <w:szCs w:val="20"/>
          <w:lang w:val="es-ES"/>
        </w:rPr>
        <w:t xml:space="preserve"> </w:t>
      </w:r>
      <w:r w:rsidRPr="0049186D">
        <w:rPr>
          <w:rFonts w:ascii="GHEA Grapalat" w:hAnsi="GHEA Grapalat"/>
          <w:sz w:val="20"/>
          <w:szCs w:val="20"/>
        </w:rPr>
        <w:t>դրությամբ</w:t>
      </w:r>
      <w:r w:rsidRPr="0049186D">
        <w:rPr>
          <w:rFonts w:ascii="GHEA Grapalat" w:hAnsi="GHEA Grapalat"/>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sz w:val="20"/>
          <w:szCs w:val="20"/>
          <w:lang w:val="es-ES"/>
        </w:rPr>
        <w:t>:</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49186D">
        <w:rPr>
          <w:rFonts w:ascii="GHEA Grapalat" w:hAnsi="GHEA Grapalat" w:cs="Arial"/>
          <w:sz w:val="20"/>
          <w:lang w:val="es-ES"/>
        </w:rPr>
        <w:t xml:space="preserve"> </w:t>
      </w:r>
      <w:r w:rsidRPr="0049186D">
        <w:rPr>
          <w:rFonts w:ascii="GHEA Grapalat" w:hAnsi="GHEA Grapalat" w:cs="Sylfaen"/>
          <w:sz w:val="20"/>
          <w:lang w:val="es-ES"/>
        </w:rPr>
        <w:t>հրավերի</w:t>
      </w:r>
      <w:r w:rsidRPr="0049186D">
        <w:rPr>
          <w:rFonts w:ascii="GHEA Grapalat" w:hAnsi="GHEA Grapalat" w:cs="Arial"/>
          <w:sz w:val="20"/>
          <w:lang w:val="es-ES"/>
        </w:rPr>
        <w:t xml:space="preserve"> 2-րդ </w:t>
      </w:r>
      <w:r w:rsidRPr="0049186D">
        <w:rPr>
          <w:rFonts w:ascii="GHEA Grapalat" w:hAnsi="GHEA Grapalat" w:cs="Sylfaen"/>
          <w:sz w:val="20"/>
          <w:lang w:val="es-ES"/>
        </w:rPr>
        <w:t>մասի</w:t>
      </w:r>
      <w:r w:rsidRPr="0049186D">
        <w:rPr>
          <w:rFonts w:ascii="GHEA Grapalat" w:hAnsi="GHEA Grapalat" w:cs="Arial"/>
          <w:sz w:val="20"/>
          <w:lang w:val="es-ES"/>
        </w:rPr>
        <w:t xml:space="preserve"> 2.2 </w:t>
      </w:r>
      <w:r w:rsidRPr="0049186D">
        <w:rPr>
          <w:rFonts w:ascii="GHEA Grapalat" w:hAnsi="GHEA Grapalat" w:cs="Sylfaen"/>
          <w:sz w:val="20"/>
          <w:lang w:val="es-ES"/>
        </w:rPr>
        <w:t>կետով</w:t>
      </w:r>
      <w:r w:rsidRPr="0049186D">
        <w:rPr>
          <w:rFonts w:ascii="GHEA Grapalat" w:hAnsi="GHEA Grapalat" w:cs="Arial"/>
          <w:sz w:val="20"/>
          <w:lang w:val="es-ES"/>
        </w:rPr>
        <w:t xml:space="preserve"> </w:t>
      </w:r>
      <w:r w:rsidRPr="0049186D">
        <w:rPr>
          <w:rFonts w:ascii="GHEA Grapalat" w:hAnsi="GHEA Grapalat" w:cs="Sylfaen"/>
          <w:sz w:val="20"/>
          <w:lang w:val="es-ES"/>
        </w:rPr>
        <w:t>նախատեսված</w:t>
      </w:r>
      <w:r w:rsidRPr="0049186D">
        <w:rPr>
          <w:rFonts w:ascii="GHEA Grapalat" w:hAnsi="GHEA Grapalat" w:cs="Arial"/>
          <w:sz w:val="20"/>
          <w:lang w:val="es-ES"/>
        </w:rPr>
        <w:t xml:space="preserve"> </w:t>
      </w:r>
      <w:r w:rsidRPr="0049186D">
        <w:rPr>
          <w:rFonts w:ascii="GHEA Grapalat" w:hAnsi="GHEA Grapalat" w:cs="Sylfaen"/>
          <w:sz w:val="20"/>
          <w:lang w:val="es-ES"/>
        </w:rPr>
        <w:t>գրավոր</w:t>
      </w:r>
      <w:r w:rsidRPr="0049186D">
        <w:rPr>
          <w:rFonts w:ascii="GHEA Grapalat" w:hAnsi="GHEA Grapalat" w:cs="Arial"/>
          <w:sz w:val="20"/>
          <w:lang w:val="es-ES"/>
        </w:rPr>
        <w:t xml:space="preserve"> </w:t>
      </w:r>
      <w:r w:rsidRPr="0049186D">
        <w:rPr>
          <w:rFonts w:ascii="GHEA Grapalat" w:hAnsi="GHEA Grapalat" w:cs="Sylfaen"/>
          <w:sz w:val="20"/>
          <w:lang w:val="es-ES"/>
        </w:rPr>
        <w:t xml:space="preserve">հայտարարություն: </w:t>
      </w:r>
      <w:r w:rsidRPr="0049186D">
        <w:rPr>
          <w:rFonts w:ascii="GHEA Grapalat" w:hAnsi="GHEA Grapalat" w:cs="Sylfaen"/>
          <w:sz w:val="20"/>
        </w:rPr>
        <w:t>Բացի</w:t>
      </w:r>
      <w:r w:rsidRPr="0049186D">
        <w:rPr>
          <w:rFonts w:ascii="GHEA Grapalat" w:hAnsi="GHEA Grapalat" w:cs="Sylfaen"/>
          <w:sz w:val="20"/>
          <w:lang w:val="es-ES"/>
        </w:rPr>
        <w:t xml:space="preserve"> </w:t>
      </w:r>
      <w:r w:rsidRPr="0049186D">
        <w:rPr>
          <w:rFonts w:ascii="GHEA Grapalat" w:hAnsi="GHEA Grapalat" w:cs="Sylfaen"/>
          <w:sz w:val="20"/>
        </w:rPr>
        <w:t>սույն</w:t>
      </w:r>
      <w:r w:rsidRPr="0049186D">
        <w:rPr>
          <w:rFonts w:ascii="GHEA Grapalat" w:hAnsi="GHEA Grapalat" w:cs="Sylfaen"/>
          <w:sz w:val="20"/>
          <w:lang w:val="es-ES"/>
        </w:rPr>
        <w:t xml:space="preserve"> </w:t>
      </w:r>
      <w:r w:rsidRPr="0049186D">
        <w:rPr>
          <w:rFonts w:ascii="GHEA Grapalat" w:hAnsi="GHEA Grapalat" w:cs="Sylfaen"/>
          <w:sz w:val="20"/>
        </w:rPr>
        <w:t>կետով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xml:space="preserve"> </w:t>
      </w:r>
      <w:r w:rsidRPr="0049186D">
        <w:rPr>
          <w:rFonts w:ascii="GHEA Grapalat" w:hAnsi="GHEA Grapalat" w:cs="Sylfaen"/>
          <w:sz w:val="20"/>
        </w:rPr>
        <w:t>հայտարարությունից</w:t>
      </w:r>
      <w:r w:rsidRPr="0049186D">
        <w:rPr>
          <w:rFonts w:ascii="GHEA Grapalat" w:hAnsi="GHEA Grapalat" w:cs="Sylfaen"/>
          <w:sz w:val="20"/>
          <w:lang w:val="es-ES"/>
        </w:rPr>
        <w:t xml:space="preserve"> </w:t>
      </w:r>
      <w:r w:rsidRPr="0049186D">
        <w:rPr>
          <w:rFonts w:ascii="GHEA Grapalat" w:hAnsi="GHEA Grapalat" w:cs="Sylfaen"/>
          <w:sz w:val="20"/>
        </w:rPr>
        <w:t>մասնակցության</w:t>
      </w:r>
      <w:r w:rsidRPr="0049186D">
        <w:rPr>
          <w:rFonts w:ascii="GHEA Grapalat" w:hAnsi="GHEA Grapalat" w:cs="Sylfaen"/>
          <w:sz w:val="20"/>
          <w:lang w:val="es-ES"/>
        </w:rPr>
        <w:t xml:space="preserve"> </w:t>
      </w:r>
      <w:r w:rsidRPr="0049186D">
        <w:rPr>
          <w:rFonts w:ascii="GHEA Grapalat" w:hAnsi="GHEA Grapalat" w:cs="Sylfaen"/>
          <w:sz w:val="20"/>
        </w:rPr>
        <w:t>իրավունքի</w:t>
      </w:r>
      <w:r w:rsidRPr="0049186D">
        <w:rPr>
          <w:rFonts w:ascii="GHEA Grapalat" w:hAnsi="GHEA Grapalat" w:cs="Sylfaen"/>
          <w:sz w:val="20"/>
          <w:lang w:val="es-ES"/>
        </w:rPr>
        <w:t xml:space="preserve"> </w:t>
      </w:r>
      <w:r w:rsidRPr="0049186D">
        <w:rPr>
          <w:rFonts w:ascii="GHEA Grapalat" w:hAnsi="GHEA Grapalat" w:cs="Sylfaen"/>
          <w:sz w:val="20"/>
        </w:rPr>
        <w:t>գնահատման</w:t>
      </w:r>
      <w:r w:rsidRPr="0049186D">
        <w:rPr>
          <w:rFonts w:ascii="GHEA Grapalat" w:hAnsi="GHEA Grapalat" w:cs="Sylfaen"/>
          <w:sz w:val="20"/>
          <w:lang w:val="es-ES"/>
        </w:rPr>
        <w:t xml:space="preserve"> </w:t>
      </w:r>
      <w:r w:rsidRPr="0049186D">
        <w:rPr>
          <w:rFonts w:ascii="GHEA Grapalat" w:hAnsi="GHEA Grapalat" w:cs="Sylfaen"/>
          <w:sz w:val="20"/>
        </w:rPr>
        <w:t>համար</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այդ</w:t>
      </w:r>
      <w:r w:rsidRPr="0049186D">
        <w:rPr>
          <w:rFonts w:ascii="GHEA Grapalat" w:hAnsi="GHEA Grapalat" w:cs="Sylfaen"/>
          <w:sz w:val="20"/>
          <w:lang w:val="es-ES"/>
        </w:rPr>
        <w:t xml:space="preserve"> </w:t>
      </w:r>
      <w:r w:rsidRPr="0049186D">
        <w:rPr>
          <w:rFonts w:ascii="GHEA Grapalat" w:hAnsi="GHEA Grapalat" w:cs="Sylfaen"/>
          <w:sz w:val="20"/>
        </w:rPr>
        <w:t>թվում</w:t>
      </w:r>
      <w:r w:rsidRPr="0049186D">
        <w:rPr>
          <w:rFonts w:ascii="GHEA Grapalat" w:hAnsi="GHEA Grapalat" w:cs="Sylfaen"/>
          <w:sz w:val="20"/>
          <w:lang w:val="es-ES"/>
        </w:rPr>
        <w:t xml:space="preserve"> </w:t>
      </w:r>
      <w:r w:rsidRPr="0049186D">
        <w:rPr>
          <w:rFonts w:ascii="GHEA Grapalat" w:hAnsi="GHEA Grapalat" w:cs="Sylfaen"/>
          <w:sz w:val="20"/>
        </w:rPr>
        <w:t>ընտրված</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այլ</w:t>
      </w:r>
      <w:r w:rsidRPr="0049186D">
        <w:rPr>
          <w:rFonts w:ascii="GHEA Grapalat" w:hAnsi="GHEA Grapalat" w:cs="Sylfaen"/>
          <w:sz w:val="20"/>
          <w:lang w:val="es-ES"/>
        </w:rPr>
        <w:t xml:space="preserve"> </w:t>
      </w:r>
      <w:r w:rsidRPr="0049186D">
        <w:rPr>
          <w:rFonts w:ascii="GHEA Grapalat" w:hAnsi="GHEA Grapalat" w:cs="Sylfaen"/>
          <w:sz w:val="20"/>
        </w:rPr>
        <w:t>փաստաթղթեր</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հիմնավորումներ</w:t>
      </w:r>
      <w:r w:rsidRPr="0049186D">
        <w:rPr>
          <w:rFonts w:ascii="GHEA Grapalat" w:hAnsi="GHEA Grapalat" w:cs="Sylfaen"/>
          <w:sz w:val="20"/>
          <w:lang w:val="es-ES"/>
        </w:rPr>
        <w:t xml:space="preserve"> </w:t>
      </w:r>
      <w:r w:rsidRPr="0049186D">
        <w:rPr>
          <w:rFonts w:ascii="GHEA Grapalat" w:hAnsi="GHEA Grapalat" w:cs="Sylfaen"/>
          <w:sz w:val="20"/>
        </w:rPr>
        <w:t>չեն</w:t>
      </w:r>
      <w:r w:rsidRPr="0049186D">
        <w:rPr>
          <w:rFonts w:ascii="GHEA Grapalat" w:hAnsi="GHEA Grapalat" w:cs="Sylfaen"/>
          <w:sz w:val="20"/>
          <w:lang w:val="es-ES"/>
        </w:rPr>
        <w:t xml:space="preserve"> </w:t>
      </w:r>
      <w:r w:rsidRPr="0049186D">
        <w:rPr>
          <w:rFonts w:ascii="GHEA Grapalat" w:hAnsi="GHEA Grapalat" w:cs="Sylfaen"/>
          <w:sz w:val="20"/>
        </w:rPr>
        <w:t>կարող</w:t>
      </w:r>
      <w:r w:rsidRPr="0049186D">
        <w:rPr>
          <w:rFonts w:ascii="GHEA Grapalat" w:hAnsi="GHEA Grapalat" w:cs="Sylfaen"/>
          <w:sz w:val="20"/>
          <w:lang w:val="es-ES"/>
        </w:rPr>
        <w:t xml:space="preserve"> </w:t>
      </w:r>
      <w:r w:rsidRPr="0049186D">
        <w:rPr>
          <w:rFonts w:ascii="GHEA Grapalat" w:hAnsi="GHEA Grapalat" w:cs="Sylfaen"/>
          <w:sz w:val="20"/>
        </w:rPr>
        <w:t>պահանջվել</w:t>
      </w:r>
      <w:r w:rsidRPr="0049186D">
        <w:rPr>
          <w:rFonts w:ascii="GHEA Grapalat" w:hAnsi="GHEA Grapalat" w:cs="Sylfaen"/>
          <w:sz w:val="20"/>
          <w:lang w:val="es-ES"/>
        </w:rPr>
        <w:t>:</w:t>
      </w:r>
      <w:r w:rsidRPr="0049186D">
        <w:rPr>
          <w:rFonts w:ascii="GHEA Grapalat" w:hAnsi="GHEA Grapalat" w:cs="Tahoma"/>
          <w:sz w:val="20"/>
          <w:lang w:val="hy-AM"/>
        </w:rPr>
        <w:t xml:space="preserve"> </w:t>
      </w:r>
      <w:r w:rsidRPr="0049186D">
        <w:rPr>
          <w:rFonts w:ascii="GHEA Grapalat" w:hAnsi="GHEA Grapalat" w:cs="Tahoma"/>
          <w:sz w:val="20"/>
        </w:rPr>
        <w:t>Մասնակցի</w:t>
      </w:r>
      <w:r w:rsidRPr="0049186D">
        <w:rPr>
          <w:rFonts w:ascii="GHEA Grapalat" w:hAnsi="GHEA Grapalat" w:cs="Tahoma"/>
          <w:sz w:val="20"/>
          <w:lang w:val="es-ES"/>
        </w:rPr>
        <w:t xml:space="preserve"> </w:t>
      </w:r>
      <w:r w:rsidRPr="0049186D">
        <w:rPr>
          <w:rFonts w:ascii="GHEA Grapalat" w:hAnsi="GHEA Grapalat" w:cs="Tahoma"/>
          <w:sz w:val="20"/>
        </w:rPr>
        <w:t>հայտարարության</w:t>
      </w:r>
      <w:r w:rsidRPr="0049186D">
        <w:rPr>
          <w:rFonts w:ascii="GHEA Grapalat" w:hAnsi="GHEA Grapalat" w:cs="Tahoma"/>
          <w:sz w:val="20"/>
          <w:lang w:val="es-ES"/>
        </w:rPr>
        <w:t xml:space="preserve"> </w:t>
      </w:r>
      <w:r w:rsidRPr="0049186D">
        <w:rPr>
          <w:rFonts w:ascii="GHEA Grapalat" w:hAnsi="GHEA Grapalat" w:cs="Tahoma"/>
          <w:sz w:val="20"/>
        </w:rPr>
        <w:t>իսկությունը</w:t>
      </w:r>
      <w:r w:rsidRPr="0049186D">
        <w:rPr>
          <w:rFonts w:ascii="GHEA Grapalat" w:hAnsi="GHEA Grapalat" w:cs="Tahoma"/>
          <w:sz w:val="20"/>
          <w:lang w:val="es-ES"/>
        </w:rPr>
        <w:t xml:space="preserve"> </w:t>
      </w:r>
      <w:r w:rsidRPr="0049186D">
        <w:rPr>
          <w:rFonts w:ascii="GHEA Grapalat" w:hAnsi="GHEA Grapalat" w:cs="Tahoma"/>
          <w:sz w:val="20"/>
        </w:rPr>
        <w:t>գնահատող</w:t>
      </w:r>
      <w:r w:rsidRPr="0049186D">
        <w:rPr>
          <w:rFonts w:ascii="GHEA Grapalat" w:hAnsi="GHEA Grapalat" w:cs="Tahoma"/>
          <w:sz w:val="20"/>
          <w:lang w:val="es-ES"/>
        </w:rPr>
        <w:t xml:space="preserve"> </w:t>
      </w:r>
      <w:r w:rsidRPr="0049186D">
        <w:rPr>
          <w:rFonts w:ascii="GHEA Grapalat" w:hAnsi="GHEA Grapalat" w:cs="Tahoma"/>
          <w:sz w:val="20"/>
        </w:rPr>
        <w:t>հանձնաժողովը</w:t>
      </w:r>
      <w:r w:rsidRPr="0049186D">
        <w:rPr>
          <w:rFonts w:ascii="GHEA Grapalat" w:hAnsi="GHEA Grapalat" w:cs="Tahoma"/>
          <w:sz w:val="20"/>
          <w:lang w:val="es-ES"/>
        </w:rPr>
        <w:t xml:space="preserve"> (</w:t>
      </w:r>
      <w:r w:rsidRPr="0049186D">
        <w:rPr>
          <w:rFonts w:ascii="GHEA Grapalat" w:hAnsi="GHEA Grapalat" w:cs="Tahoma"/>
          <w:sz w:val="20"/>
        </w:rPr>
        <w:t>այսուհետ</w:t>
      </w:r>
      <w:r w:rsidRPr="0049186D">
        <w:rPr>
          <w:rFonts w:ascii="GHEA Grapalat" w:hAnsi="GHEA Grapalat" w:cs="Tahoma"/>
          <w:sz w:val="20"/>
          <w:lang w:val="es-ES"/>
        </w:rPr>
        <w:t xml:space="preserve">` </w:t>
      </w:r>
      <w:r w:rsidRPr="0049186D">
        <w:rPr>
          <w:rFonts w:ascii="GHEA Grapalat" w:hAnsi="GHEA Grapalat" w:cs="Tahoma"/>
          <w:sz w:val="20"/>
        </w:rPr>
        <w:t>հանձնաժողով</w:t>
      </w:r>
      <w:r w:rsidRPr="0049186D">
        <w:rPr>
          <w:rFonts w:ascii="GHEA Grapalat" w:hAnsi="GHEA Grapalat" w:cs="Tahoma"/>
          <w:sz w:val="20"/>
          <w:lang w:val="es-ES"/>
        </w:rPr>
        <w:t xml:space="preserve">) </w:t>
      </w:r>
      <w:r w:rsidRPr="0049186D">
        <w:rPr>
          <w:rFonts w:ascii="GHEA Grapalat" w:hAnsi="GHEA Grapalat" w:cs="Tahoma"/>
          <w:sz w:val="20"/>
        </w:rPr>
        <w:t>գնահատում</w:t>
      </w:r>
      <w:r w:rsidRPr="0049186D">
        <w:rPr>
          <w:rFonts w:ascii="GHEA Grapalat" w:hAnsi="GHEA Grapalat" w:cs="Tahoma"/>
          <w:sz w:val="20"/>
          <w:lang w:val="es-ES"/>
        </w:rPr>
        <w:t xml:space="preserve"> </w:t>
      </w:r>
      <w:r w:rsidRPr="0049186D">
        <w:rPr>
          <w:rFonts w:ascii="GHEA Grapalat" w:hAnsi="GHEA Grapalat" w:cs="Tahoma"/>
          <w:sz w:val="20"/>
        </w:rPr>
        <w:t>է</w:t>
      </w:r>
      <w:r w:rsidRPr="0049186D">
        <w:rPr>
          <w:rFonts w:ascii="GHEA Grapalat" w:hAnsi="GHEA Grapalat" w:cs="Tahoma"/>
          <w:sz w:val="20"/>
          <w:lang w:val="es-ES"/>
        </w:rPr>
        <w:t xml:space="preserve"> </w:t>
      </w:r>
      <w:r w:rsidRPr="0049186D">
        <w:rPr>
          <w:rFonts w:ascii="GHEA Grapalat" w:hAnsi="GHEA Grapalat" w:cs="Tahoma"/>
          <w:sz w:val="20"/>
        </w:rPr>
        <w:t>սույն</w:t>
      </w:r>
      <w:r w:rsidRPr="0049186D">
        <w:rPr>
          <w:rFonts w:ascii="GHEA Grapalat" w:hAnsi="GHEA Grapalat" w:cs="Tahoma"/>
          <w:sz w:val="20"/>
          <w:lang w:val="es-ES"/>
        </w:rPr>
        <w:t xml:space="preserve"> </w:t>
      </w:r>
      <w:r w:rsidRPr="0049186D">
        <w:rPr>
          <w:rFonts w:ascii="GHEA Grapalat" w:hAnsi="GHEA Grapalat" w:cs="Tahoma"/>
          <w:sz w:val="20"/>
        </w:rPr>
        <w:t>հրավերով</w:t>
      </w:r>
      <w:r w:rsidRPr="0049186D">
        <w:rPr>
          <w:rFonts w:ascii="GHEA Grapalat" w:hAnsi="GHEA Grapalat" w:cs="Tahoma"/>
          <w:sz w:val="20"/>
          <w:lang w:val="es-ES"/>
        </w:rPr>
        <w:t xml:space="preserve"> </w:t>
      </w:r>
      <w:r w:rsidRPr="0049186D">
        <w:rPr>
          <w:rFonts w:ascii="GHEA Grapalat" w:hAnsi="GHEA Grapalat" w:cs="Tahoma"/>
          <w:sz w:val="20"/>
        </w:rPr>
        <w:t>սահմանված</w:t>
      </w:r>
      <w:r w:rsidRPr="0049186D">
        <w:rPr>
          <w:rFonts w:ascii="GHEA Grapalat" w:hAnsi="GHEA Grapalat" w:cs="Tahoma"/>
          <w:sz w:val="20"/>
          <w:lang w:val="es-ES"/>
        </w:rPr>
        <w:t xml:space="preserve"> </w:t>
      </w:r>
      <w:r w:rsidRPr="0049186D">
        <w:rPr>
          <w:rFonts w:ascii="GHEA Grapalat" w:hAnsi="GHEA Grapalat" w:cs="Tahoma"/>
          <w:sz w:val="20"/>
        </w:rPr>
        <w:t>պայմաններով</w:t>
      </w:r>
      <w:r w:rsidRPr="0049186D">
        <w:rPr>
          <w:rFonts w:ascii="GHEA Grapalat" w:hAnsi="GHEA Grapalat" w:cs="Tahoma"/>
          <w:sz w:val="20"/>
          <w:lang w:val="es-ES"/>
        </w:rPr>
        <w:t>:</w:t>
      </w:r>
    </w:p>
    <w:p w:rsidR="00740F20" w:rsidRPr="0049186D" w:rsidRDefault="00740F20" w:rsidP="00740F20">
      <w:pPr>
        <w:ind w:firstLine="720"/>
        <w:jc w:val="both"/>
        <w:rPr>
          <w:rFonts w:ascii="GHEA Grapalat" w:hAnsi="GHEA Grapalat"/>
          <w:sz w:val="20"/>
          <w:szCs w:val="20"/>
          <w:lang w:val="es-ES"/>
        </w:rPr>
      </w:pPr>
      <w:r w:rsidRPr="0049186D">
        <w:rPr>
          <w:rFonts w:ascii="GHEA Grapalat" w:hAnsi="GHEA Grapalat" w:cs="Tahoma"/>
          <w:sz w:val="20"/>
          <w:szCs w:val="20"/>
          <w:lang w:val="es-ES"/>
        </w:rPr>
        <w:t xml:space="preserve">2.3 </w:t>
      </w:r>
      <w:r w:rsidRPr="0049186D">
        <w:rPr>
          <w:rFonts w:ascii="GHEA Grapalat" w:hAnsi="GHEA Grapalat" w:cs="Sylfaen"/>
          <w:sz w:val="20"/>
          <w:szCs w:val="20"/>
        </w:rPr>
        <w:t>Արգելվում</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կետով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փոխկապակցված</w:t>
      </w:r>
      <w:r w:rsidRPr="0049186D">
        <w:rPr>
          <w:rFonts w:ascii="GHEA Grapalat" w:hAnsi="GHEA Grapalat"/>
          <w:sz w:val="20"/>
          <w:szCs w:val="20"/>
          <w:lang w:val="es-ES"/>
        </w:rPr>
        <w:t xml:space="preserve"> </w:t>
      </w:r>
      <w:r w:rsidRPr="0049186D">
        <w:rPr>
          <w:rFonts w:ascii="GHEA Grapalat" w:hAnsi="GHEA Grapalat"/>
          <w:sz w:val="20"/>
          <w:szCs w:val="20"/>
        </w:rPr>
        <w:t>անձանց</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ավելի</w:t>
      </w:r>
      <w:r w:rsidRPr="0049186D">
        <w:rPr>
          <w:rFonts w:ascii="GHEA Grapalat" w:hAnsi="GHEA Grapalat"/>
          <w:sz w:val="20"/>
          <w:szCs w:val="20"/>
          <w:lang w:val="es-ES"/>
        </w:rPr>
        <w:t xml:space="preserve"> </w:t>
      </w:r>
      <w:r w:rsidRPr="0049186D">
        <w:rPr>
          <w:rFonts w:ascii="GHEA Grapalat" w:hAnsi="GHEA Grapalat" w:cs="Sylfaen"/>
          <w:sz w:val="20"/>
          <w:szCs w:val="20"/>
        </w:rPr>
        <w:t>քան</w:t>
      </w:r>
      <w:r w:rsidRPr="0049186D">
        <w:rPr>
          <w:rFonts w:ascii="GHEA Grapalat" w:hAnsi="GHEA Grapalat"/>
          <w:sz w:val="20"/>
          <w:szCs w:val="20"/>
          <w:lang w:val="es-ES"/>
        </w:rPr>
        <w:t xml:space="preserve"> </w:t>
      </w:r>
      <w:r w:rsidRPr="0049186D">
        <w:rPr>
          <w:rFonts w:ascii="GHEA Grapalat" w:hAnsi="GHEA Grapalat" w:cs="Sylfaen"/>
          <w:sz w:val="20"/>
          <w:szCs w:val="20"/>
        </w:rPr>
        <w:t>հիսուն</w:t>
      </w:r>
      <w:r w:rsidRPr="0049186D">
        <w:rPr>
          <w:rFonts w:ascii="GHEA Grapalat" w:hAnsi="GHEA Grapalat"/>
          <w:sz w:val="20"/>
          <w:szCs w:val="20"/>
          <w:lang w:val="es-ES"/>
        </w:rPr>
        <w:t xml:space="preserve"> </w:t>
      </w:r>
      <w:r w:rsidRPr="0049186D">
        <w:rPr>
          <w:rFonts w:ascii="GHEA Grapalat" w:hAnsi="GHEA Grapalat" w:cs="Sylfaen"/>
          <w:sz w:val="20"/>
          <w:szCs w:val="20"/>
        </w:rPr>
        <w:t>տոկոս</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պատկանող</w:t>
      </w:r>
      <w:r w:rsidRPr="0049186D">
        <w:rPr>
          <w:rFonts w:ascii="GHEA Grapalat" w:hAnsi="GHEA Grapalat"/>
          <w:sz w:val="20"/>
          <w:szCs w:val="20"/>
          <w:lang w:val="es-ES"/>
        </w:rPr>
        <w:t xml:space="preserve"> </w:t>
      </w:r>
      <w:r w:rsidRPr="0049186D">
        <w:rPr>
          <w:rFonts w:ascii="GHEA Grapalat" w:hAnsi="GHEA Grapalat" w:cs="Sylfaen"/>
          <w:sz w:val="20"/>
          <w:szCs w:val="20"/>
        </w:rPr>
        <w:t>բաժնեմաս</w:t>
      </w:r>
      <w:r w:rsidRPr="0049186D">
        <w:rPr>
          <w:rFonts w:ascii="GHEA Grapalat" w:hAnsi="GHEA Grapalat"/>
          <w:sz w:val="20"/>
          <w:szCs w:val="20"/>
          <w:lang w:val="es-ES"/>
        </w:rPr>
        <w:t xml:space="preserve"> (</w:t>
      </w:r>
      <w:r w:rsidRPr="0049186D">
        <w:rPr>
          <w:rFonts w:ascii="GHEA Grapalat" w:hAnsi="GHEA Grapalat"/>
          <w:sz w:val="20"/>
          <w:szCs w:val="20"/>
        </w:rPr>
        <w:t>փայաբաժին</w:t>
      </w:r>
      <w:r w:rsidRPr="0049186D">
        <w:rPr>
          <w:rFonts w:ascii="GHEA Grapalat" w:hAnsi="GHEA Grapalat"/>
          <w:sz w:val="20"/>
          <w:szCs w:val="20"/>
          <w:lang w:val="es-ES"/>
        </w:rPr>
        <w:t xml:space="preserve">) </w:t>
      </w:r>
      <w:r w:rsidRPr="0049186D">
        <w:rPr>
          <w:rFonts w:ascii="GHEA Grapalat" w:hAnsi="GHEA Grapalat" w:cs="Sylfaen"/>
          <w:sz w:val="20"/>
          <w:szCs w:val="20"/>
        </w:rPr>
        <w:t>ունեցող</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sz w:val="20"/>
          <w:szCs w:val="20"/>
          <w:lang w:val="es-ES"/>
        </w:rPr>
        <w:t xml:space="preserve"> </w:t>
      </w:r>
      <w:r w:rsidRPr="0049186D">
        <w:rPr>
          <w:rFonts w:ascii="GHEA Grapalat" w:hAnsi="GHEA Grapalat" w:cs="Sylfaen"/>
          <w:sz w:val="20"/>
          <w:szCs w:val="20"/>
        </w:rPr>
        <w:t>միաժամանակյա</w:t>
      </w:r>
      <w:r w:rsidRPr="0049186D">
        <w:rPr>
          <w:rFonts w:ascii="GHEA Grapalat" w:hAnsi="GHEA Grapalat"/>
          <w:sz w:val="20"/>
          <w:szCs w:val="20"/>
          <w:lang w:val="es-ES"/>
        </w:rPr>
        <w:t xml:space="preserve"> </w:t>
      </w:r>
      <w:r w:rsidRPr="0049186D">
        <w:rPr>
          <w:rFonts w:ascii="GHEA Grapalat" w:hAnsi="GHEA Grapalat" w:cs="Sylfaen"/>
          <w:sz w:val="20"/>
          <w:szCs w:val="20"/>
        </w:rPr>
        <w:t>մասնակցությունը</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ընթացակարգին</w:t>
      </w:r>
      <w:r w:rsidRPr="0049186D">
        <w:rPr>
          <w:rFonts w:ascii="GHEA Grapalat" w:hAnsi="GHEA Grapalat"/>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պետության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համայնքների</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և</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rPr>
        <w:t>համատեղ</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ործունեության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ով</w:t>
      </w:r>
      <w:r w:rsidRPr="0049186D">
        <w:rPr>
          <w:rFonts w:ascii="GHEA Grapalat" w:hAnsi="GHEA Grapalat" w:cs="Sylfaen"/>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կոնսորցիումով</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ործընթացին</w:t>
      </w:r>
      <w:r w:rsidRPr="0049186D">
        <w:rPr>
          <w:rFonts w:ascii="GHEA Grapalat" w:hAnsi="GHEA Grapalat" w:cs="Sylfaen"/>
          <w:sz w:val="20"/>
          <w:lang w:val="es-ES"/>
        </w:rPr>
        <w:t xml:space="preserve"> </w:t>
      </w:r>
      <w:r w:rsidRPr="0049186D">
        <w:rPr>
          <w:rFonts w:ascii="GHEA Grapalat" w:hAnsi="GHEA Grapalat" w:cs="Sylfaen"/>
          <w:sz w:val="20"/>
          <w:szCs w:val="20"/>
        </w:rPr>
        <w:t>մասնակցության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cs="Sylfaen"/>
          <w:sz w:val="20"/>
          <w:szCs w:val="20"/>
          <w:lang w:val="es-ES"/>
        </w:rPr>
        <w:t>:</w:t>
      </w:r>
    </w:p>
    <w:p w:rsidR="00740F20" w:rsidRPr="0049186D" w:rsidRDefault="00740F20" w:rsidP="00740F20">
      <w:pPr>
        <w:pStyle w:val="NormalWeb"/>
        <w:spacing w:before="0" w:beforeAutospacing="0" w:after="0" w:afterAutospacing="0"/>
        <w:ind w:firstLine="708"/>
        <w:jc w:val="both"/>
        <w:rPr>
          <w:rFonts w:ascii="GHEA Grapalat" w:hAnsi="GHEA Grapalat"/>
          <w:sz w:val="20"/>
          <w:szCs w:val="20"/>
          <w:lang w:val="hy-AM"/>
        </w:rPr>
      </w:pPr>
      <w:r w:rsidRPr="0049186D">
        <w:rPr>
          <w:rFonts w:ascii="GHEA Grapalat" w:hAnsi="GHEA Grapalat"/>
          <w:sz w:val="20"/>
          <w:szCs w:val="20"/>
        </w:rPr>
        <w:t>Կարգի</w:t>
      </w:r>
      <w:r w:rsidRPr="0049186D">
        <w:rPr>
          <w:rFonts w:ascii="GHEA Grapalat" w:hAnsi="GHEA Grapalat"/>
          <w:sz w:val="20"/>
          <w:szCs w:val="20"/>
          <w:lang w:val="es-ES"/>
        </w:rPr>
        <w:t xml:space="preserve"> 119-</w:t>
      </w:r>
      <w:r w:rsidRPr="0049186D">
        <w:rPr>
          <w:rFonts w:ascii="GHEA Grapalat" w:hAnsi="GHEA Grapalat"/>
          <w:sz w:val="20"/>
          <w:szCs w:val="20"/>
        </w:rPr>
        <w:t>րդ</w:t>
      </w:r>
      <w:r w:rsidRPr="0049186D">
        <w:rPr>
          <w:rFonts w:ascii="GHEA Grapalat" w:hAnsi="GHEA Grapalat"/>
          <w:sz w:val="20"/>
          <w:szCs w:val="20"/>
          <w:lang w:val="es-ES"/>
        </w:rPr>
        <w:t xml:space="preserve"> </w:t>
      </w:r>
      <w:r w:rsidRPr="0049186D">
        <w:rPr>
          <w:rFonts w:ascii="GHEA Grapalat" w:hAnsi="GHEA Grapalat"/>
          <w:sz w:val="20"/>
          <w:szCs w:val="20"/>
        </w:rPr>
        <w:t>կետի</w:t>
      </w:r>
      <w:r w:rsidRPr="0049186D">
        <w:rPr>
          <w:rFonts w:ascii="GHEA Grapalat" w:hAnsi="GHEA Grapalat"/>
          <w:sz w:val="20"/>
          <w:szCs w:val="20"/>
          <w:lang w:val="es-ES"/>
        </w:rPr>
        <w:t xml:space="preserve"> </w:t>
      </w:r>
      <w:r w:rsidRPr="0049186D">
        <w:rPr>
          <w:rFonts w:ascii="GHEA Grapalat" w:hAnsi="GHEA Grapalat"/>
          <w:sz w:val="20"/>
          <w:szCs w:val="20"/>
          <w:lang w:val="hy-AM"/>
        </w:rPr>
        <w:t>իմաստով`</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t>1</w:t>
      </w:r>
      <w:r w:rsidRPr="0049186D">
        <w:rPr>
          <w:rFonts w:ascii="GHEA Grapalat" w:hAnsi="GHEA Grapalat"/>
          <w:color w:val="000000"/>
          <w:sz w:val="20"/>
          <w:szCs w:val="20"/>
          <w:lang w:val="hy-AM"/>
        </w:rPr>
        <w:t xml:space="preserve">) </w:t>
      </w:r>
      <w:r w:rsidRPr="0049186D">
        <w:rPr>
          <w:rFonts w:ascii="GHEA Grapalat" w:hAnsi="GHEA Grapalat"/>
          <w:sz w:val="20"/>
          <w:szCs w:val="20"/>
          <w:lang w:val="hy-AM"/>
        </w:rPr>
        <w:t xml:space="preserve">ֆիզիկական </w:t>
      </w:r>
      <w:r w:rsidRPr="0049186D">
        <w:rPr>
          <w:rFonts w:ascii="GHEA Grapalat" w:hAnsi="GHEA Grapalat" w:cs="GHEA Grapalat"/>
          <w:color w:val="000000"/>
          <w:sz w:val="20"/>
          <w:szCs w:val="20"/>
          <w:lang w:val="hy-AM"/>
        </w:rPr>
        <w:t xml:space="preserve">անձինք համարվում են փոխկապակցված, </w:t>
      </w:r>
      <w:r w:rsidRPr="0049186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t xml:space="preserve">3) ֆիզիկական անձի կարգավիճակ չունեցող մասնակիցները </w:t>
      </w:r>
      <w:r w:rsidRPr="0049186D">
        <w:rPr>
          <w:rFonts w:ascii="GHEA Grapalat" w:hAnsi="GHEA Grapalat"/>
          <w:color w:val="000000"/>
          <w:sz w:val="20"/>
          <w:szCs w:val="20"/>
          <w:lang w:val="hy-AM"/>
        </w:rPr>
        <w:t xml:space="preserve">համարվում են փոխկապակցված, եթե` </w:t>
      </w:r>
    </w:p>
    <w:p w:rsidR="00740F20" w:rsidRPr="0049186D" w:rsidRDefault="00740F20" w:rsidP="00740F20">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740F20" w:rsidRPr="0049186D" w:rsidRDefault="00740F20" w:rsidP="00740F20">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740F20" w:rsidRPr="0049186D" w:rsidRDefault="00740F20" w:rsidP="00740F20">
      <w:pPr>
        <w:pStyle w:val="NormalWeb"/>
        <w:spacing w:before="0" w:beforeAutospacing="0" w:after="0" w:afterAutospacing="0"/>
        <w:ind w:firstLine="708"/>
        <w:jc w:val="both"/>
        <w:rPr>
          <w:rFonts w:ascii="Sylfaen" w:hAnsi="Sylfaen"/>
          <w:sz w:val="20"/>
          <w:szCs w:val="20"/>
          <w:lang w:val="hy-AM"/>
        </w:rPr>
      </w:pPr>
      <w:r w:rsidRPr="0049186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740F20" w:rsidRPr="0049186D" w:rsidRDefault="00740F20" w:rsidP="00740F20">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740F20" w:rsidRPr="0049186D" w:rsidRDefault="00740F20" w:rsidP="00740F20">
      <w:pPr>
        <w:ind w:firstLine="284"/>
        <w:jc w:val="both"/>
        <w:rPr>
          <w:rFonts w:ascii="GHEA Grapalat" w:hAnsi="GHEA Grapalat"/>
          <w:color w:val="000000"/>
          <w:sz w:val="20"/>
          <w:szCs w:val="20"/>
          <w:lang w:val="hy-AM"/>
        </w:rPr>
      </w:pPr>
      <w:r w:rsidRPr="0049186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740F20" w:rsidRPr="0049186D" w:rsidRDefault="00740F20" w:rsidP="00740F20">
      <w:pPr>
        <w:ind w:firstLine="567"/>
        <w:jc w:val="both"/>
        <w:rPr>
          <w:rFonts w:ascii="GHEA Grapalat" w:hAnsi="GHEA Grapalat" w:cs="Arial"/>
          <w:sz w:val="20"/>
          <w:lang w:val="hy-AM"/>
        </w:rPr>
      </w:pPr>
      <w:r w:rsidRPr="0049186D">
        <w:rPr>
          <w:rFonts w:ascii="GHEA Grapalat" w:hAnsi="GHEA Grapalat" w:cs="Arial Armenian"/>
          <w:sz w:val="20"/>
          <w:lang w:val="hy-AM"/>
        </w:rPr>
        <w:t xml:space="preserve">2.4 </w:t>
      </w:r>
      <w:r w:rsidRPr="0049186D">
        <w:rPr>
          <w:rFonts w:ascii="GHEA Grapalat" w:hAnsi="GHEA Grapalat" w:cs="Sylfaen"/>
          <w:sz w:val="20"/>
          <w:lang w:val="hy-AM"/>
        </w:rPr>
        <w:t>Մասնակիցը</w:t>
      </w:r>
      <w:r w:rsidRPr="0049186D">
        <w:rPr>
          <w:rFonts w:ascii="GHEA Grapalat" w:hAnsi="GHEA Grapalat" w:cs="Arial"/>
          <w:sz w:val="20"/>
          <w:lang w:val="hy-AM"/>
        </w:rPr>
        <w:t xml:space="preserve"> </w:t>
      </w:r>
      <w:r w:rsidRPr="0049186D">
        <w:rPr>
          <w:rFonts w:ascii="GHEA Grapalat" w:hAnsi="GHEA Grapalat" w:cs="Sylfaen"/>
          <w:sz w:val="20"/>
          <w:lang w:val="hy-AM"/>
        </w:rPr>
        <w:t>պետք</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ունենա</w:t>
      </w:r>
      <w:r w:rsidRPr="0049186D">
        <w:rPr>
          <w:rFonts w:ascii="GHEA Grapalat" w:hAnsi="GHEA Grapalat" w:cs="Arial"/>
          <w:sz w:val="20"/>
          <w:lang w:val="hy-AM"/>
        </w:rPr>
        <w:t xml:space="preserve"> </w:t>
      </w:r>
      <w:r w:rsidRPr="0049186D">
        <w:rPr>
          <w:rFonts w:ascii="GHEA Grapalat" w:hAnsi="GHEA Grapalat" w:cs="Sylfaen"/>
          <w:sz w:val="20"/>
          <w:lang w:val="hy-AM"/>
        </w:rPr>
        <w:t>կնքվելիք</w:t>
      </w:r>
      <w:r w:rsidRPr="0049186D">
        <w:rPr>
          <w:rFonts w:ascii="GHEA Grapalat" w:hAnsi="GHEA Grapalat" w:cs="Arial"/>
          <w:sz w:val="20"/>
          <w:lang w:val="hy-AM"/>
        </w:rPr>
        <w:t xml:space="preserve"> </w:t>
      </w:r>
      <w:r w:rsidRPr="0049186D">
        <w:rPr>
          <w:rFonts w:ascii="GHEA Grapalat" w:hAnsi="GHEA Grapalat" w:cs="Sylfaen"/>
          <w:sz w:val="20"/>
          <w:lang w:val="hy-AM"/>
        </w:rPr>
        <w:t>պայմանագրով</w:t>
      </w:r>
      <w:r w:rsidRPr="0049186D">
        <w:rPr>
          <w:rFonts w:ascii="GHEA Grapalat" w:hAnsi="GHEA Grapalat" w:cs="Arial"/>
          <w:sz w:val="20"/>
          <w:lang w:val="hy-AM"/>
        </w:rPr>
        <w:t xml:space="preserve"> </w:t>
      </w:r>
      <w:r w:rsidRPr="0049186D">
        <w:rPr>
          <w:rFonts w:ascii="GHEA Grapalat" w:hAnsi="GHEA Grapalat" w:cs="Sylfaen"/>
          <w:sz w:val="20"/>
          <w:lang w:val="hy-AM"/>
        </w:rPr>
        <w:t>նախատեսված</w:t>
      </w:r>
      <w:r w:rsidRPr="0049186D">
        <w:rPr>
          <w:rFonts w:ascii="GHEA Grapalat" w:hAnsi="GHEA Grapalat" w:cs="Arial"/>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Arial"/>
          <w:sz w:val="20"/>
          <w:lang w:val="hy-AM"/>
        </w:rPr>
        <w:t xml:space="preserve"> </w:t>
      </w:r>
      <w:r w:rsidRPr="0049186D">
        <w:rPr>
          <w:rFonts w:ascii="GHEA Grapalat" w:hAnsi="GHEA Grapalat" w:cs="Sylfaen"/>
          <w:sz w:val="20"/>
          <w:lang w:val="hy-AM"/>
        </w:rPr>
        <w:t>կատարման</w:t>
      </w:r>
      <w:r w:rsidRPr="0049186D">
        <w:rPr>
          <w:rFonts w:ascii="GHEA Grapalat" w:hAnsi="GHEA Grapalat" w:cs="Arial"/>
          <w:sz w:val="20"/>
          <w:lang w:val="hy-AM"/>
        </w:rPr>
        <w:t xml:space="preserve"> </w:t>
      </w:r>
      <w:r w:rsidRPr="0049186D">
        <w:rPr>
          <w:rFonts w:ascii="GHEA Grapalat" w:hAnsi="GHEA Grapalat" w:cs="Sylfaen"/>
          <w:sz w:val="20"/>
          <w:lang w:val="hy-AM"/>
        </w:rPr>
        <w:t>համար</w:t>
      </w:r>
      <w:r w:rsidRPr="0049186D">
        <w:rPr>
          <w:rFonts w:ascii="GHEA Grapalat" w:hAnsi="GHEA Grapalat" w:cs="Arial"/>
          <w:sz w:val="20"/>
          <w:lang w:val="hy-AM"/>
        </w:rPr>
        <w:t xml:space="preserve"> </w:t>
      </w:r>
      <w:r w:rsidRPr="0049186D">
        <w:rPr>
          <w:rFonts w:ascii="GHEA Grapalat" w:hAnsi="GHEA Grapalat" w:cs="Sylfaen"/>
          <w:sz w:val="20"/>
          <w:lang w:val="hy-AM"/>
        </w:rPr>
        <w:t>պահանջվող</w:t>
      </w:r>
      <w:r w:rsidRPr="0049186D">
        <w:rPr>
          <w:rFonts w:ascii="GHEA Grapalat" w:hAnsi="GHEA Grapalat" w:cs="Arial"/>
          <w:sz w:val="20"/>
          <w:lang w:val="hy-AM"/>
        </w:rPr>
        <w:t>`</w:t>
      </w:r>
    </w:p>
    <w:p w:rsidR="00740F20" w:rsidRPr="0049186D" w:rsidRDefault="00740F20" w:rsidP="00740F20">
      <w:pPr>
        <w:ind w:firstLine="567"/>
        <w:jc w:val="both"/>
        <w:rPr>
          <w:rFonts w:ascii="GHEA Grapalat" w:hAnsi="GHEA Grapalat" w:cs="Arial"/>
          <w:sz w:val="20"/>
          <w:lang w:val="hy-AM"/>
        </w:rPr>
      </w:pPr>
      <w:r w:rsidRPr="0049186D">
        <w:rPr>
          <w:rFonts w:ascii="GHEA Grapalat" w:hAnsi="GHEA Grapalat" w:cs="Arial"/>
          <w:sz w:val="20"/>
          <w:lang w:val="es-ES"/>
        </w:rPr>
        <w:t>1</w:t>
      </w:r>
      <w:r w:rsidRPr="0049186D">
        <w:rPr>
          <w:rFonts w:ascii="GHEA Grapalat" w:hAnsi="GHEA Grapalat" w:cs="Arial Armenian"/>
          <w:sz w:val="20"/>
          <w:lang w:val="hy-AM"/>
        </w:rPr>
        <w:t xml:space="preserve">) </w:t>
      </w:r>
      <w:r w:rsidRPr="0049186D">
        <w:rPr>
          <w:rFonts w:ascii="GHEA Grapalat" w:hAnsi="GHEA Grapalat" w:cs="Sylfaen"/>
          <w:sz w:val="20"/>
          <w:lang w:val="hy-AM"/>
        </w:rPr>
        <w:t>մասնագիտական</w:t>
      </w:r>
      <w:r w:rsidRPr="0049186D">
        <w:rPr>
          <w:rFonts w:ascii="GHEA Grapalat" w:hAnsi="GHEA Grapalat" w:cs="Arial"/>
          <w:sz w:val="20"/>
          <w:lang w:val="hy-AM"/>
        </w:rPr>
        <w:t xml:space="preserve"> </w:t>
      </w:r>
      <w:r w:rsidRPr="0049186D">
        <w:rPr>
          <w:rFonts w:ascii="GHEA Grapalat" w:hAnsi="GHEA Grapalat" w:cs="Sylfaen"/>
          <w:sz w:val="20"/>
          <w:lang w:val="hy-AM"/>
        </w:rPr>
        <w:t>փորձառություն</w:t>
      </w:r>
      <w:r w:rsidRPr="0049186D">
        <w:rPr>
          <w:rFonts w:ascii="GHEA Grapalat" w:hAnsi="GHEA Grapalat" w:cs="Arial"/>
          <w:sz w:val="20"/>
          <w:lang w:val="hy-AM"/>
        </w:rPr>
        <w:t>,</w:t>
      </w:r>
    </w:p>
    <w:p w:rsidR="00740F20" w:rsidRPr="0049186D" w:rsidRDefault="00740F20" w:rsidP="00740F20">
      <w:pPr>
        <w:ind w:firstLine="567"/>
        <w:jc w:val="both"/>
        <w:rPr>
          <w:rFonts w:ascii="GHEA Grapalat" w:hAnsi="GHEA Grapalat" w:cs="Arial"/>
          <w:sz w:val="20"/>
          <w:lang w:val="hy-AM"/>
        </w:rPr>
      </w:pPr>
      <w:r w:rsidRPr="0049186D">
        <w:rPr>
          <w:rFonts w:ascii="GHEA Grapalat" w:hAnsi="GHEA Grapalat" w:cs="Arial Armenian"/>
          <w:sz w:val="20"/>
          <w:lang w:val="es-ES"/>
        </w:rPr>
        <w:t>2</w:t>
      </w:r>
      <w:r w:rsidRPr="0049186D">
        <w:rPr>
          <w:rFonts w:ascii="GHEA Grapalat" w:hAnsi="GHEA Grapalat" w:cs="Arial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740F20" w:rsidRPr="0049186D" w:rsidRDefault="00740F20" w:rsidP="00740F20">
      <w:pPr>
        <w:ind w:firstLine="567"/>
        <w:jc w:val="both"/>
        <w:rPr>
          <w:rFonts w:ascii="GHEA Grapalat" w:hAnsi="GHEA Grapalat" w:cs="Arial"/>
          <w:sz w:val="20"/>
          <w:lang w:val="hy-AM"/>
        </w:rPr>
      </w:pPr>
      <w:r w:rsidRPr="0049186D">
        <w:rPr>
          <w:rFonts w:ascii="GHEA Grapalat" w:hAnsi="GHEA Grapalat" w:cs="Arial Armenian"/>
          <w:sz w:val="20"/>
          <w:lang w:val="es-ES"/>
        </w:rPr>
        <w:lastRenderedPageBreak/>
        <w:t>3</w:t>
      </w:r>
      <w:r w:rsidRPr="0049186D">
        <w:rPr>
          <w:rFonts w:ascii="GHEA Grapalat" w:hAnsi="GHEA Grapalat" w:cs="Arial Armenian"/>
          <w:sz w:val="20"/>
          <w:lang w:val="hy-AM"/>
        </w:rPr>
        <w:t xml:space="preserve">) </w:t>
      </w:r>
      <w:r w:rsidRPr="0049186D">
        <w:rPr>
          <w:rFonts w:ascii="GHEA Grapalat" w:hAnsi="GHEA Grapalat" w:cs="Sylfaen"/>
          <w:sz w:val="20"/>
          <w:lang w:val="hy-AM"/>
        </w:rPr>
        <w:t>ֆինանսական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740F20" w:rsidRPr="0049186D" w:rsidRDefault="00740F20" w:rsidP="00740F20">
      <w:pPr>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4) </w:t>
      </w:r>
      <w:r w:rsidRPr="0049186D">
        <w:rPr>
          <w:rFonts w:ascii="GHEA Grapalat" w:hAnsi="GHEA Grapalat" w:cs="Sylfaen"/>
          <w:sz w:val="20"/>
          <w:lang w:val="hy-AM"/>
        </w:rPr>
        <w:t>աշխատանքային</w:t>
      </w:r>
      <w:r w:rsidRPr="0049186D">
        <w:rPr>
          <w:rFonts w:ascii="GHEA Grapalat" w:hAnsi="GHEA Grapalat" w:cs="Arial"/>
          <w:sz w:val="20"/>
          <w:lang w:val="hy-AM"/>
        </w:rPr>
        <w:t xml:space="preserve"> </w:t>
      </w:r>
      <w:r w:rsidRPr="0049186D">
        <w:rPr>
          <w:rFonts w:ascii="GHEA Grapalat" w:hAnsi="GHEA Grapalat" w:cs="Sylfaen"/>
          <w:sz w:val="20"/>
          <w:lang w:val="hy-AM"/>
        </w:rPr>
        <w:t>ռեսուրսներ</w:t>
      </w:r>
      <w:r w:rsidRPr="0049186D">
        <w:rPr>
          <w:rFonts w:ascii="GHEA Grapalat" w:hAnsi="GHEA Grapalat" w:cs="Tahoma"/>
          <w:sz w:val="20"/>
          <w:lang w:val="hy-AM"/>
        </w:rPr>
        <w:t>։</w:t>
      </w:r>
    </w:p>
    <w:p w:rsidR="00740F20" w:rsidRPr="0049186D" w:rsidRDefault="00740F20" w:rsidP="00740F20">
      <w:pPr>
        <w:ind w:firstLine="567"/>
        <w:jc w:val="both"/>
        <w:rPr>
          <w:rFonts w:ascii="GHEA Grapalat" w:hAnsi="GHEA Grapalat" w:cs="Arial"/>
          <w:sz w:val="20"/>
          <w:lang w:val="hy-AM"/>
        </w:rPr>
      </w:pPr>
      <w:r w:rsidRPr="0049186D">
        <w:rPr>
          <w:rFonts w:ascii="GHEA Grapalat" w:hAnsi="GHEA Grapalat" w:cs="Arial"/>
          <w:sz w:val="20"/>
          <w:lang w:val="hy-AM"/>
        </w:rPr>
        <w:t xml:space="preserve">2.5 </w:t>
      </w:r>
      <w:r w:rsidRPr="0049186D">
        <w:rPr>
          <w:rFonts w:ascii="GHEA Grapalat" w:hAnsi="GHEA Grapalat" w:cs="Sylfaen"/>
          <w:sz w:val="20"/>
          <w:lang w:val="hy-AM"/>
        </w:rPr>
        <w:t>Մասնակցին ներկայացվող</w:t>
      </w:r>
      <w:r w:rsidRPr="0049186D">
        <w:rPr>
          <w:rFonts w:ascii="GHEA Grapalat" w:hAnsi="GHEA Grapalat" w:cs="Arial"/>
          <w:sz w:val="20"/>
          <w:lang w:val="hy-AM"/>
        </w:rPr>
        <w:t>`</w:t>
      </w:r>
    </w:p>
    <w:p w:rsidR="00740F20" w:rsidRPr="0049186D" w:rsidRDefault="00740F20" w:rsidP="00740F20">
      <w:pPr>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1) </w:t>
      </w:r>
      <w:r w:rsidRPr="0049186D">
        <w:rPr>
          <w:rFonts w:ascii="GHEA Grapalat" w:hAnsi="GHEA Grapalat" w:cs="Arial Armenian"/>
          <w:sz w:val="14"/>
          <w:lang w:val="hy-AM"/>
        </w:rPr>
        <w:t>&lt;&lt;</w:t>
      </w:r>
      <w:r w:rsidRPr="0049186D">
        <w:rPr>
          <w:rFonts w:ascii="GHEA Grapalat" w:hAnsi="GHEA Grapalat" w:cs="Sylfaen"/>
          <w:sz w:val="20"/>
          <w:lang w:val="hy-AM"/>
        </w:rPr>
        <w:t>Մասնագիտական</w:t>
      </w:r>
      <w:r w:rsidRPr="0049186D">
        <w:rPr>
          <w:rFonts w:ascii="GHEA Grapalat" w:hAnsi="GHEA Grapalat" w:cs="Arial Armenian"/>
          <w:sz w:val="20"/>
          <w:lang w:val="hy-AM"/>
        </w:rPr>
        <w:t xml:space="preserve"> </w:t>
      </w:r>
      <w:r w:rsidRPr="0049186D">
        <w:rPr>
          <w:rFonts w:ascii="GHEA Grapalat" w:hAnsi="GHEA Grapalat" w:cs="Sylfaen"/>
          <w:sz w:val="20"/>
          <w:lang w:val="hy-AM"/>
        </w:rPr>
        <w:t>փորձառություն</w:t>
      </w:r>
      <w:r w:rsidRPr="0049186D">
        <w:rPr>
          <w:rFonts w:ascii="GHEA Grapalat" w:hAnsi="GHEA Grapalat" w:cs="Sylfaen"/>
          <w:sz w:val="14"/>
          <w:lang w:val="hy-AM"/>
        </w:rPr>
        <w:t>&gt;&gt;</w:t>
      </w:r>
      <w:r w:rsidRPr="0049186D">
        <w:rPr>
          <w:rFonts w:ascii="GHEA Grapalat" w:hAnsi="GHEA Grapalat" w:cs="Arial Armenian"/>
          <w:sz w:val="20"/>
          <w:lang w:val="hy-AM"/>
        </w:rPr>
        <w:t xml:space="preserve"> որակավորման չափանիշը սահմանվում և </w:t>
      </w:r>
      <w:r w:rsidRPr="0049186D">
        <w:rPr>
          <w:rFonts w:ascii="GHEA Grapalat" w:hAnsi="GHEA Grapalat" w:cs="Sylfaen"/>
          <w:sz w:val="20"/>
          <w:lang w:val="hy-AM"/>
        </w:rPr>
        <w:t>գնահատվում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հետևյալ</w:t>
      </w:r>
      <w:r w:rsidRPr="0049186D">
        <w:rPr>
          <w:rFonts w:ascii="GHEA Grapalat" w:hAnsi="GHEA Grapalat" w:cs="Arial Armenian"/>
          <w:sz w:val="20"/>
          <w:lang w:val="hy-AM"/>
        </w:rPr>
        <w:t xml:space="preserve"> </w:t>
      </w:r>
      <w:r w:rsidRPr="0049186D">
        <w:rPr>
          <w:rFonts w:ascii="GHEA Grapalat" w:hAnsi="GHEA Grapalat" w:cs="Sylfaen"/>
          <w:sz w:val="20"/>
          <w:lang w:val="hy-AM"/>
        </w:rPr>
        <w:t>կարգով</w:t>
      </w:r>
      <w:r w:rsidRPr="0049186D">
        <w:rPr>
          <w:rFonts w:ascii="GHEA Grapalat" w:hAnsi="GHEA Grapalat" w:cs="Arial Armenian"/>
          <w:sz w:val="20"/>
          <w:lang w:val="hy-AM"/>
        </w:rPr>
        <w:t>`</w:t>
      </w:r>
    </w:p>
    <w:p w:rsidR="00740F20" w:rsidRPr="0049186D" w:rsidRDefault="00740F20" w:rsidP="00740F20">
      <w:pPr>
        <w:ind w:firstLine="567"/>
        <w:jc w:val="both"/>
        <w:rPr>
          <w:rFonts w:ascii="GHEA Grapalat" w:hAnsi="GHEA Grapalat" w:cs="Sylfaen"/>
          <w:sz w:val="20"/>
          <w:lang w:val="hy-AM"/>
        </w:rPr>
      </w:pPr>
      <w:r w:rsidRPr="0049186D">
        <w:rPr>
          <w:rFonts w:ascii="GHEA Grapalat" w:hAnsi="GHEA Grapalat" w:cs="Arial Armenian"/>
          <w:sz w:val="20"/>
          <w:lang w:val="hy-AM"/>
        </w:rPr>
        <w:t xml:space="preserve">ա. մասնակիցը պետք է </w:t>
      </w:r>
      <w:r w:rsidRPr="0049186D">
        <w:rPr>
          <w:rFonts w:ascii="GHEA Grapalat" w:hAnsi="GHEA Grapalat" w:cs="Sylfaen"/>
          <w:sz w:val="20"/>
          <w:lang w:val="hy-AM"/>
        </w:rPr>
        <w:t>հայտը</w:t>
      </w:r>
      <w:r w:rsidRPr="0049186D">
        <w:rPr>
          <w:rFonts w:ascii="GHEA Grapalat" w:hAnsi="GHEA Grapalat"/>
          <w:sz w:val="20"/>
          <w:lang w:val="hy-AM"/>
        </w:rPr>
        <w:t xml:space="preserve"> </w:t>
      </w:r>
      <w:r w:rsidRPr="0049186D">
        <w:rPr>
          <w:rFonts w:ascii="GHEA Grapalat" w:hAnsi="GHEA Grapalat" w:cs="Sylfaen"/>
          <w:sz w:val="20"/>
          <w:lang w:val="hy-AM"/>
        </w:rPr>
        <w:t>ներկայացնելու</w:t>
      </w:r>
      <w:r w:rsidRPr="0049186D">
        <w:rPr>
          <w:rFonts w:ascii="GHEA Grapalat" w:hAnsi="GHEA Grapalat"/>
          <w:sz w:val="20"/>
          <w:lang w:val="hy-AM"/>
        </w:rPr>
        <w:t xml:space="preserve"> </w:t>
      </w:r>
      <w:r w:rsidRPr="0049186D">
        <w:rPr>
          <w:rFonts w:ascii="GHEA Grapalat" w:hAnsi="GHEA Grapalat" w:cs="Sylfaen"/>
          <w:sz w:val="20"/>
          <w:lang w:val="hy-AM"/>
        </w:rPr>
        <w:t>տարվա</w:t>
      </w:r>
      <w:r w:rsidRPr="0049186D">
        <w:rPr>
          <w:rFonts w:ascii="GHEA Grapalat" w:hAnsi="GHEA Grapalat"/>
          <w:sz w:val="20"/>
          <w:lang w:val="hy-AM"/>
        </w:rPr>
        <w:t xml:space="preserve"> </w:t>
      </w:r>
      <w:r w:rsidRPr="0049186D">
        <w:rPr>
          <w:rFonts w:ascii="GHEA Grapalat" w:hAnsi="GHEA Grapalat" w:cs="Sylfaen"/>
          <w:sz w:val="20"/>
          <w:lang w:val="hy-AM"/>
        </w:rPr>
        <w:t>և</w:t>
      </w:r>
      <w:r w:rsidRPr="0049186D">
        <w:rPr>
          <w:rFonts w:ascii="GHEA Grapalat" w:hAnsi="GHEA Grapalat"/>
          <w:sz w:val="20"/>
          <w:lang w:val="hy-AM"/>
        </w:rPr>
        <w:t xml:space="preserve"> </w:t>
      </w:r>
      <w:r w:rsidRPr="0049186D">
        <w:rPr>
          <w:rFonts w:ascii="GHEA Grapalat" w:hAnsi="GHEA Grapalat" w:cs="Sylfaen"/>
          <w:sz w:val="20"/>
          <w:lang w:val="hy-AM"/>
        </w:rPr>
        <w:t>դրան</w:t>
      </w:r>
      <w:r w:rsidRPr="0049186D">
        <w:rPr>
          <w:rFonts w:ascii="GHEA Grapalat" w:hAnsi="GHEA Grapalat"/>
          <w:sz w:val="20"/>
          <w:lang w:val="hy-AM"/>
        </w:rPr>
        <w:t xml:space="preserve"> </w:t>
      </w:r>
      <w:r w:rsidRPr="0049186D">
        <w:rPr>
          <w:rFonts w:ascii="GHEA Grapalat" w:hAnsi="GHEA Grapalat" w:cs="Sylfaen"/>
          <w:sz w:val="20"/>
          <w:lang w:val="hy-AM"/>
        </w:rPr>
        <w:t>նախորդող</w:t>
      </w:r>
      <w:r w:rsidRPr="0049186D">
        <w:rPr>
          <w:rFonts w:ascii="GHEA Grapalat" w:hAnsi="GHEA Grapalat"/>
          <w:sz w:val="20"/>
          <w:lang w:val="hy-AM"/>
        </w:rPr>
        <w:t xml:space="preserve"> </w:t>
      </w:r>
      <w:r w:rsidRPr="0049186D">
        <w:rPr>
          <w:rFonts w:ascii="GHEA Grapalat" w:hAnsi="GHEA Grapalat" w:cs="Sylfaen"/>
          <w:sz w:val="20"/>
          <w:lang w:val="hy-AM"/>
        </w:rPr>
        <w:t>երեք</w:t>
      </w:r>
      <w:r w:rsidRPr="0049186D">
        <w:rPr>
          <w:rFonts w:ascii="GHEA Grapalat" w:hAnsi="GHEA Grapalat"/>
          <w:sz w:val="20"/>
          <w:lang w:val="hy-AM"/>
        </w:rPr>
        <w:t xml:space="preserve"> </w:t>
      </w:r>
      <w:r w:rsidRPr="0049186D">
        <w:rPr>
          <w:rFonts w:ascii="GHEA Grapalat" w:hAnsi="GHEA Grapalat" w:cs="Sylfaen"/>
          <w:sz w:val="20"/>
          <w:lang w:val="hy-AM"/>
        </w:rPr>
        <w:t>տարվա</w:t>
      </w:r>
      <w:r w:rsidRPr="0049186D">
        <w:rPr>
          <w:rFonts w:ascii="GHEA Grapalat" w:hAnsi="GHEA Grapalat"/>
          <w:sz w:val="20"/>
          <w:lang w:val="hy-AM"/>
        </w:rPr>
        <w:t xml:space="preserve"> </w:t>
      </w:r>
      <w:r w:rsidRPr="0049186D">
        <w:rPr>
          <w:rFonts w:ascii="GHEA Grapalat" w:hAnsi="GHEA Grapalat" w:cs="Sylfaen"/>
          <w:sz w:val="20"/>
          <w:lang w:val="hy-AM"/>
        </w:rPr>
        <w:t>ընթացքում</w:t>
      </w:r>
      <w:r w:rsidRPr="0049186D">
        <w:rPr>
          <w:rFonts w:ascii="GHEA Grapalat" w:hAnsi="GHEA Grapalat"/>
          <w:sz w:val="20"/>
          <w:lang w:val="hy-AM"/>
        </w:rPr>
        <w:t xml:space="preserve"> </w:t>
      </w:r>
      <w:r w:rsidRPr="0049186D">
        <w:rPr>
          <w:rFonts w:ascii="GHEA Grapalat" w:hAnsi="GHEA Grapalat" w:cs="Sylfaen"/>
          <w:sz w:val="20"/>
          <w:lang w:val="hy-AM"/>
        </w:rPr>
        <w:t>պատշաճ</w:t>
      </w:r>
      <w:r w:rsidRPr="0049186D">
        <w:rPr>
          <w:rFonts w:ascii="GHEA Grapalat" w:hAnsi="GHEA Grapalat"/>
          <w:sz w:val="20"/>
          <w:lang w:val="hy-AM"/>
        </w:rPr>
        <w:t xml:space="preserve"> </w:t>
      </w:r>
      <w:r w:rsidRPr="0049186D">
        <w:rPr>
          <w:rFonts w:ascii="GHEA Grapalat" w:hAnsi="GHEA Grapalat" w:cs="Sylfaen"/>
          <w:sz w:val="20"/>
          <w:lang w:val="hy-AM"/>
        </w:rPr>
        <w:t>ձևով</w:t>
      </w:r>
      <w:r w:rsidRPr="0049186D">
        <w:rPr>
          <w:rFonts w:ascii="GHEA Grapalat" w:hAnsi="GHEA Grapalat"/>
          <w:sz w:val="20"/>
          <w:lang w:val="hy-AM"/>
        </w:rPr>
        <w:t xml:space="preserve"> </w:t>
      </w:r>
      <w:r w:rsidRPr="0049186D">
        <w:rPr>
          <w:rFonts w:ascii="GHEA Grapalat" w:hAnsi="GHEA Grapalat" w:cs="Sylfaen"/>
          <w:sz w:val="20"/>
          <w:lang w:val="hy-AM"/>
        </w:rPr>
        <w:t>իրականացրած լինի նմանատիպ առնվազն</w:t>
      </w:r>
      <w:r w:rsidRPr="0049186D">
        <w:rPr>
          <w:rFonts w:ascii="GHEA Grapalat" w:hAnsi="GHEA Grapalat"/>
          <w:sz w:val="20"/>
          <w:lang w:val="hy-AM"/>
        </w:rPr>
        <w:t xml:space="preserve"> </w:t>
      </w:r>
      <w:r w:rsidRPr="0049186D">
        <w:rPr>
          <w:rFonts w:ascii="GHEA Grapalat" w:hAnsi="GHEA Grapalat" w:cs="Sylfaen"/>
          <w:sz w:val="20"/>
          <w:lang w:val="hy-AM"/>
        </w:rPr>
        <w:t>մեկ</w:t>
      </w:r>
      <w:r w:rsidRPr="0049186D">
        <w:rPr>
          <w:rFonts w:ascii="GHEA Grapalat" w:hAnsi="GHEA Grapalat"/>
          <w:sz w:val="20"/>
          <w:lang w:val="hy-AM"/>
        </w:rPr>
        <w:t xml:space="preserve"> </w:t>
      </w:r>
      <w:r w:rsidRPr="0049186D">
        <w:rPr>
          <w:rFonts w:ascii="GHEA Grapalat" w:hAnsi="GHEA Grapalat" w:cs="Sylfaen"/>
          <w:sz w:val="20"/>
          <w:lang w:val="hy-AM"/>
        </w:rPr>
        <w:t>պայմանագիր</w:t>
      </w:r>
      <w:r w:rsidRPr="0049186D">
        <w:rPr>
          <w:rFonts w:ascii="GHEA Grapalat" w:hAnsi="GHEA Grapalat"/>
          <w:sz w:val="20"/>
          <w:lang w:val="hy-AM"/>
        </w:rPr>
        <w:t xml:space="preserve">: </w:t>
      </w:r>
      <w:r w:rsidRPr="0049186D">
        <w:rPr>
          <w:rFonts w:ascii="GHEA Grapalat" w:hAnsi="GHEA Grapalat" w:cs="Sylfaen"/>
          <w:sz w:val="20"/>
          <w:lang w:val="hy-AM"/>
        </w:rPr>
        <w:t>Նախկինում</w:t>
      </w:r>
      <w:r w:rsidRPr="0049186D">
        <w:rPr>
          <w:rFonts w:ascii="GHEA Grapalat" w:hAnsi="GHEA Grapalat"/>
          <w:sz w:val="20"/>
          <w:lang w:val="hy-AM"/>
        </w:rPr>
        <w:t xml:space="preserve"> </w:t>
      </w:r>
      <w:r w:rsidRPr="0049186D">
        <w:rPr>
          <w:rFonts w:ascii="GHEA Grapalat" w:hAnsi="GHEA Grapalat" w:cs="Sylfaen"/>
          <w:sz w:val="20"/>
          <w:lang w:val="hy-AM"/>
        </w:rPr>
        <w:t>կատարված</w:t>
      </w:r>
      <w:r w:rsidRPr="0049186D">
        <w:rPr>
          <w:rFonts w:ascii="GHEA Grapalat" w:hAnsi="GHEA Grapalat"/>
          <w:sz w:val="20"/>
          <w:lang w:val="hy-AM"/>
        </w:rPr>
        <w:t xml:space="preserve"> </w:t>
      </w:r>
      <w:r w:rsidRPr="0049186D">
        <w:rPr>
          <w:rFonts w:ascii="GHEA Grapalat" w:hAnsi="GHEA Grapalat" w:cs="Sylfaen"/>
          <w:sz w:val="20"/>
          <w:lang w:val="hy-AM"/>
        </w:rPr>
        <w:t>պայմանագիրը</w:t>
      </w:r>
      <w:r w:rsidRPr="0049186D">
        <w:rPr>
          <w:rFonts w:ascii="GHEA Grapalat" w:hAnsi="GHEA Grapalat"/>
          <w:sz w:val="20"/>
          <w:lang w:val="hy-AM"/>
        </w:rPr>
        <w:t xml:space="preserve"> (</w:t>
      </w:r>
      <w:r w:rsidRPr="0049186D">
        <w:rPr>
          <w:rFonts w:ascii="GHEA Grapalat" w:hAnsi="GHEA Grapalat" w:cs="Sylfaen"/>
          <w:sz w:val="20"/>
          <w:lang w:val="hy-AM"/>
        </w:rPr>
        <w:t>կամ</w:t>
      </w:r>
      <w:r w:rsidRPr="0049186D">
        <w:rPr>
          <w:rFonts w:ascii="GHEA Grapalat" w:hAnsi="GHEA Grapalat"/>
          <w:sz w:val="20"/>
          <w:lang w:val="hy-AM"/>
        </w:rPr>
        <w:t xml:space="preserve"> </w:t>
      </w:r>
      <w:r w:rsidRPr="0049186D">
        <w:rPr>
          <w:rFonts w:ascii="GHEA Grapalat" w:hAnsi="GHEA Grapalat" w:cs="Sylfaen"/>
          <w:sz w:val="20"/>
          <w:lang w:val="hy-AM"/>
        </w:rPr>
        <w:t>պայմանագրերը</w:t>
      </w:r>
      <w:r w:rsidRPr="0049186D">
        <w:rPr>
          <w:rFonts w:ascii="GHEA Grapalat" w:hAnsi="GHEA Grapalat"/>
          <w:sz w:val="20"/>
          <w:lang w:val="hy-AM"/>
        </w:rPr>
        <w:t xml:space="preserve">) </w:t>
      </w:r>
      <w:r w:rsidRPr="0049186D">
        <w:rPr>
          <w:rFonts w:ascii="GHEA Grapalat" w:hAnsi="GHEA Grapalat" w:cs="Sylfaen"/>
          <w:sz w:val="20"/>
          <w:lang w:val="hy-AM"/>
        </w:rPr>
        <w:t>գնահատվում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w:t>
      </w:r>
      <w:r w:rsidRPr="0049186D">
        <w:rPr>
          <w:rFonts w:ascii="GHEA Grapalat" w:hAnsi="GHEA Grapalat" w:cs="Sylfaen"/>
          <w:sz w:val="20"/>
          <w:lang w:val="hy-AM"/>
        </w:rPr>
        <w:t>կամ</w:t>
      </w:r>
      <w:r w:rsidRPr="0049186D">
        <w:rPr>
          <w:rFonts w:ascii="GHEA Grapalat" w:hAnsi="GHEA Grapalat"/>
          <w:sz w:val="20"/>
          <w:lang w:val="hy-AM"/>
        </w:rPr>
        <w:t xml:space="preserve"> </w:t>
      </w:r>
      <w:r w:rsidRPr="0049186D">
        <w:rPr>
          <w:rFonts w:ascii="GHEA Grapalat" w:hAnsi="GHEA Grapalat" w:cs="Sylfaen"/>
          <w:sz w:val="20"/>
          <w:lang w:val="hy-AM"/>
        </w:rPr>
        <w:t>գնահատվում</w:t>
      </w:r>
      <w:r w:rsidRPr="0049186D">
        <w:rPr>
          <w:rFonts w:ascii="GHEA Grapalat" w:hAnsi="GHEA Grapalat"/>
          <w:sz w:val="20"/>
          <w:lang w:val="hy-AM"/>
        </w:rPr>
        <w:t xml:space="preserve"> </w:t>
      </w:r>
      <w:r w:rsidRPr="0049186D">
        <w:rPr>
          <w:rFonts w:ascii="GHEA Grapalat" w:hAnsi="GHEA Grapalat" w:cs="Sylfaen"/>
          <w:sz w:val="20"/>
          <w:lang w:val="hy-AM"/>
        </w:rPr>
        <w:t>են</w:t>
      </w:r>
      <w:r w:rsidRPr="0049186D">
        <w:rPr>
          <w:rFonts w:ascii="GHEA Grapalat" w:hAnsi="GHEA Grapalat"/>
          <w:sz w:val="20"/>
          <w:lang w:val="hy-AM"/>
        </w:rPr>
        <w:t xml:space="preserve">) </w:t>
      </w:r>
      <w:r w:rsidRPr="0049186D">
        <w:rPr>
          <w:rFonts w:ascii="GHEA Grapalat" w:hAnsi="GHEA Grapalat" w:cs="Sylfaen"/>
          <w:sz w:val="20"/>
          <w:lang w:val="hy-AM"/>
        </w:rPr>
        <w:t>նմանատիպ</w:t>
      </w:r>
      <w:r w:rsidRPr="0049186D">
        <w:rPr>
          <w:rFonts w:ascii="GHEA Grapalat" w:hAnsi="GHEA Grapalat"/>
          <w:sz w:val="20"/>
          <w:lang w:val="hy-AM"/>
        </w:rPr>
        <w:t xml:space="preserve">, </w:t>
      </w:r>
      <w:r w:rsidRPr="0049186D">
        <w:rPr>
          <w:rFonts w:ascii="GHEA Grapalat" w:hAnsi="GHEA Grapalat" w:cs="Sylfaen"/>
          <w:sz w:val="20"/>
          <w:lang w:val="hy-AM"/>
        </w:rPr>
        <w:t>եթե</w:t>
      </w:r>
      <w:r w:rsidRPr="0049186D">
        <w:rPr>
          <w:rFonts w:ascii="GHEA Grapalat" w:hAnsi="GHEA Grapalat"/>
          <w:sz w:val="20"/>
          <w:lang w:val="hy-AM"/>
        </w:rPr>
        <w:t xml:space="preserve"> </w:t>
      </w:r>
      <w:r w:rsidRPr="0049186D">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49186D">
        <w:rPr>
          <w:rFonts w:ascii="GHEA Grapalat" w:hAnsi="GHEA Grapalat" w:cs="Sylfaen"/>
          <w:sz w:val="20"/>
          <w:lang w:val="hy-AM"/>
        </w:rPr>
        <w:softHyphen/>
        <w:t>ցա</w:t>
      </w:r>
      <w:r w:rsidRPr="0049186D">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49186D">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740F20" w:rsidRPr="0049186D" w:rsidRDefault="00740F20" w:rsidP="00740F20">
      <w:pPr>
        <w:ind w:firstLine="567"/>
        <w:jc w:val="both"/>
        <w:rPr>
          <w:rFonts w:ascii="GHEA Grapalat" w:hAnsi="GHEA Grapalat" w:cs="Arial Armenian"/>
          <w:sz w:val="20"/>
          <w:lang w:val="hy-AM"/>
        </w:rPr>
      </w:pPr>
      <w:r w:rsidRPr="0049186D">
        <w:rPr>
          <w:rFonts w:ascii="GHEA Grapalat" w:hAnsi="GHEA Grapalat" w:cs="Sylfaen"/>
          <w:sz w:val="20"/>
          <w:lang w:val="hy-AM"/>
        </w:rPr>
        <w:t>Սույն ընթացակարգի իմաստով ն</w:t>
      </w:r>
      <w:r w:rsidRPr="0049186D">
        <w:rPr>
          <w:rFonts w:ascii="GHEA Grapalat" w:hAnsi="GHEA Grapalat" w:cs="Arial Armenian"/>
          <w:sz w:val="20"/>
          <w:szCs w:val="20"/>
          <w:lang w:val="hy-AM"/>
        </w:rPr>
        <w:t xml:space="preserve">մանատիպ են համարվում </w:t>
      </w:r>
      <w:r w:rsidRPr="00766C60">
        <w:rPr>
          <w:rFonts w:ascii="GHEA Grapalat" w:hAnsi="GHEA Grapalat" w:cs="Arial Armenian"/>
          <w:sz w:val="20"/>
          <w:szCs w:val="20"/>
          <w:u w:val="single"/>
          <w:lang w:val="hy-AM"/>
        </w:rPr>
        <w:t xml:space="preserve">դիզ վառելիքի </w:t>
      </w:r>
      <w:r w:rsidRPr="0049186D">
        <w:rPr>
          <w:rFonts w:ascii="GHEA Grapalat" w:hAnsi="GHEA Grapalat" w:cs="Arial Armenian"/>
          <w:sz w:val="20"/>
          <w:szCs w:val="20"/>
          <w:u w:val="single"/>
          <w:lang w:val="hy-AM"/>
        </w:rPr>
        <w:t xml:space="preserve"> </w:t>
      </w:r>
      <w:r w:rsidRPr="0049186D">
        <w:rPr>
          <w:rFonts w:ascii="GHEA Grapalat" w:hAnsi="GHEA Grapalat" w:cs="Arial Armenian"/>
          <w:sz w:val="20"/>
          <w:lang w:val="hy-AM"/>
        </w:rPr>
        <w:t>ապրանքների մատակարարված լինելը</w:t>
      </w:r>
      <w:r w:rsidRPr="0049186D">
        <w:rPr>
          <w:rFonts w:ascii="GHEA Grapalat" w:hAnsi="GHEA Grapalat" w:cs="Arial Armenian"/>
          <w:sz w:val="20"/>
          <w:szCs w:val="20"/>
          <w:lang w:val="hy-AM"/>
        </w:rPr>
        <w:t xml:space="preserve">։  </w:t>
      </w:r>
    </w:p>
    <w:p w:rsidR="00740F20" w:rsidRDefault="00740F20" w:rsidP="00740F20">
      <w:pPr>
        <w:ind w:firstLine="567"/>
        <w:jc w:val="both"/>
        <w:rPr>
          <w:ins w:id="1" w:author="Sergey Shahnazaryan" w:date="2019-05-22T09:04:00Z"/>
          <w:rFonts w:ascii="GHEA Grapalat" w:hAnsi="GHEA Grapalat" w:cs="Arial Armenian"/>
          <w:sz w:val="20"/>
          <w:szCs w:val="20"/>
          <w:lang w:val="hy-AM"/>
        </w:rPr>
      </w:pPr>
      <w:r w:rsidRPr="0049186D">
        <w:rPr>
          <w:rFonts w:ascii="GHEA Grapalat" w:hAnsi="GHEA Grapalat" w:cs="Arial Armenian"/>
          <w:sz w:val="20"/>
          <w:lang w:val="hy-AM"/>
        </w:rPr>
        <w:t xml:space="preserve">բ. </w:t>
      </w:r>
      <w:r w:rsidRPr="0049186D">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49186D">
        <w:rPr>
          <w:rFonts w:ascii="GHEA Grapalat" w:hAnsi="GHEA Grapalat" w:cs="Arial Armenian"/>
          <w:sz w:val="20"/>
          <w:lang w:val="hy-AM"/>
        </w:rPr>
        <w:t>մ</w:t>
      </w:r>
      <w:r w:rsidRPr="0049186D">
        <w:rPr>
          <w:rFonts w:ascii="GHEA Grapalat" w:hAnsi="GHEA Grapalat" w:cs="Sylfaen"/>
          <w:sz w:val="20"/>
          <w:lang w:val="hy-AM"/>
        </w:rPr>
        <w:t>ասնակիցը</w:t>
      </w:r>
      <w:r w:rsidRPr="0049186D">
        <w:rPr>
          <w:rFonts w:ascii="GHEA Grapalat" w:hAnsi="GHEA Grapalat"/>
          <w:sz w:val="20"/>
          <w:lang w:val="hy-AM"/>
        </w:rPr>
        <w:t xml:space="preserve"> </w:t>
      </w:r>
      <w:r w:rsidRPr="0049186D">
        <w:rPr>
          <w:rFonts w:ascii="GHEA Grapalat" w:hAnsi="GHEA Grapalat" w:cs="Sylfaen"/>
          <w:sz w:val="20"/>
          <w:lang w:val="hy-AM"/>
        </w:rPr>
        <w:t>հայտով</w:t>
      </w:r>
      <w:r w:rsidRPr="0049186D">
        <w:rPr>
          <w:rFonts w:ascii="GHEA Grapalat" w:hAnsi="GHEA Grapalat"/>
          <w:sz w:val="20"/>
          <w:lang w:val="hy-AM"/>
        </w:rPr>
        <w:t xml:space="preserve"> </w:t>
      </w:r>
      <w:r w:rsidRPr="0049186D">
        <w:rPr>
          <w:rFonts w:ascii="GHEA Grapalat" w:hAnsi="GHEA Grapalat" w:cs="Sylfaen"/>
          <w:sz w:val="20"/>
          <w:lang w:val="hy-AM"/>
        </w:rPr>
        <w:t>ներկայացնում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իր կողմից հաստատված </w:t>
      </w:r>
      <w:r w:rsidRPr="0049186D">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49186D">
        <w:rPr>
          <w:rFonts w:ascii="GHEA Grapalat" w:hAnsi="GHEA Grapalat" w:cs="Sylfaen"/>
          <w:sz w:val="20"/>
          <w:szCs w:val="20"/>
          <w:lang w:val="hy-AM"/>
        </w:rPr>
        <w:t>նախկինում կատարած պայմանագրի (պայմանագրերի</w:t>
      </w:r>
      <w:r w:rsidRPr="005214FE">
        <w:rPr>
          <w:rFonts w:ascii="GHEA Grapalat" w:hAnsi="GHEA Grapalat" w:cs="Sylfaen"/>
          <w:sz w:val="20"/>
          <w:szCs w:val="20"/>
          <w:lang w:val="hy-AM"/>
        </w:rPr>
        <w:t>, համաձայնագրերի</w:t>
      </w:r>
      <w:r w:rsidRPr="0049186D">
        <w:rPr>
          <w:rFonts w:ascii="GHEA Grapalat" w:hAnsi="GHEA Grapalat" w:cs="Sylfaen"/>
          <w:sz w:val="20"/>
          <w:szCs w:val="20"/>
          <w:lang w:val="hy-AM"/>
        </w:rPr>
        <w:t>) պատճենը, իսկ այդ պայմանագրի (պայմանագրերի</w:t>
      </w:r>
      <w:r w:rsidRPr="005214FE">
        <w:rPr>
          <w:rFonts w:ascii="GHEA Grapalat" w:hAnsi="GHEA Grapalat" w:cs="Sylfaen"/>
          <w:sz w:val="20"/>
          <w:szCs w:val="20"/>
          <w:lang w:val="hy-AM"/>
        </w:rPr>
        <w:t>, համաձայնագրերի</w:t>
      </w:r>
      <w:r w:rsidRPr="0049186D">
        <w:rPr>
          <w:rFonts w:ascii="GHEA Grapalat" w:hAnsi="GHEA Grapalat" w:cs="Sylfaen"/>
          <w:sz w:val="20"/>
          <w:szCs w:val="20"/>
          <w:lang w:val="hy-AM"/>
        </w:rPr>
        <w:t>) պատշաճ կատարումը գնահատելու համար</w:t>
      </w:r>
      <w:r w:rsidRPr="0049186D">
        <w:rPr>
          <w:rFonts w:ascii="GHEA Grapalat" w:hAnsi="GHEA Grapalat" w:cs="Arial Armenian"/>
          <w:sz w:val="20"/>
          <w:szCs w:val="20"/>
          <w:lang w:val="hy-AM"/>
        </w:rPr>
        <w:t xml:space="preserve">` տվյալ պայմանագրի </w:t>
      </w:r>
      <w:r w:rsidRPr="005214FE">
        <w:rPr>
          <w:rFonts w:ascii="GHEA Grapalat" w:hAnsi="GHEA Grapalat" w:cs="Arial Armenian"/>
          <w:sz w:val="20"/>
          <w:szCs w:val="20"/>
          <w:lang w:val="hy-AM"/>
        </w:rPr>
        <w:t xml:space="preserve">(համաձայնագրի) </w:t>
      </w:r>
      <w:r w:rsidRPr="0049186D">
        <w:rPr>
          <w:rFonts w:ascii="GHEA Grapalat" w:hAnsi="GHEA Grapalat" w:cs="Arial Armenian"/>
          <w:sz w:val="20"/>
          <w:szCs w:val="20"/>
          <w:lang w:val="hy-AM"/>
        </w:rPr>
        <w:t xml:space="preserve">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740F20" w:rsidRPr="005214FE" w:rsidRDefault="00740F20" w:rsidP="00740F20">
      <w:pPr>
        <w:ind w:firstLine="567"/>
        <w:jc w:val="both"/>
        <w:rPr>
          <w:rFonts w:ascii="GHEA Grapalat" w:hAnsi="GHEA Grapalat" w:cs="Arial Armenian"/>
          <w:sz w:val="20"/>
          <w:szCs w:val="20"/>
          <w:lang w:val="hy-AM"/>
        </w:rPr>
      </w:pPr>
      <w:r w:rsidRPr="005214FE">
        <w:rPr>
          <w:rFonts w:ascii="GHEA Grapalat" w:hAnsi="GHEA Grapalat" w:cs="Arial Armenian"/>
          <w:sz w:val="20"/>
          <w:szCs w:val="20"/>
          <w:lang w:val="hy-AM"/>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740F20" w:rsidRPr="0049186D" w:rsidRDefault="00740F20" w:rsidP="00740F20">
      <w:pPr>
        <w:ind w:firstLine="567"/>
        <w:jc w:val="both"/>
        <w:rPr>
          <w:rFonts w:ascii="GHEA Grapalat" w:hAnsi="GHEA Grapalat" w:cs="Tahoma"/>
          <w:sz w:val="20"/>
          <w:lang w:val="hy-AM"/>
        </w:rPr>
      </w:pPr>
      <w:r w:rsidRPr="0049186D">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պայմաններն ու </w:t>
      </w:r>
      <w:r w:rsidRPr="0049186D">
        <w:rPr>
          <w:rFonts w:ascii="GHEA Grapalat" w:hAnsi="GHEA Grapalat" w:cs="Sylfaen"/>
          <w:sz w:val="20"/>
          <w:lang w:val="hy-AM"/>
        </w:rPr>
        <w:t>պահանջները</w:t>
      </w:r>
      <w:r w:rsidRPr="0049186D">
        <w:rPr>
          <w:rFonts w:ascii="GHEA Grapalat" w:hAnsi="GHEA Grapalat" w:cs="Tahoma"/>
          <w:sz w:val="20"/>
          <w:lang w:val="hy-AM"/>
        </w:rPr>
        <w:t>.</w:t>
      </w:r>
    </w:p>
    <w:p w:rsidR="00740F20" w:rsidRPr="00F6533D" w:rsidRDefault="00740F20" w:rsidP="00740F20">
      <w:pPr>
        <w:ind w:firstLine="567"/>
        <w:jc w:val="both"/>
        <w:rPr>
          <w:rFonts w:ascii="GHEA Grapalat" w:hAnsi="GHEA Grapalat" w:cs="Sylfaen"/>
          <w:sz w:val="20"/>
          <w:lang w:val="hy-AM"/>
        </w:rPr>
      </w:pPr>
      <w:r w:rsidRPr="00F6533D">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w:t>
      </w:r>
      <w:r w:rsidRPr="00F6533D">
        <w:rPr>
          <w:rFonts w:ascii="GHEA Grapalat" w:hAnsi="GHEA Grapalat" w:cs="Arial Armenian"/>
          <w:sz w:val="20"/>
          <w:lang w:val="hy-AM"/>
        </w:rPr>
        <w:t xml:space="preserve">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w:t>
      </w:r>
      <w:r w:rsidRPr="00F6533D">
        <w:rPr>
          <w:rFonts w:ascii="GHEA Grapalat" w:hAnsi="GHEA Grapalat" w:cs="Arial Armenian"/>
          <w:sz w:val="20"/>
          <w:lang w:val="hy-AM"/>
        </w:rPr>
        <w:t>պայմաններն ու</w:t>
      </w:r>
      <w:r w:rsidRPr="0049186D">
        <w:rPr>
          <w:rFonts w:ascii="GHEA Grapalat" w:hAnsi="GHEA Grapalat" w:cs="Sylfaen"/>
          <w:sz w:val="20"/>
          <w:lang w:val="hy-AM"/>
        </w:rPr>
        <w:t>պահանջները</w:t>
      </w:r>
      <w:r w:rsidRPr="00F6533D">
        <w:rPr>
          <w:rFonts w:ascii="GHEA Grapalat" w:hAnsi="GHEA Grapalat" w:cs="Sylfaen"/>
          <w:sz w:val="20"/>
          <w:lang w:val="hy-AM"/>
        </w:rPr>
        <w:t>.</w:t>
      </w:r>
    </w:p>
    <w:p w:rsidR="00740F20" w:rsidRPr="00F6533D" w:rsidRDefault="00740F20" w:rsidP="00740F20">
      <w:pPr>
        <w:ind w:firstLine="567"/>
        <w:jc w:val="both"/>
        <w:rPr>
          <w:rFonts w:ascii="GHEA Grapalat" w:hAnsi="GHEA Grapalat" w:cs="Arial Armenian"/>
          <w:sz w:val="20"/>
          <w:lang w:val="hy-AM"/>
        </w:rPr>
      </w:pPr>
    </w:p>
    <w:p w:rsidR="00740F20" w:rsidRPr="0049186D" w:rsidRDefault="00740F20" w:rsidP="00740F20">
      <w:pPr>
        <w:ind w:firstLine="567"/>
        <w:jc w:val="both"/>
        <w:rPr>
          <w:rFonts w:ascii="GHEA Grapalat" w:hAnsi="GHEA Grapalat" w:cs="Arial"/>
          <w:sz w:val="20"/>
          <w:lang w:val="hy-AM"/>
        </w:rPr>
      </w:pPr>
      <w:r w:rsidRPr="00740F20">
        <w:rPr>
          <w:rFonts w:ascii="GHEA Grapalat" w:hAnsi="GHEA Grapalat" w:cs="Arial Armenian"/>
          <w:sz w:val="20"/>
          <w:lang w:val="hy-AM"/>
        </w:rPr>
        <w:t xml:space="preserve">3) </w:t>
      </w:r>
      <w:r w:rsidRPr="0049186D">
        <w:rPr>
          <w:rFonts w:ascii="GHEA Grapalat" w:hAnsi="GHEA Grapalat" w:cs="Arial Armenian"/>
          <w:sz w:val="14"/>
          <w:lang w:val="hy-AM"/>
        </w:rPr>
        <w:t>&lt;&lt;</w:t>
      </w:r>
      <w:r w:rsidRPr="0049186D">
        <w:rPr>
          <w:rFonts w:ascii="GHEA Grapalat" w:hAnsi="GHEA Grapalat" w:cs="Sylfaen"/>
          <w:sz w:val="20"/>
          <w:lang w:val="hy-AM"/>
        </w:rPr>
        <w:t>Ֆինանսական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Sylfaen"/>
          <w:sz w:val="14"/>
          <w:lang w:val="hy-AM"/>
        </w:rPr>
        <w:t>&gt;&gt;</w:t>
      </w:r>
      <w:r w:rsidRPr="0049186D">
        <w:rPr>
          <w:rFonts w:ascii="GHEA Grapalat" w:hAnsi="GHEA Grapalat" w:cs="Arial Armenian"/>
          <w:sz w:val="20"/>
          <w:lang w:val="hy-AM"/>
        </w:rPr>
        <w:t xml:space="preserve"> </w:t>
      </w:r>
      <w:r w:rsidRPr="00740F20">
        <w:rPr>
          <w:rFonts w:ascii="GHEA Grapalat" w:hAnsi="GHEA Grapalat" w:cs="Arial Armenian"/>
          <w:sz w:val="20"/>
          <w:lang w:val="hy-AM"/>
        </w:rPr>
        <w:t xml:space="preserve">որակավորման չափանիշը </w:t>
      </w:r>
      <w:r w:rsidRPr="00740F20">
        <w:rPr>
          <w:rFonts w:ascii="GHEA Grapalat" w:hAnsi="GHEA Grapalat" w:cs="Arial"/>
          <w:sz w:val="20"/>
          <w:lang w:val="hy-AM"/>
        </w:rPr>
        <w:t xml:space="preserve">սահմանվում և </w:t>
      </w:r>
      <w:r w:rsidRPr="0049186D">
        <w:rPr>
          <w:rFonts w:ascii="GHEA Grapalat" w:hAnsi="GHEA Grapalat" w:cs="Sylfaen"/>
          <w:sz w:val="20"/>
          <w:lang w:val="hy-AM"/>
        </w:rPr>
        <w:t>գնահատվում</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հետևյալ</w:t>
      </w:r>
      <w:r w:rsidRPr="0049186D">
        <w:rPr>
          <w:rFonts w:ascii="GHEA Grapalat" w:hAnsi="GHEA Grapalat" w:cs="Arial"/>
          <w:sz w:val="20"/>
          <w:lang w:val="hy-AM"/>
        </w:rPr>
        <w:t xml:space="preserve"> </w:t>
      </w:r>
      <w:r w:rsidRPr="0049186D">
        <w:rPr>
          <w:rFonts w:ascii="GHEA Grapalat" w:hAnsi="GHEA Grapalat" w:cs="Sylfaen"/>
          <w:sz w:val="20"/>
          <w:lang w:val="hy-AM"/>
        </w:rPr>
        <w:t>կարգով</w:t>
      </w:r>
      <w:r w:rsidRPr="0049186D">
        <w:rPr>
          <w:rFonts w:ascii="GHEA Grapalat" w:hAnsi="GHEA Grapalat" w:cs="Arial"/>
          <w:sz w:val="20"/>
          <w:lang w:val="hy-AM"/>
        </w:rPr>
        <w:t>`</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Arial"/>
          <w:sz w:val="20"/>
          <w:lang w:val="hy-AM"/>
        </w:rPr>
        <w:t>ա.</w:t>
      </w:r>
      <w:r w:rsidRPr="0049186D">
        <w:rPr>
          <w:rFonts w:ascii="GHEA Grapalat" w:hAnsi="GHEA Grapalat" w:cs="Sylfaen"/>
          <w:sz w:val="20"/>
          <w:szCs w:val="24"/>
          <w:lang w:val="hy-AM" w:eastAsia="en-US"/>
        </w:rPr>
        <w:t xml:space="preserve"> Հայաստանի Հանրապետության ռեզիդենտ հանդիսացող </w:t>
      </w:r>
      <w:r w:rsidRPr="0049186D">
        <w:rPr>
          <w:rFonts w:ascii="GHEA Grapalat" w:hAnsi="GHEA Grapalat" w:cs="Sylfaen"/>
          <w:sz w:val="20"/>
          <w:lang w:val="hy-AM" w:eastAsia="en-US"/>
        </w:rPr>
        <w:t>մ</w:t>
      </w:r>
      <w:r w:rsidRPr="0049186D">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r w:rsidRPr="005214FE">
        <w:rPr>
          <w:rFonts w:ascii="GHEA Grapalat" w:hAnsi="GHEA Grapalat" w:cs="Sylfaen"/>
          <w:sz w:val="20"/>
          <w:lang w:val="hy-AM"/>
        </w:rPr>
        <w:t xml:space="preserve"> </w:t>
      </w:r>
      <w:r w:rsidRPr="0049186D">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Arial"/>
          <w:sz w:val="20"/>
          <w:lang w:val="hy-AM"/>
        </w:rPr>
        <w:t xml:space="preserve">բ. </w:t>
      </w:r>
      <w:r w:rsidRPr="0049186D">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49186D">
        <w:rPr>
          <w:rFonts w:ascii="GHEA Grapalat" w:hAnsi="GHEA Grapalat" w:cs="Arial Armenian"/>
          <w:sz w:val="20"/>
          <w:lang w:val="hy-AM"/>
        </w:rPr>
        <w:t>մ</w:t>
      </w:r>
      <w:r w:rsidRPr="0049186D">
        <w:rPr>
          <w:rFonts w:ascii="GHEA Grapalat" w:hAnsi="GHEA Grapalat" w:cs="Sylfaen"/>
          <w:sz w:val="20"/>
          <w:lang w:val="hy-AM"/>
        </w:rPr>
        <w:t>ասնակիցը</w:t>
      </w:r>
      <w:r w:rsidRPr="0049186D">
        <w:rPr>
          <w:rFonts w:ascii="GHEA Grapalat" w:hAnsi="GHEA Grapalat"/>
          <w:sz w:val="20"/>
          <w:lang w:val="hy-AM"/>
        </w:rPr>
        <w:t xml:space="preserve"> </w:t>
      </w:r>
      <w:r w:rsidRPr="0049186D">
        <w:rPr>
          <w:rFonts w:ascii="GHEA Grapalat" w:hAnsi="GHEA Grapalat" w:cs="Sylfaen"/>
          <w:sz w:val="20"/>
          <w:lang w:val="hy-AM"/>
        </w:rPr>
        <w:t>հայտով</w:t>
      </w:r>
      <w:r w:rsidRPr="0049186D">
        <w:rPr>
          <w:rFonts w:ascii="GHEA Grapalat" w:hAnsi="GHEA Grapalat"/>
          <w:sz w:val="20"/>
          <w:lang w:val="hy-AM"/>
        </w:rPr>
        <w:t xml:space="preserve"> </w:t>
      </w:r>
      <w:r w:rsidRPr="0049186D">
        <w:rPr>
          <w:rFonts w:ascii="GHEA Grapalat" w:hAnsi="GHEA Grapalat" w:cs="Sylfaen"/>
          <w:sz w:val="20"/>
          <w:lang w:val="hy-AM"/>
        </w:rPr>
        <w:t>ներկայացնում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իր կողմից հաստատված </w:t>
      </w:r>
      <w:r w:rsidRPr="0049186D">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740F20" w:rsidRPr="0049186D" w:rsidRDefault="00740F20" w:rsidP="00740F20">
      <w:pPr>
        <w:pStyle w:val="norm"/>
        <w:spacing w:line="240" w:lineRule="auto"/>
        <w:rPr>
          <w:rFonts w:ascii="GHEA Mariam" w:hAnsi="GHEA Mariam"/>
          <w:lang w:val="hy-AM"/>
        </w:rPr>
      </w:pPr>
      <w:r w:rsidRPr="0049186D">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49186D">
        <w:rPr>
          <w:rFonts w:ascii="GHEA Grapalat" w:hAnsi="GHEA Grapalat" w:cs="Sylfaen"/>
          <w:sz w:val="20"/>
          <w:lang w:val="hy-AM"/>
        </w:rPr>
        <w:t>անհատ ձեռնարկատեր չհանդիսացող</w:t>
      </w:r>
      <w:r w:rsidRPr="0049186D">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740F20" w:rsidRPr="0049186D" w:rsidRDefault="00740F20" w:rsidP="00740F20">
      <w:pPr>
        <w:pStyle w:val="norm"/>
        <w:spacing w:line="240" w:lineRule="auto"/>
        <w:rPr>
          <w:rFonts w:ascii="GHEA Grapalat" w:hAnsi="GHEA Grapalat" w:cs="Sylfaen"/>
          <w:sz w:val="20"/>
          <w:szCs w:val="24"/>
          <w:lang w:val="pt-BR" w:eastAsia="en-US"/>
        </w:rPr>
      </w:pPr>
      <w:r w:rsidRPr="0049186D">
        <w:rPr>
          <w:rFonts w:ascii="GHEA Grapalat" w:hAnsi="GHEA Grapalat" w:cs="Arial Armenian"/>
          <w:sz w:val="20"/>
          <w:lang w:val="hy-AM"/>
        </w:rPr>
        <w:lastRenderedPageBreak/>
        <w:t xml:space="preserve">դ.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պայմաններն ու պահանջները.</w:t>
      </w:r>
      <w:r w:rsidRPr="0049186D" w:rsidDel="006A0D8B">
        <w:rPr>
          <w:rFonts w:ascii="GHEA Grapalat" w:hAnsi="GHEA Grapalat" w:cs="Sylfaen"/>
          <w:sz w:val="20"/>
          <w:szCs w:val="24"/>
          <w:lang w:val="pt-BR" w:eastAsia="en-US"/>
        </w:rPr>
        <w:t xml:space="preserve"> </w:t>
      </w:r>
    </w:p>
    <w:p w:rsidR="00740F20" w:rsidRPr="00F6533D" w:rsidRDefault="00740F20" w:rsidP="00740F20">
      <w:pPr>
        <w:ind w:firstLine="567"/>
        <w:jc w:val="both"/>
        <w:rPr>
          <w:rFonts w:ascii="GHEA Grapalat" w:hAnsi="GHEA Grapalat" w:cs="Sylfaen"/>
          <w:sz w:val="20"/>
          <w:lang w:val="pt-BR"/>
        </w:rPr>
      </w:pPr>
      <w:r w:rsidRPr="0049186D">
        <w:rPr>
          <w:rFonts w:ascii="GHEA Grapalat" w:hAnsi="GHEA Grapalat" w:cs="Arial Armenian"/>
          <w:sz w:val="20"/>
        </w:rPr>
        <w:t>դ</w:t>
      </w:r>
      <w:r w:rsidRPr="00F6533D">
        <w:rPr>
          <w:rFonts w:ascii="GHEA Grapalat" w:hAnsi="GHEA Grapalat" w:cs="Arial Armenian"/>
          <w:sz w:val="20"/>
          <w:lang w:val="pt-BR"/>
        </w:rPr>
        <w:t xml:space="preserve">. </w:t>
      </w:r>
      <w:r w:rsidRPr="0049186D">
        <w:rPr>
          <w:rFonts w:ascii="GHEA Grapalat" w:hAnsi="GHEA Grapalat" w:cs="Arial Armenian"/>
          <w:sz w:val="20"/>
        </w:rPr>
        <w:t>մասնակցի</w:t>
      </w:r>
      <w:r w:rsidRPr="00F6533D">
        <w:rPr>
          <w:rFonts w:ascii="GHEA Grapalat" w:hAnsi="GHEA Grapalat" w:cs="Arial Armenian"/>
          <w:sz w:val="20"/>
          <w:lang w:val="pt-BR"/>
        </w:rPr>
        <w:t xml:space="preserve"> </w:t>
      </w:r>
      <w:r w:rsidRPr="0049186D">
        <w:rPr>
          <w:rFonts w:ascii="GHEA Grapalat" w:hAnsi="GHEA Grapalat" w:cs="Arial Armenian"/>
          <w:sz w:val="20"/>
        </w:rPr>
        <w:t>որակավորումը</w:t>
      </w:r>
      <w:r w:rsidRPr="00F6533D">
        <w:rPr>
          <w:rFonts w:ascii="GHEA Grapalat" w:hAnsi="GHEA Grapalat" w:cs="Arial Armenian"/>
          <w:sz w:val="20"/>
          <w:lang w:val="pt-BR"/>
        </w:rPr>
        <w:t xml:space="preserve"> </w:t>
      </w:r>
      <w:r w:rsidRPr="0049186D">
        <w:rPr>
          <w:rFonts w:ascii="GHEA Grapalat" w:hAnsi="GHEA Grapalat" w:cs="Arial Armenian"/>
          <w:sz w:val="20"/>
        </w:rPr>
        <w:t>այս</w:t>
      </w:r>
      <w:r w:rsidRPr="00F6533D">
        <w:rPr>
          <w:rFonts w:ascii="GHEA Grapalat" w:hAnsi="GHEA Grapalat" w:cs="Arial Armenian"/>
          <w:sz w:val="20"/>
          <w:lang w:val="pt-BR"/>
        </w:rPr>
        <w:t xml:space="preserve"> </w:t>
      </w:r>
      <w:r w:rsidRPr="0049186D">
        <w:rPr>
          <w:rFonts w:ascii="GHEA Grapalat" w:hAnsi="GHEA Grapalat" w:cs="Arial Armenian"/>
          <w:sz w:val="20"/>
        </w:rPr>
        <w:t>չափանիշի</w:t>
      </w:r>
      <w:r w:rsidRPr="00F6533D">
        <w:rPr>
          <w:rFonts w:ascii="GHEA Grapalat" w:hAnsi="GHEA Grapalat" w:cs="Arial Armenian"/>
          <w:sz w:val="20"/>
          <w:lang w:val="pt-BR"/>
        </w:rPr>
        <w:t xml:space="preserve"> </w:t>
      </w:r>
      <w:r w:rsidRPr="0049186D">
        <w:rPr>
          <w:rFonts w:ascii="GHEA Grapalat" w:hAnsi="GHEA Grapalat" w:cs="Arial Armenian"/>
          <w:sz w:val="20"/>
        </w:rPr>
        <w:t>գծով</w:t>
      </w:r>
      <w:r w:rsidRPr="00F6533D">
        <w:rPr>
          <w:rFonts w:ascii="GHEA Grapalat" w:hAnsi="GHEA Grapalat" w:cs="Arial Armenian"/>
          <w:sz w:val="20"/>
          <w:lang w:val="pt-BR"/>
        </w:rPr>
        <w:t xml:space="preserve"> </w:t>
      </w:r>
      <w:r w:rsidRPr="0049186D">
        <w:rPr>
          <w:rFonts w:ascii="GHEA Grapalat" w:hAnsi="GHEA Grapalat" w:cs="Arial Armenian"/>
          <w:sz w:val="20"/>
        </w:rPr>
        <w:t>գնահատվում</w:t>
      </w:r>
      <w:r w:rsidRPr="00F6533D">
        <w:rPr>
          <w:rFonts w:ascii="GHEA Grapalat" w:hAnsi="GHEA Grapalat" w:cs="Arial Armenian"/>
          <w:sz w:val="20"/>
          <w:lang w:val="pt-BR"/>
        </w:rPr>
        <w:t xml:space="preserve"> </w:t>
      </w:r>
      <w:r w:rsidRPr="0049186D">
        <w:rPr>
          <w:rFonts w:ascii="GHEA Grapalat" w:hAnsi="GHEA Grapalat" w:cs="Arial Armenian"/>
          <w:sz w:val="20"/>
        </w:rPr>
        <w:t>է</w:t>
      </w:r>
      <w:r w:rsidRPr="00F6533D">
        <w:rPr>
          <w:rFonts w:ascii="GHEA Grapalat" w:hAnsi="GHEA Grapalat" w:cs="Arial Armenian"/>
          <w:sz w:val="20"/>
          <w:lang w:val="pt-BR"/>
        </w:rPr>
        <w:t xml:space="preserve"> </w:t>
      </w:r>
      <w:r w:rsidRPr="0049186D">
        <w:rPr>
          <w:rFonts w:ascii="GHEA Grapalat" w:hAnsi="GHEA Grapalat" w:cs="Arial Armenian"/>
          <w:sz w:val="20"/>
        </w:rPr>
        <w:t>բավարար</w:t>
      </w:r>
      <w:r w:rsidRPr="00F6533D">
        <w:rPr>
          <w:rFonts w:ascii="GHEA Grapalat" w:hAnsi="GHEA Grapalat" w:cs="Arial Armenian"/>
          <w:sz w:val="20"/>
          <w:lang w:val="pt-BR"/>
        </w:rPr>
        <w:t xml:space="preserve">, </w:t>
      </w:r>
      <w:r w:rsidRPr="0049186D">
        <w:rPr>
          <w:rFonts w:ascii="GHEA Grapalat" w:hAnsi="GHEA Grapalat" w:cs="Arial Armenian"/>
          <w:sz w:val="20"/>
        </w:rPr>
        <w:t>եթե</w:t>
      </w:r>
      <w:r w:rsidRPr="00F6533D">
        <w:rPr>
          <w:rFonts w:ascii="GHEA Grapalat" w:hAnsi="GHEA Grapalat" w:cs="Arial Armenian"/>
          <w:sz w:val="20"/>
          <w:lang w:val="pt-BR"/>
        </w:rPr>
        <w:t xml:space="preserve"> </w:t>
      </w:r>
      <w:r w:rsidRPr="0049186D">
        <w:rPr>
          <w:rFonts w:ascii="GHEA Grapalat" w:hAnsi="GHEA Grapalat" w:cs="Arial Armenian"/>
          <w:sz w:val="20"/>
        </w:rPr>
        <w:t>վերջինս</w:t>
      </w:r>
      <w:r w:rsidRPr="00F6533D">
        <w:rPr>
          <w:rFonts w:ascii="GHEA Grapalat" w:hAnsi="GHEA Grapalat" w:cs="Arial Armenian"/>
          <w:sz w:val="20"/>
          <w:lang w:val="pt-BR"/>
        </w:rPr>
        <w:t xml:space="preserve">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w:t>
      </w:r>
      <w:r w:rsidRPr="0049186D">
        <w:rPr>
          <w:rFonts w:ascii="GHEA Grapalat" w:hAnsi="GHEA Grapalat" w:cs="Arial Armenian"/>
          <w:sz w:val="20"/>
        </w:rPr>
        <w:t>ենթակետով</w:t>
      </w:r>
      <w:r w:rsidRPr="00F6533D">
        <w:rPr>
          <w:rFonts w:ascii="GHEA Grapalat" w:hAnsi="GHEA Grapalat" w:cs="Arial Armenian"/>
          <w:sz w:val="20"/>
          <w:lang w:val="pt-BR"/>
        </w:rPr>
        <w:t xml:space="preserve">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w:t>
      </w:r>
      <w:r w:rsidRPr="0049186D">
        <w:rPr>
          <w:rFonts w:ascii="GHEA Grapalat" w:hAnsi="GHEA Grapalat" w:cs="Arial Armenian"/>
          <w:sz w:val="20"/>
        </w:rPr>
        <w:t>պայմաններն</w:t>
      </w:r>
      <w:r w:rsidRPr="00F6533D">
        <w:rPr>
          <w:rFonts w:ascii="GHEA Grapalat" w:hAnsi="GHEA Grapalat" w:cs="Arial Armenian"/>
          <w:sz w:val="20"/>
          <w:lang w:val="pt-BR"/>
        </w:rPr>
        <w:t xml:space="preserve"> </w:t>
      </w:r>
      <w:r w:rsidRPr="0049186D">
        <w:rPr>
          <w:rFonts w:ascii="GHEA Grapalat" w:hAnsi="GHEA Grapalat" w:cs="Arial Armenian"/>
          <w:sz w:val="20"/>
        </w:rPr>
        <w:t>ու</w:t>
      </w:r>
      <w:r w:rsidRPr="00F6533D">
        <w:rPr>
          <w:rFonts w:ascii="GHEA Grapalat" w:hAnsi="GHEA Grapalat" w:cs="Arial Armenian"/>
          <w:sz w:val="20"/>
          <w:lang w:val="pt-BR"/>
        </w:rPr>
        <w:t xml:space="preserve"> </w:t>
      </w:r>
      <w:r w:rsidRPr="0049186D">
        <w:rPr>
          <w:rFonts w:ascii="GHEA Grapalat" w:hAnsi="GHEA Grapalat" w:cs="Sylfaen"/>
          <w:sz w:val="20"/>
          <w:lang w:val="hy-AM"/>
        </w:rPr>
        <w:t>պահանջները</w:t>
      </w:r>
      <w:r w:rsidRPr="00F6533D">
        <w:rPr>
          <w:rFonts w:ascii="GHEA Grapalat" w:hAnsi="GHEA Grapalat" w:cs="Sylfaen"/>
          <w:sz w:val="20"/>
          <w:lang w:val="pt-BR"/>
        </w:rPr>
        <w:t>:</w:t>
      </w:r>
    </w:p>
    <w:p w:rsidR="00740F20" w:rsidRPr="00F6533D" w:rsidRDefault="00740F20" w:rsidP="00740F20">
      <w:pPr>
        <w:ind w:firstLine="567"/>
        <w:jc w:val="both"/>
        <w:rPr>
          <w:rFonts w:ascii="GHEA Grapalat" w:hAnsi="GHEA Grapalat" w:cs="Arial Armenian"/>
          <w:sz w:val="12"/>
          <w:szCs w:val="12"/>
          <w:lang w:val="pt-BR"/>
        </w:rPr>
      </w:pPr>
    </w:p>
    <w:p w:rsidR="00740F20" w:rsidRPr="0049186D" w:rsidRDefault="00740F20" w:rsidP="00740F20">
      <w:pPr>
        <w:pStyle w:val="norm"/>
        <w:spacing w:line="240" w:lineRule="auto"/>
        <w:ind w:firstLine="540"/>
        <w:rPr>
          <w:rFonts w:ascii="GHEA Grapalat" w:hAnsi="GHEA Grapalat" w:cs="Sylfaen"/>
          <w:sz w:val="20"/>
          <w:szCs w:val="24"/>
          <w:lang w:val="af-ZA" w:eastAsia="en-US"/>
        </w:rPr>
      </w:pPr>
      <w:r w:rsidRPr="0049186D">
        <w:rPr>
          <w:rFonts w:ascii="GHEA Grapalat" w:hAnsi="GHEA Grapalat" w:cs="Sylfaen"/>
          <w:sz w:val="20"/>
          <w:szCs w:val="24"/>
          <w:lang w:eastAsia="en-US"/>
        </w:rPr>
        <w:t>2.6 Սույն ընթացակարգի շրջանակում կնքվելիք պայմանագիրը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կարող</w:t>
      </w:r>
      <w:r w:rsidRPr="0049186D">
        <w:rPr>
          <w:rFonts w:ascii="GHEA Grapalat" w:hAnsi="GHEA Grapalat" w:cs="Sylfaen"/>
          <w:sz w:val="20"/>
          <w:szCs w:val="24"/>
          <w:lang w:val="af-ZA" w:eastAsia="en-US"/>
        </w:rPr>
        <w:t xml:space="preserve"> է </w:t>
      </w:r>
      <w:r w:rsidRPr="0049186D">
        <w:rPr>
          <w:rFonts w:ascii="GHEA Grapalat" w:hAnsi="GHEA Grapalat" w:cs="Sylfaen"/>
          <w:sz w:val="20"/>
          <w:szCs w:val="24"/>
          <w:lang w:eastAsia="en-US"/>
        </w:rPr>
        <w:t>իրականացվել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գործակալության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պայմանագիր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կնքելու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Գործակալության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պայմանագրի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կողմ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չի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հանդիսանալ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ընթացակարգին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մասնակիցը</w:t>
      </w:r>
      <w:r w:rsidRPr="0049186D">
        <w:rPr>
          <w:rFonts w:ascii="GHEA Grapalat" w:hAnsi="GHEA Grapalat" w:cs="Sylfaen"/>
          <w:sz w:val="20"/>
          <w:szCs w:val="24"/>
          <w:lang w:val="af-ZA" w:eastAsia="en-US"/>
        </w:rPr>
        <w:t xml:space="preserve">: </w:t>
      </w:r>
    </w:p>
    <w:p w:rsidR="00740F20" w:rsidRPr="0049186D" w:rsidRDefault="00740F20" w:rsidP="00740F20">
      <w:pPr>
        <w:pStyle w:val="BodyTextIndent2"/>
        <w:spacing w:line="240" w:lineRule="auto"/>
        <w:rPr>
          <w:rFonts w:ascii="GHEA Grapalat" w:hAnsi="GHEA Grapalat" w:cs="Sylfaen"/>
          <w:szCs w:val="24"/>
        </w:rPr>
      </w:pPr>
      <w:r w:rsidRPr="0049186D">
        <w:rPr>
          <w:rFonts w:ascii="GHEA Grapalat" w:hAnsi="GHEA Grapalat" w:cs="Sylfaen"/>
          <w:szCs w:val="24"/>
        </w:rPr>
        <w:t xml:space="preserve"> 2</w:t>
      </w:r>
      <w:r w:rsidRPr="0049186D">
        <w:rPr>
          <w:rFonts w:ascii="GHEA Grapalat" w:hAnsi="GHEA Grapalat" w:cs="Sylfaen"/>
          <w:szCs w:val="24"/>
          <w:lang w:val="hy-AM"/>
        </w:rPr>
        <w:t>.</w:t>
      </w:r>
      <w:r w:rsidRPr="0049186D">
        <w:rPr>
          <w:rFonts w:ascii="GHEA Grapalat" w:hAnsi="GHEA Grapalat" w:cs="Sylfaen"/>
          <w:szCs w:val="24"/>
        </w:rPr>
        <w:t>7</w:t>
      </w:r>
      <w:r w:rsidRPr="0049186D">
        <w:rPr>
          <w:rFonts w:ascii="GHEA Grapalat" w:hAnsi="GHEA Grapalat" w:cs="Sylfaen"/>
          <w:szCs w:val="24"/>
        </w:rPr>
        <w:tab/>
      </w:r>
      <w:r w:rsidRPr="0049186D">
        <w:rPr>
          <w:rFonts w:ascii="GHEA Grapalat" w:hAnsi="GHEA Grapalat" w:cs="Sylfaen"/>
          <w:szCs w:val="24"/>
          <w:lang w:val="ru-RU"/>
        </w:rPr>
        <w:t>Մասնակիցները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մասնակցել</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կարգով</w:t>
      </w:r>
      <w:r w:rsidRPr="0049186D">
        <w:rPr>
          <w:rFonts w:ascii="GHEA Grapalat" w:hAnsi="GHEA Grapalat" w:cs="Sylfaen"/>
          <w:szCs w:val="24"/>
        </w:rPr>
        <w:t xml:space="preserve"> (</w:t>
      </w:r>
      <w:r w:rsidRPr="0049186D">
        <w:rPr>
          <w:rFonts w:ascii="GHEA Grapalat" w:hAnsi="GHEA Grapalat" w:cs="Sylfaen"/>
          <w:szCs w:val="24"/>
          <w:lang w:val="ru-RU"/>
        </w:rPr>
        <w:t>կոնսորցիումով</w:t>
      </w:r>
      <w:r w:rsidRPr="0049186D">
        <w:rPr>
          <w:rFonts w:ascii="GHEA Grapalat" w:hAnsi="GHEA Grapalat" w:cs="Sylfaen"/>
          <w:szCs w:val="24"/>
        </w:rPr>
        <w:t>)</w:t>
      </w:r>
      <w:r w:rsidRPr="0049186D">
        <w:rPr>
          <w:rFonts w:ascii="GHEA Grapalat" w:hAnsi="GHEA Grapalat" w:cs="Sylfaen"/>
          <w:szCs w:val="24"/>
          <w:lang w:val="ru-RU"/>
        </w:rPr>
        <w:t>։</w:t>
      </w:r>
      <w:r w:rsidRPr="0049186D">
        <w:rPr>
          <w:rFonts w:ascii="GHEA Grapalat" w:hAnsi="GHEA Grapalat" w:cs="Sylfaen"/>
          <w:szCs w:val="24"/>
        </w:rPr>
        <w:t xml:space="preserve"> </w:t>
      </w:r>
      <w:r w:rsidRPr="0049186D">
        <w:rPr>
          <w:rFonts w:ascii="GHEA Grapalat" w:hAnsi="GHEA Grapalat" w:cs="Sylfaen"/>
          <w:szCs w:val="24"/>
          <w:lang w:val="ru-RU"/>
        </w:rPr>
        <w:t>Նման</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w:t>
      </w:r>
    </w:p>
    <w:p w:rsidR="00740F20" w:rsidRPr="0049186D" w:rsidRDefault="00740F20" w:rsidP="00740F20">
      <w:pPr>
        <w:pStyle w:val="BodyTextIndent2"/>
        <w:spacing w:line="240" w:lineRule="auto"/>
        <w:rPr>
          <w:rFonts w:ascii="GHEA Grapalat" w:hAnsi="GHEA Grapalat" w:cs="Sylfaen"/>
          <w:szCs w:val="24"/>
        </w:rPr>
      </w:pPr>
      <w:r w:rsidRPr="0049186D">
        <w:rPr>
          <w:rFonts w:ascii="GHEA Grapalat" w:hAnsi="GHEA Grapalat" w:cs="Sylfaen"/>
          <w:szCs w:val="24"/>
        </w:rPr>
        <w:t>1)</w:t>
      </w:r>
      <w:r w:rsidRPr="0049186D">
        <w:rPr>
          <w:rFonts w:ascii="GHEA Grapalat" w:hAnsi="GHEA Grapalat" w:cs="Sylfaen"/>
          <w:szCs w:val="24"/>
        </w:rPr>
        <w:tab/>
      </w:r>
      <w:r w:rsidRPr="0049186D">
        <w:rPr>
          <w:rFonts w:ascii="GHEA Grapalat" w:hAnsi="GHEA Grapalat" w:cs="Sylfaen"/>
          <w:szCs w:val="24"/>
          <w:lang w:val="ru-RU"/>
        </w:rPr>
        <w:t>հայտի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ժամանակ</w:t>
      </w:r>
      <w:r w:rsidRPr="0049186D">
        <w:rPr>
          <w:rFonts w:ascii="GHEA Grapalat" w:hAnsi="GHEA Grapalat" w:cs="Sylfaen"/>
          <w:szCs w:val="24"/>
        </w:rPr>
        <w:t xml:space="preserve"> </w:t>
      </w:r>
      <w:r w:rsidRPr="0049186D">
        <w:rPr>
          <w:rFonts w:ascii="GHEA Grapalat" w:hAnsi="GHEA Grapalat" w:cs="Sylfaen"/>
          <w:szCs w:val="24"/>
          <w:lang w:val="ru-RU"/>
        </w:rPr>
        <w:t>հաշվի</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առնվում</w:t>
      </w:r>
      <w:r w:rsidRPr="0049186D">
        <w:rPr>
          <w:rFonts w:ascii="GHEA Grapalat" w:hAnsi="GHEA Grapalat" w:cs="Sylfaen"/>
          <w:szCs w:val="24"/>
        </w:rPr>
        <w:t xml:space="preserve">, </w:t>
      </w:r>
      <w:r w:rsidRPr="0049186D">
        <w:rPr>
          <w:rFonts w:ascii="GHEA Grapalat" w:hAnsi="GHEA Grapalat" w:cs="Sylfaen"/>
          <w:szCs w:val="24"/>
          <w:lang w:val="ru-RU"/>
        </w:rPr>
        <w:t>որ</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պայմանագրի</w:t>
      </w:r>
      <w:r w:rsidRPr="0049186D">
        <w:rPr>
          <w:rFonts w:ascii="GHEA Grapalat" w:hAnsi="GHEA Grapalat" w:cs="Sylfaen"/>
          <w:szCs w:val="24"/>
        </w:rPr>
        <w:t xml:space="preserve"> </w:t>
      </w:r>
      <w:r w:rsidRPr="0049186D">
        <w:rPr>
          <w:rFonts w:ascii="GHEA Grapalat" w:hAnsi="GHEA Grapalat" w:cs="Sylfaen"/>
          <w:szCs w:val="24"/>
          <w:lang w:val="ru-RU"/>
        </w:rPr>
        <w:t>յուրաքանչյուր</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որակավորումը</w:t>
      </w:r>
      <w:r w:rsidRPr="0049186D">
        <w:rPr>
          <w:rFonts w:ascii="GHEA Grapalat" w:hAnsi="GHEA Grapalat" w:cs="Sylfaen"/>
          <w:szCs w:val="24"/>
        </w:rPr>
        <w:t xml:space="preserve"> </w:t>
      </w:r>
      <w:r w:rsidRPr="0049186D">
        <w:rPr>
          <w:rFonts w:ascii="GHEA Grapalat" w:hAnsi="GHEA Grapalat" w:cs="Sylfaen"/>
          <w:szCs w:val="24"/>
          <w:lang w:val="ru-RU"/>
        </w:rPr>
        <w:t>պետք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համապատասխանի</w:t>
      </w:r>
      <w:r w:rsidRPr="0049186D">
        <w:rPr>
          <w:rFonts w:ascii="GHEA Grapalat" w:hAnsi="GHEA Grapalat" w:cs="Sylfaen"/>
          <w:szCs w:val="24"/>
        </w:rPr>
        <w:t xml:space="preserve"> </w:t>
      </w:r>
      <w:r w:rsidRPr="0049186D">
        <w:rPr>
          <w:rFonts w:ascii="GHEA Grapalat" w:hAnsi="GHEA Grapalat" w:cs="Sylfaen"/>
          <w:szCs w:val="24"/>
          <w:lang w:val="en-US"/>
        </w:rPr>
        <w:t>այդ</w:t>
      </w:r>
      <w:r w:rsidRPr="0049186D">
        <w:rPr>
          <w:rFonts w:ascii="GHEA Grapalat" w:hAnsi="GHEA Grapalat" w:cs="Sylfaen"/>
          <w:szCs w:val="24"/>
        </w:rPr>
        <w:t xml:space="preserve"> </w:t>
      </w:r>
      <w:r w:rsidRPr="0049186D">
        <w:rPr>
          <w:rFonts w:ascii="GHEA Grapalat" w:hAnsi="GHEA Grapalat" w:cs="Sylfaen"/>
          <w:szCs w:val="24"/>
          <w:lang w:val="ru-RU"/>
        </w:rPr>
        <w:t>պայմանագրով</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ստանձնած</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հրավերով</w:t>
      </w:r>
      <w:r w:rsidRPr="0049186D">
        <w:rPr>
          <w:rFonts w:ascii="GHEA Grapalat" w:hAnsi="GHEA Grapalat" w:cs="Sylfaen"/>
          <w:szCs w:val="24"/>
        </w:rPr>
        <w:t xml:space="preserve"> </w:t>
      </w:r>
      <w:r w:rsidRPr="0049186D">
        <w:rPr>
          <w:rFonts w:ascii="GHEA Grapalat" w:hAnsi="GHEA Grapalat" w:cs="Sylfaen"/>
          <w:szCs w:val="24"/>
          <w:lang w:val="ru-RU"/>
        </w:rPr>
        <w:t>սահմանված</w:t>
      </w:r>
      <w:r w:rsidRPr="0049186D">
        <w:rPr>
          <w:rFonts w:ascii="GHEA Grapalat" w:hAnsi="GHEA Grapalat" w:cs="Sylfaen"/>
          <w:szCs w:val="24"/>
        </w:rPr>
        <w:t xml:space="preserve"> </w:t>
      </w:r>
      <w:r w:rsidRPr="0049186D">
        <w:rPr>
          <w:rFonts w:ascii="GHEA Grapalat" w:hAnsi="GHEA Grapalat" w:cs="Sylfaen"/>
          <w:szCs w:val="24"/>
          <w:lang w:val="ru-RU"/>
        </w:rPr>
        <w:t>որակավորման</w:t>
      </w:r>
      <w:r w:rsidRPr="0049186D">
        <w:rPr>
          <w:rFonts w:ascii="GHEA Grapalat" w:hAnsi="GHEA Grapalat" w:cs="Sylfaen"/>
          <w:szCs w:val="24"/>
        </w:rPr>
        <w:t xml:space="preserve"> </w:t>
      </w:r>
      <w:r w:rsidRPr="0049186D">
        <w:rPr>
          <w:rFonts w:ascii="GHEA Grapalat" w:hAnsi="GHEA Grapalat" w:cs="Sylfaen"/>
          <w:szCs w:val="24"/>
          <w:lang w:val="ru-RU"/>
        </w:rPr>
        <w:t>պահանջներին</w:t>
      </w:r>
      <w:r w:rsidRPr="0049186D">
        <w:rPr>
          <w:rFonts w:ascii="GHEA Grapalat" w:hAnsi="GHEA Grapalat" w:cs="Sylfaen"/>
          <w:szCs w:val="24"/>
        </w:rPr>
        <w:t>.</w:t>
      </w:r>
    </w:p>
    <w:p w:rsidR="00740F20" w:rsidRPr="0049186D" w:rsidRDefault="00740F20" w:rsidP="00740F20">
      <w:pPr>
        <w:pStyle w:val="BodyTextIndent2"/>
        <w:spacing w:line="240" w:lineRule="auto"/>
        <w:rPr>
          <w:rFonts w:ascii="GHEA Grapalat" w:hAnsi="GHEA Grapalat" w:cs="Sylfaen"/>
          <w:szCs w:val="24"/>
        </w:rPr>
      </w:pPr>
      <w:r w:rsidRPr="0049186D">
        <w:rPr>
          <w:rFonts w:ascii="GHEA Grapalat" w:hAnsi="GHEA Grapalat" w:cs="Sylfaen"/>
          <w:szCs w:val="24"/>
        </w:rPr>
        <w:t xml:space="preserve">2)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պայմանագրի</w:t>
      </w:r>
      <w:r w:rsidRPr="0049186D">
        <w:rPr>
          <w:rFonts w:ascii="GHEA Grapalat" w:hAnsi="GHEA Grapalat" w:cs="Sylfaen"/>
          <w:szCs w:val="24"/>
        </w:rPr>
        <w:t xml:space="preserve"> </w:t>
      </w:r>
      <w:r w:rsidRPr="0049186D">
        <w:rPr>
          <w:rFonts w:ascii="GHEA Grapalat" w:hAnsi="GHEA Grapalat" w:cs="Sylfaen"/>
          <w:szCs w:val="24"/>
          <w:lang w:val="ru-RU"/>
        </w:rPr>
        <w:t>կողմերից</w:t>
      </w:r>
      <w:r w:rsidRPr="0049186D">
        <w:rPr>
          <w:rFonts w:ascii="GHEA Grapalat" w:hAnsi="GHEA Grapalat" w:cs="Sylfaen"/>
          <w:szCs w:val="24"/>
        </w:rPr>
        <w:t xml:space="preserve"> </w:t>
      </w:r>
      <w:r w:rsidRPr="0049186D">
        <w:rPr>
          <w:rFonts w:ascii="GHEA Grapalat" w:hAnsi="GHEA Grapalat" w:cs="Sylfaen"/>
          <w:szCs w:val="24"/>
          <w:lang w:val="ru-RU"/>
        </w:rPr>
        <w:t>որևէ</w:t>
      </w:r>
      <w:r w:rsidRPr="0049186D">
        <w:rPr>
          <w:rFonts w:ascii="GHEA Grapalat" w:hAnsi="GHEA Grapalat" w:cs="Sylfaen"/>
          <w:szCs w:val="24"/>
        </w:rPr>
        <w:t xml:space="preserve"> </w:t>
      </w:r>
      <w:r w:rsidRPr="0049186D">
        <w:rPr>
          <w:rFonts w:ascii="GHEA Grapalat" w:hAnsi="GHEA Grapalat" w:cs="Sylfaen"/>
          <w:szCs w:val="24"/>
          <w:lang w:val="ru-RU"/>
        </w:rPr>
        <w:t>մեկը</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նույն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ներկայացնել</w:t>
      </w:r>
      <w:r w:rsidRPr="0049186D">
        <w:rPr>
          <w:rFonts w:ascii="GHEA Grapalat" w:hAnsi="GHEA Grapalat" w:cs="Sylfaen"/>
          <w:szCs w:val="24"/>
        </w:rPr>
        <w:t xml:space="preserve"> </w:t>
      </w:r>
      <w:r w:rsidRPr="0049186D">
        <w:rPr>
          <w:rFonts w:ascii="GHEA Grapalat" w:hAnsi="GHEA Grapalat" w:cs="Sylfaen"/>
          <w:szCs w:val="24"/>
          <w:lang w:val="ru-RU"/>
        </w:rPr>
        <w:t>առանձին</w:t>
      </w:r>
      <w:r w:rsidRPr="0049186D">
        <w:rPr>
          <w:rFonts w:ascii="GHEA Grapalat" w:hAnsi="GHEA Grapalat" w:cs="Sylfaen"/>
          <w:szCs w:val="24"/>
        </w:rPr>
        <w:t xml:space="preserve"> </w:t>
      </w:r>
      <w:r w:rsidRPr="0049186D">
        <w:rPr>
          <w:rFonts w:ascii="GHEA Grapalat" w:hAnsi="GHEA Grapalat" w:cs="Sylfaen"/>
          <w:szCs w:val="24"/>
          <w:lang w:val="ru-RU"/>
        </w:rPr>
        <w:t>հայտ</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պարբերության</w:t>
      </w:r>
      <w:r w:rsidRPr="0049186D">
        <w:rPr>
          <w:rFonts w:ascii="GHEA Grapalat" w:hAnsi="GHEA Grapalat" w:cs="Sylfaen"/>
          <w:szCs w:val="24"/>
        </w:rPr>
        <w:t xml:space="preserve"> </w:t>
      </w:r>
      <w:r w:rsidRPr="0049186D">
        <w:rPr>
          <w:rFonts w:ascii="GHEA Grapalat" w:hAnsi="GHEA Grapalat" w:cs="Sylfaen"/>
          <w:szCs w:val="24"/>
          <w:lang w:val="ru-RU"/>
        </w:rPr>
        <w:t>պահանջի</w:t>
      </w:r>
      <w:r w:rsidRPr="0049186D">
        <w:rPr>
          <w:rFonts w:ascii="GHEA Grapalat" w:hAnsi="GHEA Grapalat" w:cs="Sylfaen"/>
          <w:szCs w:val="24"/>
        </w:rPr>
        <w:t xml:space="preserve"> </w:t>
      </w:r>
      <w:r w:rsidRPr="0049186D">
        <w:rPr>
          <w:rFonts w:ascii="GHEA Grapalat" w:hAnsi="GHEA Grapalat" w:cs="Sylfaen"/>
          <w:szCs w:val="24"/>
          <w:lang w:val="ru-RU"/>
        </w:rPr>
        <w:t>չպահպանման</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նիստում</w:t>
      </w:r>
      <w:r w:rsidRPr="0049186D">
        <w:rPr>
          <w:rFonts w:ascii="GHEA Grapalat" w:hAnsi="GHEA Grapalat" w:cs="Sylfaen"/>
          <w:szCs w:val="24"/>
        </w:rPr>
        <w:t xml:space="preserve"> </w:t>
      </w:r>
      <w:r w:rsidRPr="0049186D">
        <w:rPr>
          <w:rFonts w:ascii="GHEA Grapalat" w:hAnsi="GHEA Grapalat" w:cs="Sylfaen"/>
          <w:szCs w:val="24"/>
          <w:lang w:val="ru-RU"/>
        </w:rPr>
        <w:t>մերժվում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ինչպես</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կարգով</w:t>
      </w:r>
      <w:r w:rsidRPr="0049186D">
        <w:rPr>
          <w:rFonts w:ascii="GHEA Grapalat" w:hAnsi="GHEA Grapalat" w:cs="Sylfaen"/>
          <w:szCs w:val="24"/>
        </w:rPr>
        <w:t xml:space="preserve">, </w:t>
      </w:r>
      <w:r w:rsidRPr="0049186D">
        <w:rPr>
          <w:rFonts w:ascii="GHEA Grapalat" w:hAnsi="GHEA Grapalat" w:cs="Sylfaen"/>
          <w:szCs w:val="24"/>
          <w:lang w:val="ru-RU"/>
        </w:rPr>
        <w:t>այնպես</w:t>
      </w:r>
      <w:r w:rsidRPr="0049186D">
        <w:rPr>
          <w:rFonts w:ascii="GHEA Grapalat" w:hAnsi="GHEA Grapalat" w:cs="Sylfaen"/>
          <w:szCs w:val="24"/>
        </w:rPr>
        <w:t xml:space="preserve"> </w:t>
      </w:r>
      <w:r w:rsidRPr="0049186D">
        <w:rPr>
          <w:rFonts w:ascii="GHEA Grapalat" w:hAnsi="GHEA Grapalat" w:cs="Sylfaen"/>
          <w:szCs w:val="24"/>
          <w:lang w:val="ru-RU"/>
        </w:rPr>
        <w:t>էլ</w:t>
      </w:r>
      <w:r w:rsidRPr="0049186D">
        <w:rPr>
          <w:rFonts w:ascii="GHEA Grapalat" w:hAnsi="GHEA Grapalat" w:cs="Sylfaen"/>
          <w:szCs w:val="24"/>
        </w:rPr>
        <w:t xml:space="preserve"> </w:t>
      </w:r>
      <w:r w:rsidRPr="0049186D">
        <w:rPr>
          <w:rFonts w:ascii="GHEA Grapalat" w:hAnsi="GHEA Grapalat" w:cs="Sylfaen"/>
          <w:szCs w:val="24"/>
          <w:lang w:val="ru-RU"/>
        </w:rPr>
        <w:t>առանձին</w:t>
      </w:r>
      <w:r w:rsidRPr="0049186D">
        <w:rPr>
          <w:rFonts w:ascii="GHEA Grapalat" w:hAnsi="GHEA Grapalat" w:cs="Sylfaen"/>
          <w:szCs w:val="24"/>
        </w:rPr>
        <w:t xml:space="preserve"> </w:t>
      </w:r>
      <w:r w:rsidRPr="0049186D">
        <w:rPr>
          <w:rFonts w:ascii="GHEA Grapalat" w:hAnsi="GHEA Grapalat" w:cs="Sylfaen"/>
          <w:szCs w:val="24"/>
          <w:lang w:val="ru-RU"/>
        </w:rPr>
        <w:t>ներկայացված</w:t>
      </w:r>
      <w:r w:rsidRPr="0049186D">
        <w:rPr>
          <w:rFonts w:ascii="GHEA Grapalat" w:hAnsi="GHEA Grapalat" w:cs="Sylfaen"/>
          <w:szCs w:val="24"/>
        </w:rPr>
        <w:t xml:space="preserve"> </w:t>
      </w:r>
      <w:r w:rsidRPr="0049186D">
        <w:rPr>
          <w:rFonts w:ascii="GHEA Grapalat" w:hAnsi="GHEA Grapalat" w:cs="Sylfaen"/>
          <w:szCs w:val="24"/>
          <w:lang w:val="ru-RU"/>
        </w:rPr>
        <w:t>հայտերը</w:t>
      </w:r>
      <w:r w:rsidRPr="0049186D">
        <w:rPr>
          <w:rFonts w:ascii="GHEA Grapalat" w:hAnsi="GHEA Grapalat" w:cs="Sylfaen"/>
          <w:szCs w:val="24"/>
        </w:rPr>
        <w:t>.</w:t>
      </w:r>
    </w:p>
    <w:p w:rsidR="00740F20" w:rsidRPr="0049186D"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3) Մ</w:t>
      </w:r>
      <w:r w:rsidRPr="0049186D">
        <w:rPr>
          <w:rFonts w:ascii="GHEA Grapalat" w:hAnsi="GHEA Grapalat" w:cs="Sylfaen"/>
          <w:szCs w:val="24"/>
          <w:lang w:val="ru-RU"/>
        </w:rPr>
        <w:t>ասնակիցները</w:t>
      </w:r>
      <w:r w:rsidRPr="0049186D">
        <w:rPr>
          <w:rFonts w:ascii="GHEA Grapalat" w:hAnsi="GHEA Grapalat" w:cs="Sylfaen"/>
          <w:szCs w:val="24"/>
        </w:rPr>
        <w:t xml:space="preserve"> </w:t>
      </w:r>
      <w:r w:rsidRPr="0049186D">
        <w:rPr>
          <w:rFonts w:ascii="GHEA Grapalat" w:hAnsi="GHEA Grapalat" w:cs="Sylfaen"/>
          <w:szCs w:val="24"/>
          <w:lang w:val="ru-RU"/>
        </w:rPr>
        <w:t>կրում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համապարտ</w:t>
      </w:r>
      <w:r w:rsidRPr="0049186D">
        <w:rPr>
          <w:rFonts w:ascii="GHEA Grapalat" w:hAnsi="GHEA Grapalat" w:cs="Sylfaen"/>
          <w:szCs w:val="24"/>
        </w:rPr>
        <w:t xml:space="preserve"> </w:t>
      </w:r>
      <w:r w:rsidRPr="0049186D">
        <w:rPr>
          <w:rFonts w:ascii="GHEA Grapalat" w:hAnsi="GHEA Grapalat" w:cs="Sylfaen"/>
          <w:szCs w:val="24"/>
          <w:lang w:val="ru-RU"/>
        </w:rPr>
        <w:t>պատասխանատվություն</w:t>
      </w:r>
      <w:r w:rsidRPr="0049186D">
        <w:rPr>
          <w:rFonts w:ascii="GHEA Grapalat" w:hAnsi="GHEA Grapalat" w:cs="Sylfaen"/>
          <w:szCs w:val="24"/>
        </w:rPr>
        <w:t>:</w:t>
      </w:r>
      <w:r w:rsidRPr="0049186D">
        <w:rPr>
          <w:rFonts w:ascii="GHEA Grapalat" w:hAnsi="GHEA Grapalat" w:cs="Sylfaen"/>
          <w:szCs w:val="24"/>
          <w:lang w:val="hy-AM"/>
        </w:rPr>
        <w:t xml:space="preserve"> </w:t>
      </w:r>
      <w:r w:rsidRPr="0049186D">
        <w:rPr>
          <w:rFonts w:ascii="GHEA Grapalat" w:hAnsi="GHEA Grapalat" w:cs="Sylfaen"/>
          <w:szCs w:val="24"/>
        </w:rPr>
        <w:t>Ընդ որում,</w:t>
      </w:r>
      <w:r w:rsidRPr="0049186D">
        <w:rPr>
          <w:rFonts w:ascii="GHEA Grapalat" w:hAnsi="GHEA Grapalat" w:cs="Sylfaen"/>
          <w:szCs w:val="24"/>
          <w:lang w:val="hy-AM"/>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կոնսորցիումից</w:t>
      </w:r>
      <w:r w:rsidRPr="0049186D">
        <w:rPr>
          <w:rFonts w:ascii="GHEA Grapalat" w:hAnsi="GHEA Grapalat" w:cs="Sylfaen"/>
          <w:szCs w:val="24"/>
        </w:rPr>
        <w:t xml:space="preserve"> </w:t>
      </w:r>
      <w:r w:rsidRPr="0049186D">
        <w:rPr>
          <w:rFonts w:ascii="GHEA Grapalat" w:hAnsi="GHEA Grapalat" w:cs="Sylfaen"/>
          <w:szCs w:val="24"/>
          <w:lang w:val="ru-RU"/>
        </w:rPr>
        <w:t>դուրս</w:t>
      </w:r>
      <w:r w:rsidRPr="0049186D">
        <w:rPr>
          <w:rFonts w:ascii="GHEA Grapalat" w:hAnsi="GHEA Grapalat" w:cs="Sylfaen"/>
          <w:szCs w:val="24"/>
        </w:rPr>
        <w:t xml:space="preserve"> </w:t>
      </w:r>
      <w:r w:rsidRPr="0049186D">
        <w:rPr>
          <w:rFonts w:ascii="GHEA Grapalat" w:hAnsi="GHEA Grapalat" w:cs="Sylfaen"/>
          <w:szCs w:val="24"/>
          <w:lang w:val="ru-RU"/>
        </w:rPr>
        <w:t>գալու</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հետ</w:t>
      </w:r>
      <w:r w:rsidRPr="0049186D">
        <w:rPr>
          <w:rFonts w:ascii="GHEA Grapalat" w:hAnsi="GHEA Grapalat" w:cs="Sylfaen"/>
          <w:szCs w:val="24"/>
        </w:rPr>
        <w:t xml:space="preserve"> </w:t>
      </w:r>
      <w:r w:rsidRPr="0049186D">
        <w:rPr>
          <w:rFonts w:ascii="GHEA Grapalat" w:hAnsi="GHEA Grapalat" w:cs="Sylfaen"/>
          <w:szCs w:val="24"/>
          <w:lang w:val="en-US"/>
        </w:rPr>
        <w:t>պ</w:t>
      </w:r>
      <w:r w:rsidRPr="0049186D">
        <w:rPr>
          <w:rFonts w:ascii="GHEA Grapalat" w:hAnsi="GHEA Grapalat" w:cs="Sylfaen"/>
          <w:szCs w:val="24"/>
          <w:lang w:val="ru-RU"/>
        </w:rPr>
        <w:t>ատվիրատուի</w:t>
      </w:r>
      <w:r w:rsidRPr="0049186D">
        <w:rPr>
          <w:rFonts w:ascii="GHEA Grapalat" w:hAnsi="GHEA Grapalat" w:cs="Sylfaen"/>
          <w:szCs w:val="24"/>
        </w:rPr>
        <w:t xml:space="preserve"> </w:t>
      </w:r>
      <w:r w:rsidRPr="0049186D">
        <w:rPr>
          <w:rFonts w:ascii="GHEA Grapalat" w:hAnsi="GHEA Grapalat" w:cs="Sylfaen"/>
          <w:szCs w:val="24"/>
          <w:lang w:val="ru-RU"/>
        </w:rPr>
        <w:t>կնքած</w:t>
      </w:r>
      <w:r w:rsidRPr="0049186D">
        <w:rPr>
          <w:rFonts w:ascii="GHEA Grapalat" w:hAnsi="GHEA Grapalat" w:cs="Sylfaen"/>
          <w:szCs w:val="24"/>
        </w:rPr>
        <w:t xml:space="preserve"> </w:t>
      </w:r>
      <w:r w:rsidRPr="0049186D">
        <w:rPr>
          <w:rFonts w:ascii="GHEA Grapalat" w:hAnsi="GHEA Grapalat" w:cs="Sylfaen"/>
          <w:szCs w:val="24"/>
          <w:lang w:val="ru-RU"/>
        </w:rPr>
        <w:t>պայմանագիրը</w:t>
      </w:r>
      <w:r w:rsidRPr="0049186D">
        <w:rPr>
          <w:rFonts w:ascii="GHEA Grapalat" w:hAnsi="GHEA Grapalat" w:cs="Sylfaen"/>
          <w:szCs w:val="24"/>
        </w:rPr>
        <w:t xml:space="preserve"> </w:t>
      </w:r>
      <w:r w:rsidRPr="0049186D">
        <w:rPr>
          <w:rFonts w:ascii="GHEA Grapalat" w:hAnsi="GHEA Grapalat" w:cs="Sylfaen"/>
          <w:szCs w:val="24"/>
          <w:lang w:val="ru-RU"/>
        </w:rPr>
        <w:t>միակողմանիորեն</w:t>
      </w:r>
      <w:r w:rsidRPr="0049186D">
        <w:rPr>
          <w:rFonts w:ascii="GHEA Grapalat" w:hAnsi="GHEA Grapalat" w:cs="Sylfaen"/>
          <w:szCs w:val="24"/>
        </w:rPr>
        <w:t xml:space="preserve"> </w:t>
      </w:r>
      <w:r w:rsidRPr="0049186D">
        <w:rPr>
          <w:rFonts w:ascii="GHEA Grapalat" w:hAnsi="GHEA Grapalat" w:cs="Sylfaen"/>
          <w:szCs w:val="24"/>
          <w:lang w:val="ru-RU"/>
        </w:rPr>
        <w:t>լուծվում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անդամների</w:t>
      </w:r>
      <w:r w:rsidRPr="0049186D">
        <w:rPr>
          <w:rFonts w:ascii="GHEA Grapalat" w:hAnsi="GHEA Grapalat" w:cs="Sylfaen"/>
          <w:szCs w:val="24"/>
        </w:rPr>
        <w:t xml:space="preserve"> </w:t>
      </w:r>
      <w:r w:rsidRPr="0049186D">
        <w:rPr>
          <w:rFonts w:ascii="GHEA Grapalat" w:hAnsi="GHEA Grapalat" w:cs="Sylfaen"/>
          <w:szCs w:val="24"/>
          <w:lang w:val="ru-RU"/>
        </w:rPr>
        <w:t>նկատմամբ</w:t>
      </w:r>
      <w:r w:rsidRPr="0049186D">
        <w:rPr>
          <w:rFonts w:ascii="GHEA Grapalat" w:hAnsi="GHEA Grapalat" w:cs="Sylfaen"/>
          <w:szCs w:val="24"/>
        </w:rPr>
        <w:t xml:space="preserve"> </w:t>
      </w:r>
      <w:r w:rsidRPr="0049186D">
        <w:rPr>
          <w:rFonts w:ascii="GHEA Grapalat" w:hAnsi="GHEA Grapalat" w:cs="Sylfaen"/>
          <w:szCs w:val="24"/>
          <w:lang w:val="ru-RU"/>
        </w:rPr>
        <w:t>կիրառվում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պայմանագրով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պատասխանատվության</w:t>
      </w:r>
      <w:r w:rsidRPr="0049186D">
        <w:rPr>
          <w:rFonts w:ascii="GHEA Grapalat" w:hAnsi="GHEA Grapalat" w:cs="Sylfaen"/>
          <w:szCs w:val="24"/>
        </w:rPr>
        <w:t xml:space="preserve"> </w:t>
      </w:r>
      <w:r w:rsidRPr="0049186D">
        <w:rPr>
          <w:rFonts w:ascii="GHEA Grapalat" w:hAnsi="GHEA Grapalat" w:cs="Sylfaen"/>
          <w:szCs w:val="24"/>
          <w:lang w:val="ru-RU"/>
        </w:rPr>
        <w:t>միջոցները</w:t>
      </w:r>
      <w:r w:rsidRPr="0049186D">
        <w:rPr>
          <w:rFonts w:ascii="GHEA Grapalat" w:hAnsi="GHEA Grapalat" w:cs="Sylfaen"/>
          <w:szCs w:val="24"/>
          <w:lang w:val="hy-AM"/>
        </w:rPr>
        <w:t>:</w:t>
      </w:r>
    </w:p>
    <w:p w:rsidR="00740F20" w:rsidRPr="0049186D" w:rsidRDefault="00740F20" w:rsidP="00740F20">
      <w:pPr>
        <w:ind w:firstLine="567"/>
        <w:jc w:val="both"/>
        <w:rPr>
          <w:rFonts w:ascii="GHEA Grapalat" w:hAnsi="GHEA Grapalat"/>
          <w:b/>
          <w:sz w:val="20"/>
          <w:lang w:val="af-ZA"/>
        </w:rPr>
      </w:pPr>
    </w:p>
    <w:p w:rsidR="00740F20" w:rsidRPr="0049186D" w:rsidRDefault="00740F20" w:rsidP="00740F20">
      <w:pPr>
        <w:ind w:firstLine="567"/>
        <w:jc w:val="both"/>
        <w:rPr>
          <w:rFonts w:ascii="GHEA Grapalat" w:hAnsi="GHEA Grapalat"/>
          <w:b/>
          <w:sz w:val="20"/>
          <w:lang w:val="af-ZA"/>
        </w:rPr>
      </w:pPr>
    </w:p>
    <w:p w:rsidR="00740F20" w:rsidRPr="0049186D" w:rsidRDefault="00740F20" w:rsidP="00740F20">
      <w:pPr>
        <w:jc w:val="center"/>
        <w:rPr>
          <w:rFonts w:ascii="GHEA Grapalat" w:hAnsi="GHEA Grapalat" w:cs="Arial"/>
          <w:b/>
          <w:sz w:val="20"/>
          <w:lang w:val="af-ZA"/>
        </w:rPr>
      </w:pPr>
      <w:r w:rsidRPr="0049186D">
        <w:rPr>
          <w:rFonts w:ascii="GHEA Grapalat" w:hAnsi="GHEA Grapalat"/>
          <w:b/>
          <w:sz w:val="20"/>
          <w:lang w:val="af-ZA"/>
        </w:rPr>
        <w:t xml:space="preserve">3.  </w:t>
      </w:r>
      <w:r w:rsidRPr="0049186D">
        <w:rPr>
          <w:rFonts w:ascii="GHEA Grapalat" w:hAnsi="GHEA Grapalat" w:cs="Sylfaen"/>
          <w:b/>
          <w:sz w:val="20"/>
        </w:rPr>
        <w:t>ՀՐԱՎԵՐԻ</w:t>
      </w:r>
      <w:r w:rsidRPr="0049186D">
        <w:rPr>
          <w:rFonts w:ascii="GHEA Grapalat" w:hAnsi="GHEA Grapalat" w:cs="Arial"/>
          <w:b/>
          <w:sz w:val="20"/>
          <w:lang w:val="af-ZA"/>
        </w:rPr>
        <w:t xml:space="preserve">  </w:t>
      </w:r>
      <w:r w:rsidRPr="0049186D">
        <w:rPr>
          <w:rFonts w:ascii="GHEA Grapalat" w:hAnsi="GHEA Grapalat" w:cs="Sylfaen"/>
          <w:b/>
          <w:sz w:val="20"/>
        </w:rPr>
        <w:t>ՊԱՐԶԱԲԱՆՈՒՄԸ</w:t>
      </w:r>
      <w:r w:rsidRPr="0049186D">
        <w:rPr>
          <w:rFonts w:ascii="GHEA Grapalat" w:hAnsi="GHEA Grapalat" w:cs="Arial"/>
          <w:b/>
          <w:sz w:val="20"/>
          <w:lang w:val="af-ZA"/>
        </w:rPr>
        <w:t xml:space="preserve">  </w:t>
      </w:r>
      <w:r w:rsidRPr="0049186D">
        <w:rPr>
          <w:rFonts w:ascii="GHEA Grapalat" w:hAnsi="GHEA Grapalat" w:cs="Arial"/>
          <w:b/>
          <w:sz w:val="20"/>
        </w:rPr>
        <w:t>ԵՎ</w:t>
      </w:r>
      <w:r w:rsidRPr="0049186D">
        <w:rPr>
          <w:rFonts w:ascii="GHEA Grapalat" w:hAnsi="GHEA Grapalat" w:cs="Arial"/>
          <w:b/>
          <w:sz w:val="20"/>
          <w:lang w:val="af-ZA"/>
        </w:rPr>
        <w:t xml:space="preserve"> </w:t>
      </w:r>
      <w:r w:rsidRPr="0049186D">
        <w:rPr>
          <w:rFonts w:ascii="GHEA Grapalat" w:hAnsi="GHEA Grapalat" w:cs="Sylfaen"/>
          <w:b/>
          <w:sz w:val="20"/>
        </w:rPr>
        <w:t>ՀՐԱՎԵՐՈՒՄ</w:t>
      </w:r>
      <w:r w:rsidRPr="0049186D">
        <w:rPr>
          <w:rFonts w:ascii="GHEA Grapalat" w:hAnsi="GHEA Grapalat" w:cs="Arial"/>
          <w:b/>
          <w:sz w:val="20"/>
          <w:lang w:val="af-ZA"/>
        </w:rPr>
        <w:t xml:space="preserve"> </w:t>
      </w:r>
      <w:r w:rsidRPr="0049186D">
        <w:rPr>
          <w:rFonts w:ascii="GHEA Grapalat" w:hAnsi="GHEA Grapalat" w:cs="Sylfaen"/>
          <w:b/>
          <w:sz w:val="20"/>
        </w:rPr>
        <w:t>ՓՈՓՈԽՈՒԹՅՈՒՆ</w:t>
      </w:r>
      <w:r w:rsidRPr="0049186D">
        <w:rPr>
          <w:rFonts w:ascii="GHEA Grapalat" w:hAnsi="GHEA Grapalat" w:cs="Arial"/>
          <w:b/>
          <w:sz w:val="20"/>
          <w:lang w:val="af-ZA"/>
        </w:rPr>
        <w:t xml:space="preserve"> </w:t>
      </w:r>
      <w:r w:rsidRPr="0049186D">
        <w:rPr>
          <w:rFonts w:ascii="GHEA Grapalat" w:hAnsi="GHEA Grapalat" w:cs="Sylfaen"/>
          <w:b/>
          <w:sz w:val="20"/>
        </w:rPr>
        <w:t>ԿԱՏԱՐԵԼՈՒ</w:t>
      </w:r>
      <w:r w:rsidRPr="0049186D">
        <w:rPr>
          <w:rFonts w:ascii="GHEA Grapalat" w:hAnsi="GHEA Grapalat" w:cs="Arial"/>
          <w:b/>
          <w:sz w:val="20"/>
          <w:lang w:val="af-ZA"/>
        </w:rPr>
        <w:t xml:space="preserve"> </w:t>
      </w:r>
      <w:r w:rsidRPr="0049186D">
        <w:rPr>
          <w:rFonts w:ascii="GHEA Grapalat" w:hAnsi="GHEA Grapalat" w:cs="Sylfaen"/>
          <w:b/>
          <w:sz w:val="20"/>
        </w:rPr>
        <w:t>ԿԱՐԳԸ</w:t>
      </w:r>
      <w:r w:rsidRPr="0049186D">
        <w:rPr>
          <w:rFonts w:ascii="GHEA Grapalat" w:hAnsi="GHEA Grapalat" w:cs="Arial"/>
          <w:b/>
          <w:sz w:val="20"/>
          <w:lang w:val="af-ZA"/>
        </w:rPr>
        <w:t xml:space="preserve"> </w:t>
      </w:r>
    </w:p>
    <w:p w:rsidR="00740F20" w:rsidRPr="0049186D" w:rsidRDefault="00740F20" w:rsidP="00740F20">
      <w:pPr>
        <w:jc w:val="center"/>
        <w:rPr>
          <w:rFonts w:ascii="GHEA Grapalat" w:hAnsi="GHEA Grapalat"/>
          <w:b/>
          <w:sz w:val="20"/>
          <w:lang w:val="af-ZA"/>
        </w:rPr>
      </w:pPr>
    </w:p>
    <w:p w:rsidR="00740F20" w:rsidRPr="0049186D" w:rsidRDefault="00740F20" w:rsidP="00740F20">
      <w:pPr>
        <w:ind w:firstLine="567"/>
        <w:jc w:val="both"/>
        <w:rPr>
          <w:rFonts w:ascii="GHEA Grapalat" w:hAnsi="GHEA Grapalat"/>
          <w:sz w:val="20"/>
          <w:lang w:val="af-ZA"/>
        </w:rPr>
      </w:pPr>
      <w:r w:rsidRPr="0049186D">
        <w:rPr>
          <w:rFonts w:ascii="GHEA Grapalat" w:hAnsi="GHEA Grapalat"/>
          <w:sz w:val="20"/>
          <w:lang w:val="af-ZA"/>
        </w:rPr>
        <w:t xml:space="preserve">3.1 </w:t>
      </w:r>
      <w:r w:rsidRPr="0049186D">
        <w:rPr>
          <w:rFonts w:ascii="GHEA Grapalat" w:hAnsi="GHEA Grapalat" w:cs="Sylfaen"/>
          <w:sz w:val="20"/>
        </w:rPr>
        <w:t>Օրենքի</w:t>
      </w:r>
      <w:r w:rsidRPr="0049186D">
        <w:rPr>
          <w:rFonts w:ascii="GHEA Grapalat" w:hAnsi="GHEA Grapalat" w:cs="Arial"/>
          <w:sz w:val="20"/>
          <w:lang w:val="af-ZA"/>
        </w:rPr>
        <w:t xml:space="preserve"> 29-</w:t>
      </w:r>
      <w:r w:rsidRPr="0049186D">
        <w:rPr>
          <w:rFonts w:ascii="GHEA Grapalat" w:hAnsi="GHEA Grapalat" w:cs="Sylfaen"/>
          <w:sz w:val="20"/>
        </w:rPr>
        <w:t>րդ</w:t>
      </w:r>
      <w:r w:rsidRPr="0049186D">
        <w:rPr>
          <w:rFonts w:ascii="GHEA Grapalat" w:hAnsi="GHEA Grapalat" w:cs="Arial"/>
          <w:sz w:val="20"/>
          <w:lang w:val="af-ZA"/>
        </w:rPr>
        <w:t xml:space="preserve"> </w:t>
      </w:r>
      <w:r w:rsidRPr="0049186D">
        <w:rPr>
          <w:rFonts w:ascii="GHEA Grapalat" w:hAnsi="GHEA Grapalat" w:cs="Sylfaen"/>
          <w:sz w:val="20"/>
        </w:rPr>
        <w:t>հոդվածի</w:t>
      </w:r>
      <w:r w:rsidRPr="0049186D">
        <w:rPr>
          <w:rFonts w:ascii="GHEA Grapalat" w:hAnsi="GHEA Grapalat" w:cs="Arial"/>
          <w:sz w:val="20"/>
          <w:lang w:val="af-ZA"/>
        </w:rPr>
        <w:t xml:space="preserve"> </w:t>
      </w:r>
      <w:r w:rsidRPr="0049186D">
        <w:rPr>
          <w:rFonts w:ascii="GHEA Grapalat" w:hAnsi="GHEA Grapalat" w:cs="Sylfaen"/>
          <w:sz w:val="20"/>
        </w:rPr>
        <w:t>համաձայն</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պատվիրատուից</w:t>
      </w:r>
      <w:r w:rsidRPr="0049186D">
        <w:rPr>
          <w:rFonts w:ascii="GHEA Grapalat" w:hAnsi="GHEA Grapalat" w:cs="Arial"/>
          <w:sz w:val="20"/>
          <w:lang w:val="af-ZA"/>
        </w:rPr>
        <w:t xml:space="preserve"> </w:t>
      </w:r>
      <w:r w:rsidRPr="0049186D">
        <w:rPr>
          <w:rFonts w:ascii="GHEA Grapalat" w:hAnsi="GHEA Grapalat" w:cs="Sylfaen"/>
          <w:sz w:val="20"/>
        </w:rPr>
        <w:t>պահանջել</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p>
    <w:p w:rsidR="00740F20" w:rsidRPr="0049186D" w:rsidRDefault="00740F20" w:rsidP="00740F20">
      <w:pPr>
        <w:autoSpaceDE w:val="0"/>
        <w:autoSpaceDN w:val="0"/>
        <w:adjustRightInd w:val="0"/>
        <w:ind w:firstLine="567"/>
        <w:jc w:val="both"/>
        <w:rPr>
          <w:rFonts w:ascii="GHEA Grapalat" w:hAnsi="GHEA Grapalat"/>
          <w:sz w:val="20"/>
          <w:lang w:val="af-ZA"/>
        </w:rPr>
      </w:pPr>
      <w:r w:rsidRPr="0049186D">
        <w:rPr>
          <w:rFonts w:ascii="GHEA Grapalat" w:hAnsi="GHEA Grapalat" w:cs="Sylfaen"/>
          <w:sz w:val="20"/>
        </w:rPr>
        <w:t>Մասնակիցն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հայտերի</w:t>
      </w:r>
      <w:r w:rsidRPr="0049186D">
        <w:rPr>
          <w:rFonts w:ascii="GHEA Grapalat" w:hAnsi="GHEA Grapalat" w:cs="Arial"/>
          <w:sz w:val="20"/>
          <w:lang w:val="af-ZA"/>
        </w:rPr>
        <w:t xml:space="preserve"> </w:t>
      </w:r>
      <w:r w:rsidRPr="0049186D">
        <w:rPr>
          <w:rFonts w:ascii="GHEA Grapalat" w:hAnsi="GHEA Grapalat" w:cs="Sylfaen"/>
          <w:sz w:val="20"/>
        </w:rPr>
        <w:t>ներկայացման</w:t>
      </w:r>
      <w:r w:rsidRPr="0049186D">
        <w:rPr>
          <w:rFonts w:ascii="GHEA Grapalat" w:hAnsi="GHEA Grapalat" w:cs="Arial"/>
          <w:sz w:val="20"/>
          <w:lang w:val="af-ZA"/>
        </w:rPr>
        <w:t xml:space="preserve"> </w:t>
      </w:r>
      <w:r w:rsidRPr="0049186D">
        <w:rPr>
          <w:rFonts w:ascii="GHEA Grapalat" w:hAnsi="GHEA Grapalat" w:cs="Sylfaen"/>
          <w:sz w:val="20"/>
        </w:rPr>
        <w:t>վերջնաժամկետը</w:t>
      </w:r>
      <w:r w:rsidRPr="0049186D">
        <w:rPr>
          <w:rFonts w:ascii="GHEA Grapalat" w:hAnsi="GHEA Grapalat" w:cs="Arial"/>
          <w:sz w:val="20"/>
          <w:lang w:val="af-ZA"/>
        </w:rPr>
        <w:t xml:space="preserve"> </w:t>
      </w:r>
      <w:r w:rsidRPr="0049186D">
        <w:rPr>
          <w:rFonts w:ascii="GHEA Grapalat" w:hAnsi="GHEA Grapalat" w:cs="Sylfaen"/>
          <w:sz w:val="20"/>
        </w:rPr>
        <w:t>լրանալուց</w:t>
      </w:r>
      <w:r w:rsidRPr="0049186D">
        <w:rPr>
          <w:rFonts w:ascii="GHEA Grapalat" w:hAnsi="GHEA Grapalat" w:cs="Arial"/>
          <w:sz w:val="20"/>
          <w:lang w:val="af-ZA"/>
        </w:rPr>
        <w:t xml:space="preserve"> </w:t>
      </w:r>
      <w:r w:rsidRPr="0049186D">
        <w:rPr>
          <w:rFonts w:ascii="GHEA Grapalat" w:hAnsi="GHEA Grapalat" w:cs="Sylfaen"/>
          <w:sz w:val="20"/>
        </w:rPr>
        <w:t>առնվազն</w:t>
      </w:r>
      <w:r w:rsidRPr="0049186D">
        <w:rPr>
          <w:rFonts w:ascii="GHEA Grapalat" w:hAnsi="GHEA Grapalat" w:cs="Arial"/>
          <w:sz w:val="20"/>
          <w:lang w:val="af-ZA"/>
        </w:rPr>
        <w:t xml:space="preserve"> </w:t>
      </w:r>
      <w:r w:rsidRPr="0049186D">
        <w:rPr>
          <w:rFonts w:ascii="GHEA Grapalat" w:hAnsi="GHEA Grapalat" w:cs="Sylfaen"/>
          <w:sz w:val="20"/>
        </w:rPr>
        <w:t>հինգ</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w:t>
      </w:r>
      <w:r w:rsidRPr="0049186D">
        <w:rPr>
          <w:rFonts w:ascii="GHEA Grapalat" w:hAnsi="GHEA Grapalat" w:cs="Sylfaen"/>
          <w:sz w:val="20"/>
          <w:lang w:val="af-ZA"/>
        </w:rPr>
        <w:t xml:space="preserve"> </w:t>
      </w:r>
      <w:r w:rsidRPr="0049186D">
        <w:rPr>
          <w:rFonts w:ascii="GHEA Grapalat" w:hAnsi="GHEA Grapalat" w:cs="Sylfaen"/>
          <w:sz w:val="20"/>
        </w:rPr>
        <w:t>առաջ</w:t>
      </w:r>
      <w:r w:rsidRPr="0049186D">
        <w:rPr>
          <w:rFonts w:ascii="GHEA Grapalat" w:hAnsi="GHEA Grapalat" w:cs="Arial"/>
          <w:sz w:val="20"/>
          <w:lang w:val="af-ZA"/>
        </w:rPr>
        <w:t xml:space="preserve"> </w:t>
      </w:r>
      <w:r>
        <w:rPr>
          <w:rFonts w:ascii="GHEA Grapalat" w:hAnsi="GHEA Grapalat" w:cs="Arial"/>
          <w:sz w:val="20"/>
          <w:lang w:val="af-ZA"/>
        </w:rPr>
        <w:t xml:space="preserve">գրավոր </w:t>
      </w:r>
      <w:r w:rsidRPr="0049186D">
        <w:rPr>
          <w:rFonts w:ascii="GHEA Grapalat" w:hAnsi="GHEA Grapalat" w:cs="Sylfaen"/>
          <w:sz w:val="20"/>
        </w:rPr>
        <w:t>հանձնաժողովից</w:t>
      </w:r>
      <w:r w:rsidRPr="0049186D">
        <w:rPr>
          <w:rFonts w:ascii="GHEA Grapalat" w:hAnsi="GHEA Grapalat" w:cs="Sylfaen"/>
          <w:sz w:val="20"/>
          <w:lang w:val="af-ZA"/>
        </w:rPr>
        <w:t xml:space="preserve"> </w:t>
      </w:r>
      <w:r w:rsidRPr="0049186D">
        <w:rPr>
          <w:rFonts w:ascii="GHEA Grapalat" w:hAnsi="GHEA Grapalat" w:cs="Sylfaen"/>
          <w:sz w:val="20"/>
        </w:rPr>
        <w:t>պահանջելու</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r w:rsidRPr="0049186D">
        <w:rPr>
          <w:rFonts w:ascii="GHEA Grapalat" w:hAnsi="GHEA Grapalat"/>
          <w:sz w:val="20"/>
          <w:lang w:val="af-ZA"/>
        </w:rPr>
        <w:t xml:space="preserve"> </w:t>
      </w:r>
      <w:r w:rsidRPr="0049186D">
        <w:rPr>
          <w:rFonts w:ascii="GHEA Grapalat" w:hAnsi="GHEA Grapalat"/>
          <w:sz w:val="20"/>
        </w:rPr>
        <w:t>Հանձնաժողովը</w:t>
      </w:r>
      <w:r w:rsidRPr="0049186D">
        <w:rPr>
          <w:rFonts w:ascii="GHEA Grapalat" w:hAnsi="GHEA Grapalat"/>
          <w:sz w:val="20"/>
          <w:lang w:val="af-ZA"/>
        </w:rPr>
        <w:t xml:space="preserve">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ասնակցին</w:t>
      </w:r>
      <w:r w:rsidRPr="0049186D">
        <w:rPr>
          <w:rFonts w:ascii="GHEA Grapalat" w:hAnsi="GHEA Grapalat" w:cs="Arial"/>
          <w:sz w:val="20"/>
          <w:lang w:val="af-ZA"/>
        </w:rPr>
        <w:t xml:space="preserve"> </w:t>
      </w:r>
      <w:r w:rsidRPr="0049186D">
        <w:rPr>
          <w:rFonts w:ascii="GHEA Grapalat" w:hAnsi="GHEA Grapalat" w:cs="Sylfaen"/>
          <w:sz w:val="20"/>
        </w:rPr>
        <w:t>պարզաբանումը</w:t>
      </w:r>
      <w:r w:rsidRPr="0049186D">
        <w:rPr>
          <w:rFonts w:ascii="GHEA Grapalat" w:hAnsi="GHEA Grapalat" w:cs="Arial"/>
          <w:sz w:val="20"/>
          <w:lang w:val="af-ZA"/>
        </w:rPr>
        <w:t xml:space="preserve"> </w:t>
      </w:r>
      <w:r w:rsidRPr="0049186D">
        <w:rPr>
          <w:rFonts w:ascii="GHEA Grapalat" w:hAnsi="GHEA Grapalat" w:cs="Sylfaen"/>
          <w:sz w:val="20"/>
        </w:rPr>
        <w:t>տրամադրում</w:t>
      </w:r>
      <w:r w:rsidRPr="0049186D">
        <w:rPr>
          <w:rFonts w:ascii="GHEA Grapalat" w:hAnsi="GHEA Grapalat" w:cs="Arial"/>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Pr>
          <w:rFonts w:ascii="GHEA Grapalat" w:hAnsi="GHEA Grapalat" w:cs="Sylfaen"/>
          <w:sz w:val="20"/>
          <w:lang w:val="af-ZA"/>
        </w:rPr>
        <w:t xml:space="preserve">գրավոր՝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ստանալու</w:t>
      </w:r>
      <w:r w:rsidRPr="0049186D">
        <w:rPr>
          <w:rFonts w:ascii="GHEA Grapalat" w:hAnsi="GHEA Grapalat" w:cs="Arial"/>
          <w:sz w:val="20"/>
          <w:lang w:val="af-ZA"/>
        </w:rPr>
        <w:t xml:space="preserve"> </w:t>
      </w:r>
      <w:r w:rsidRPr="0049186D">
        <w:rPr>
          <w:rFonts w:ascii="GHEA Grapalat" w:hAnsi="GHEA Grapalat" w:cs="Sylfaen"/>
          <w:sz w:val="20"/>
        </w:rPr>
        <w:t>օրվան</w:t>
      </w:r>
      <w:r w:rsidRPr="0049186D">
        <w:rPr>
          <w:rFonts w:ascii="GHEA Grapalat" w:hAnsi="GHEA Grapalat" w:cs="Arial"/>
          <w:sz w:val="20"/>
          <w:lang w:val="af-ZA"/>
        </w:rPr>
        <w:t xml:space="preserve"> </w:t>
      </w:r>
      <w:r w:rsidRPr="0049186D">
        <w:rPr>
          <w:rFonts w:ascii="GHEA Grapalat" w:hAnsi="GHEA Grapalat" w:cs="Sylfaen"/>
          <w:sz w:val="20"/>
        </w:rPr>
        <w:t>հաջորդող</w:t>
      </w:r>
      <w:r w:rsidRPr="0049186D">
        <w:rPr>
          <w:rFonts w:ascii="GHEA Grapalat" w:hAnsi="GHEA Grapalat" w:cs="Arial"/>
          <w:sz w:val="20"/>
          <w:lang w:val="af-ZA"/>
        </w:rPr>
        <w:t xml:space="preserve"> </w:t>
      </w:r>
      <w:r w:rsidRPr="0049186D">
        <w:rPr>
          <w:rFonts w:ascii="GHEA Grapalat" w:hAnsi="GHEA Grapalat" w:cs="Sylfaen"/>
          <w:sz w:val="20"/>
        </w:rPr>
        <w:t>երկու</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օրվա</w:t>
      </w:r>
      <w:r w:rsidRPr="0049186D">
        <w:rPr>
          <w:rFonts w:ascii="GHEA Grapalat" w:hAnsi="GHEA Grapalat" w:cs="Arial"/>
          <w:sz w:val="20"/>
          <w:lang w:val="af-ZA"/>
        </w:rPr>
        <w:t xml:space="preserve"> </w:t>
      </w:r>
      <w:r w:rsidRPr="0049186D">
        <w:rPr>
          <w:rFonts w:ascii="GHEA Grapalat" w:hAnsi="GHEA Grapalat" w:cs="Sylfaen"/>
          <w:sz w:val="20"/>
        </w:rPr>
        <w:t>ընթացքում</w:t>
      </w:r>
      <w:r w:rsidRPr="0049186D">
        <w:rPr>
          <w:rFonts w:ascii="GHEA Grapalat" w:hAnsi="GHEA Grapalat" w:cs="Tahoma"/>
          <w:sz w:val="20"/>
        </w:rPr>
        <w:t>։</w:t>
      </w:r>
      <w:r w:rsidRPr="0049186D">
        <w:rPr>
          <w:rFonts w:ascii="GHEA Grapalat" w:hAnsi="GHEA Grapalat" w:cs="Tahoma"/>
          <w:sz w:val="20"/>
          <w:lang w:val="af-ZA"/>
        </w:rPr>
        <w:t xml:space="preserve"> </w:t>
      </w:r>
      <w:r w:rsidRPr="0049186D">
        <w:rPr>
          <w:rFonts w:ascii="GHEA Grapalat" w:hAnsi="GHEA Grapalat"/>
          <w:sz w:val="20"/>
          <w:lang w:val="af-ZA"/>
        </w:rPr>
        <w:t xml:space="preserve"> </w:t>
      </w:r>
    </w:p>
    <w:p w:rsidR="00740F20" w:rsidRPr="0049186D" w:rsidRDefault="00740F20" w:rsidP="00740F20">
      <w:pPr>
        <w:autoSpaceDE w:val="0"/>
        <w:autoSpaceDN w:val="0"/>
        <w:adjustRightInd w:val="0"/>
        <w:ind w:firstLine="567"/>
        <w:jc w:val="both"/>
        <w:rPr>
          <w:rFonts w:ascii="GHEA Grapalat" w:hAnsi="GHEA Grapalat" w:cs="Arial"/>
          <w:sz w:val="20"/>
          <w:lang w:val="af-ZA"/>
        </w:rPr>
      </w:pPr>
      <w:r w:rsidRPr="0049186D">
        <w:rPr>
          <w:rFonts w:ascii="GHEA Grapalat" w:hAnsi="GHEA Grapalat" w:cs="Arial"/>
          <w:sz w:val="20"/>
          <w:lang w:val="af-ZA"/>
        </w:rPr>
        <w:t xml:space="preserve">3.2 </w:t>
      </w:r>
      <w:r w:rsidRPr="0049186D">
        <w:rPr>
          <w:rFonts w:ascii="GHEA Grapalat" w:hAnsi="GHEA Grapalat" w:cs="Arial"/>
          <w:sz w:val="20"/>
        </w:rPr>
        <w:t>Հարցման</w:t>
      </w:r>
      <w:r w:rsidRPr="0049186D">
        <w:rPr>
          <w:rFonts w:ascii="GHEA Grapalat" w:hAnsi="GHEA Grapalat" w:cs="Arial"/>
          <w:sz w:val="20"/>
          <w:lang w:val="af-ZA"/>
        </w:rPr>
        <w:t xml:space="preserve"> </w:t>
      </w:r>
      <w:r w:rsidRPr="0049186D">
        <w:rPr>
          <w:rFonts w:ascii="GHEA Grapalat" w:hAnsi="GHEA Grapalat" w:cs="Arial"/>
          <w:sz w:val="20"/>
        </w:rPr>
        <w:t>և</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t>բովանդակության</w:t>
      </w:r>
      <w:r w:rsidRPr="0049186D">
        <w:rPr>
          <w:rFonts w:ascii="GHEA Grapalat" w:hAnsi="GHEA Grapalat" w:cs="Arial"/>
          <w:sz w:val="20"/>
          <w:lang w:val="af-ZA"/>
        </w:rPr>
        <w:t xml:space="preserve"> </w:t>
      </w:r>
      <w:r w:rsidRPr="0049186D">
        <w:rPr>
          <w:rFonts w:ascii="GHEA Grapalat" w:hAnsi="GHEA Grapalat" w:cs="Arial"/>
          <w:sz w:val="20"/>
        </w:rPr>
        <w:t>մասին</w:t>
      </w:r>
      <w:r w:rsidRPr="0049186D">
        <w:rPr>
          <w:rFonts w:ascii="GHEA Grapalat" w:hAnsi="GHEA Grapalat" w:cs="Arial"/>
          <w:sz w:val="20"/>
          <w:lang w:val="af-ZA"/>
        </w:rPr>
        <w:t xml:space="preserve"> </w:t>
      </w:r>
      <w:r w:rsidRPr="0049186D">
        <w:rPr>
          <w:rFonts w:ascii="GHEA Grapalat" w:hAnsi="GHEA Grapalat" w:cs="Arial"/>
          <w:sz w:val="20"/>
        </w:rPr>
        <w:t>հայտարարությունը</w:t>
      </w:r>
      <w:r w:rsidRPr="0049186D">
        <w:rPr>
          <w:rFonts w:ascii="GHEA Grapalat" w:hAnsi="GHEA Grapalat" w:cs="Arial"/>
          <w:sz w:val="20"/>
          <w:lang w:val="af-ZA"/>
        </w:rPr>
        <w:t xml:space="preserve"> </w:t>
      </w:r>
      <w:r w:rsidRPr="0049186D">
        <w:rPr>
          <w:rFonts w:ascii="GHEA Grapalat" w:hAnsi="GHEA Grapalat" w:cs="Arial"/>
          <w:sz w:val="20"/>
        </w:rPr>
        <w:t>պարզաբանումը</w:t>
      </w:r>
      <w:r w:rsidRPr="0049186D">
        <w:rPr>
          <w:rFonts w:ascii="GHEA Grapalat" w:hAnsi="GHEA Grapalat" w:cs="Arial"/>
          <w:sz w:val="20"/>
          <w:lang w:val="af-ZA"/>
        </w:rPr>
        <w:t xml:space="preserve"> </w:t>
      </w:r>
      <w:r w:rsidRPr="0049186D">
        <w:rPr>
          <w:rFonts w:ascii="GHEA Grapalat" w:hAnsi="GHEA Grapalat" w:cs="Arial"/>
          <w:sz w:val="20"/>
        </w:rPr>
        <w:t>տրամադրելու</w:t>
      </w:r>
      <w:r w:rsidRPr="0049186D">
        <w:rPr>
          <w:rFonts w:ascii="GHEA Grapalat" w:hAnsi="GHEA Grapalat" w:cs="Arial"/>
          <w:sz w:val="20"/>
          <w:lang w:val="af-ZA"/>
        </w:rPr>
        <w:t xml:space="preserve"> </w:t>
      </w:r>
      <w:r w:rsidRPr="0049186D">
        <w:rPr>
          <w:rFonts w:ascii="GHEA Grapalat" w:hAnsi="GHEA Grapalat" w:cs="Arial"/>
          <w:sz w:val="20"/>
        </w:rPr>
        <w:t>օրը</w:t>
      </w:r>
      <w:r w:rsidRPr="0049186D">
        <w:rPr>
          <w:rFonts w:ascii="GHEA Grapalat" w:hAnsi="GHEA Grapalat" w:cs="Arial"/>
          <w:sz w:val="20"/>
          <w:lang w:val="af-ZA"/>
        </w:rPr>
        <w:t xml:space="preserve"> </w:t>
      </w:r>
      <w:r w:rsidRPr="0049186D">
        <w:rPr>
          <w:rFonts w:ascii="GHEA Grapalat" w:hAnsi="GHEA Grapalat" w:cs="Arial"/>
          <w:sz w:val="20"/>
        </w:rPr>
        <w:t>հրապարակվում</w:t>
      </w:r>
      <w:r w:rsidRPr="0049186D">
        <w:rPr>
          <w:rFonts w:ascii="GHEA Grapalat" w:hAnsi="GHEA Grapalat" w:cs="Arial"/>
          <w:sz w:val="20"/>
          <w:lang w:val="af-ZA"/>
        </w:rPr>
        <w:t xml:space="preserve"> </w:t>
      </w:r>
      <w:r w:rsidRPr="0049186D">
        <w:rPr>
          <w:rFonts w:ascii="GHEA Grapalat" w:hAnsi="GHEA Grapalat" w:cs="Arial"/>
          <w:sz w:val="20"/>
        </w:rPr>
        <w:t>է</w:t>
      </w:r>
      <w:r w:rsidRPr="0049186D">
        <w:rPr>
          <w:rFonts w:ascii="GHEA Grapalat" w:hAnsi="GHEA Grapalat" w:cs="Arial"/>
          <w:sz w:val="20"/>
          <w:lang w:val="af-ZA"/>
        </w:rPr>
        <w:t xml:space="preserve"> www.procurement.am </w:t>
      </w:r>
      <w:r w:rsidRPr="0049186D">
        <w:rPr>
          <w:rFonts w:ascii="GHEA Grapalat" w:hAnsi="GHEA Grapalat" w:cs="Arial"/>
          <w:sz w:val="20"/>
        </w:rPr>
        <w:t>հասցեով</w:t>
      </w:r>
      <w:r w:rsidRPr="0049186D">
        <w:rPr>
          <w:rFonts w:ascii="GHEA Grapalat" w:hAnsi="GHEA Grapalat" w:cs="Arial"/>
          <w:sz w:val="20"/>
          <w:lang w:val="af-ZA"/>
        </w:rPr>
        <w:t xml:space="preserve"> </w:t>
      </w:r>
      <w:r w:rsidRPr="0049186D">
        <w:rPr>
          <w:rFonts w:ascii="GHEA Grapalat" w:hAnsi="GHEA Grapalat" w:cs="Arial"/>
          <w:sz w:val="20"/>
        </w:rPr>
        <w:t>գործող</w:t>
      </w:r>
      <w:r w:rsidRPr="0049186D">
        <w:rPr>
          <w:rFonts w:ascii="GHEA Grapalat" w:hAnsi="GHEA Grapalat" w:cs="Arial"/>
          <w:sz w:val="20"/>
          <w:lang w:val="af-ZA"/>
        </w:rPr>
        <w:t xml:space="preserve"> </w:t>
      </w:r>
      <w:r w:rsidRPr="0049186D">
        <w:rPr>
          <w:rFonts w:ascii="GHEA Grapalat" w:hAnsi="GHEA Grapalat" w:cs="Arial"/>
          <w:sz w:val="20"/>
        </w:rPr>
        <w:t>տեղեկագրի</w:t>
      </w:r>
      <w:r w:rsidRPr="0049186D">
        <w:rPr>
          <w:rFonts w:ascii="GHEA Grapalat" w:hAnsi="GHEA Grapalat" w:cs="Arial"/>
          <w:sz w:val="20"/>
          <w:lang w:val="af-ZA"/>
        </w:rPr>
        <w:t xml:space="preserve"> (</w:t>
      </w:r>
      <w:r w:rsidRPr="0049186D">
        <w:rPr>
          <w:rFonts w:ascii="GHEA Grapalat" w:hAnsi="GHEA Grapalat" w:cs="Arial"/>
          <w:sz w:val="20"/>
        </w:rPr>
        <w:t>այսուհետ</w:t>
      </w:r>
      <w:r w:rsidRPr="0049186D">
        <w:rPr>
          <w:rFonts w:ascii="GHEA Grapalat" w:hAnsi="GHEA Grapalat" w:cs="Arial"/>
          <w:sz w:val="20"/>
          <w:lang w:val="af-ZA"/>
        </w:rPr>
        <w:t xml:space="preserve">` </w:t>
      </w:r>
      <w:r w:rsidRPr="0049186D">
        <w:rPr>
          <w:rFonts w:ascii="GHEA Grapalat" w:hAnsi="GHEA Grapalat" w:cs="Arial"/>
          <w:sz w:val="20"/>
        </w:rPr>
        <w:t>տեղեկագիր</w:t>
      </w:r>
      <w:r w:rsidRPr="0049186D">
        <w:rPr>
          <w:rFonts w:ascii="GHEA Grapalat" w:hAnsi="GHEA Grapalat" w:cs="Arial"/>
          <w:sz w:val="20"/>
          <w:lang w:val="af-ZA"/>
        </w:rPr>
        <w:t>) «</w:t>
      </w:r>
      <w:r w:rsidRPr="0049186D">
        <w:rPr>
          <w:rFonts w:ascii="GHEA Grapalat" w:hAnsi="GHEA Grapalat" w:cs="Arial"/>
          <w:sz w:val="20"/>
        </w:rPr>
        <w:t>Գնումների</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բաժնի</w:t>
      </w:r>
      <w:r w:rsidRPr="0049186D">
        <w:rPr>
          <w:rFonts w:ascii="GHEA Grapalat" w:hAnsi="GHEA Grapalat" w:cs="Arial"/>
          <w:sz w:val="20"/>
          <w:lang w:val="af-ZA"/>
        </w:rPr>
        <w:t xml:space="preserve"> «</w:t>
      </w:r>
      <w:r w:rsidRPr="0049186D">
        <w:rPr>
          <w:rFonts w:ascii="GHEA Grapalat" w:hAnsi="GHEA Grapalat" w:cs="Arial"/>
          <w:sz w:val="20"/>
        </w:rPr>
        <w:t>Հրավերների</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t>վերաբերյալ</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ենթաբաբաժնում</w:t>
      </w:r>
      <w:r w:rsidRPr="0049186D">
        <w:rPr>
          <w:rFonts w:ascii="GHEA Grapalat" w:hAnsi="GHEA Grapalat" w:cs="Arial"/>
          <w:sz w:val="20"/>
          <w:lang w:val="af-ZA"/>
        </w:rPr>
        <w:t xml:space="preserve">` </w:t>
      </w:r>
      <w:r w:rsidRPr="0049186D">
        <w:rPr>
          <w:rFonts w:ascii="GHEA Grapalat" w:hAnsi="GHEA Grapalat" w:cs="Arial"/>
          <w:sz w:val="20"/>
        </w:rPr>
        <w:t>առանց</w:t>
      </w:r>
      <w:r w:rsidRPr="0049186D">
        <w:rPr>
          <w:rFonts w:ascii="GHEA Grapalat" w:hAnsi="GHEA Grapalat" w:cs="Arial"/>
          <w:sz w:val="20"/>
          <w:lang w:val="af-ZA"/>
        </w:rPr>
        <w:t xml:space="preserve"> </w:t>
      </w:r>
      <w:r w:rsidRPr="0049186D">
        <w:rPr>
          <w:rFonts w:ascii="GHEA Grapalat" w:hAnsi="GHEA Grapalat" w:cs="Arial"/>
          <w:sz w:val="20"/>
        </w:rPr>
        <w:t>նշելու</w:t>
      </w:r>
      <w:r w:rsidRPr="0049186D">
        <w:rPr>
          <w:rFonts w:ascii="GHEA Grapalat" w:hAnsi="GHEA Grapalat" w:cs="Arial"/>
          <w:sz w:val="20"/>
          <w:lang w:val="af-ZA"/>
        </w:rPr>
        <w:t xml:space="preserve"> </w:t>
      </w:r>
      <w:r w:rsidRPr="0049186D">
        <w:rPr>
          <w:rFonts w:ascii="GHEA Grapalat" w:hAnsi="GHEA Grapalat" w:cs="Arial"/>
          <w:sz w:val="20"/>
        </w:rPr>
        <w:t>հարցումը</w:t>
      </w:r>
      <w:r w:rsidRPr="0049186D">
        <w:rPr>
          <w:rFonts w:ascii="GHEA Grapalat" w:hAnsi="GHEA Grapalat" w:cs="Arial"/>
          <w:sz w:val="20"/>
          <w:lang w:val="af-ZA"/>
        </w:rPr>
        <w:t xml:space="preserve"> </w:t>
      </w:r>
      <w:r w:rsidRPr="0049186D">
        <w:rPr>
          <w:rFonts w:ascii="GHEA Grapalat" w:hAnsi="GHEA Grapalat" w:cs="Arial"/>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մասնակցի</w:t>
      </w:r>
      <w:r w:rsidRPr="0049186D">
        <w:rPr>
          <w:rFonts w:ascii="GHEA Grapalat" w:hAnsi="GHEA Grapalat" w:cs="Arial"/>
          <w:sz w:val="20"/>
          <w:lang w:val="af-ZA"/>
        </w:rPr>
        <w:t xml:space="preserve"> </w:t>
      </w:r>
      <w:r w:rsidRPr="0049186D">
        <w:rPr>
          <w:rFonts w:ascii="GHEA Grapalat" w:hAnsi="GHEA Grapalat" w:cs="Arial"/>
          <w:sz w:val="20"/>
        </w:rPr>
        <w:t>տվյալները։</w:t>
      </w:r>
      <w:r w:rsidRPr="0049186D">
        <w:rPr>
          <w:rFonts w:ascii="GHEA Grapalat" w:hAnsi="GHEA Grapalat" w:cs="Arial"/>
          <w:sz w:val="20"/>
          <w:lang w:val="af-ZA"/>
        </w:rPr>
        <w:t xml:space="preserve"> </w:t>
      </w:r>
    </w:p>
    <w:p w:rsidR="00740F20" w:rsidRPr="0049186D" w:rsidRDefault="00740F20" w:rsidP="00740F20">
      <w:pPr>
        <w:autoSpaceDE w:val="0"/>
        <w:autoSpaceDN w:val="0"/>
        <w:adjustRightInd w:val="0"/>
        <w:ind w:firstLine="567"/>
        <w:jc w:val="both"/>
        <w:rPr>
          <w:rFonts w:ascii="GHEA Grapalat" w:hAnsi="GHEA Grapalat" w:cs="Arial Unicode"/>
          <w:sz w:val="20"/>
          <w:lang w:val="af-ZA"/>
        </w:rPr>
      </w:pPr>
      <w:r w:rsidRPr="0049186D">
        <w:rPr>
          <w:rFonts w:ascii="GHEA Grapalat" w:hAnsi="GHEA Grapalat" w:cs="Arial Unicode"/>
          <w:sz w:val="20"/>
          <w:lang w:val="af-ZA"/>
        </w:rPr>
        <w:t xml:space="preserve">3.3 </w:t>
      </w:r>
      <w:r w:rsidRPr="0049186D">
        <w:rPr>
          <w:rFonts w:ascii="GHEA Grapalat" w:hAnsi="GHEA Grapalat" w:cs="Sylfaen"/>
          <w:sz w:val="20"/>
        </w:rPr>
        <w:t>Պարզաբանում</w:t>
      </w:r>
      <w:r w:rsidRPr="0049186D">
        <w:rPr>
          <w:rFonts w:ascii="GHEA Grapalat" w:hAnsi="GHEA Grapalat" w:cs="Arial Unicode"/>
          <w:sz w:val="20"/>
          <w:lang w:val="af-ZA"/>
        </w:rPr>
        <w:t xml:space="preserve"> </w:t>
      </w:r>
      <w:r w:rsidRPr="0049186D">
        <w:rPr>
          <w:rFonts w:ascii="GHEA Grapalat" w:hAnsi="GHEA Grapalat" w:cs="Sylfaen"/>
          <w:sz w:val="20"/>
        </w:rPr>
        <w:t>չի</w:t>
      </w:r>
      <w:r w:rsidRPr="0049186D">
        <w:rPr>
          <w:rFonts w:ascii="GHEA Grapalat" w:hAnsi="GHEA Grapalat" w:cs="Arial Unicode"/>
          <w:sz w:val="20"/>
          <w:lang w:val="af-ZA"/>
        </w:rPr>
        <w:t xml:space="preserve"> </w:t>
      </w:r>
      <w:r w:rsidRPr="0049186D">
        <w:rPr>
          <w:rFonts w:ascii="GHEA Grapalat" w:hAnsi="GHEA Grapalat" w:cs="Sylfaen"/>
          <w:sz w:val="20"/>
        </w:rPr>
        <w:t>տրամադրվում</w:t>
      </w:r>
      <w:r w:rsidRPr="0049186D">
        <w:rPr>
          <w:rFonts w:ascii="GHEA Grapalat" w:hAnsi="GHEA Grapalat" w:cs="Arial Unicode"/>
          <w:sz w:val="20"/>
          <w:lang w:val="af-ZA"/>
        </w:rPr>
        <w:t xml:space="preserve">, </w:t>
      </w:r>
      <w:r w:rsidRPr="0049186D">
        <w:rPr>
          <w:rFonts w:ascii="GHEA Grapalat" w:hAnsi="GHEA Grapalat" w:cs="Sylfaen"/>
          <w:sz w:val="20"/>
        </w:rPr>
        <w:t>եթե</w:t>
      </w:r>
      <w:r w:rsidRPr="0049186D">
        <w:rPr>
          <w:rFonts w:ascii="GHEA Grapalat" w:hAnsi="GHEA Grapalat" w:cs="Arial Unicode"/>
          <w:sz w:val="20"/>
          <w:lang w:val="af-ZA"/>
        </w:rPr>
        <w:t xml:space="preserve"> </w:t>
      </w:r>
      <w:r w:rsidRPr="0049186D">
        <w:rPr>
          <w:rFonts w:ascii="GHEA Grapalat" w:hAnsi="GHEA Grapalat" w:cs="Sylfaen"/>
          <w:sz w:val="20"/>
        </w:rPr>
        <w:t>հարցումը</w:t>
      </w:r>
      <w:r w:rsidRPr="0049186D">
        <w:rPr>
          <w:rFonts w:ascii="GHEA Grapalat" w:hAnsi="GHEA Grapalat" w:cs="Arial Unicode"/>
          <w:sz w:val="20"/>
          <w:lang w:val="af-ZA"/>
        </w:rPr>
        <w:t xml:space="preserve"> </w:t>
      </w:r>
      <w:r w:rsidRPr="0049186D">
        <w:rPr>
          <w:rFonts w:ascii="GHEA Grapalat" w:hAnsi="GHEA Grapalat" w:cs="Sylfaen"/>
          <w:sz w:val="20"/>
        </w:rPr>
        <w:t>կատարվել</w:t>
      </w:r>
      <w:r w:rsidRPr="0049186D">
        <w:rPr>
          <w:rFonts w:ascii="GHEA Grapalat" w:hAnsi="GHEA Grapalat" w:cs="Arial Unicode"/>
          <w:sz w:val="20"/>
          <w:lang w:val="af-ZA"/>
        </w:rPr>
        <w:t xml:space="preserve"> </w:t>
      </w:r>
      <w:r w:rsidRPr="0049186D">
        <w:rPr>
          <w:rFonts w:ascii="GHEA Grapalat" w:hAnsi="GHEA Grapalat" w:cs="Sylfaen"/>
          <w:sz w:val="20"/>
        </w:rPr>
        <w:t>է</w:t>
      </w:r>
      <w:r w:rsidRPr="0049186D">
        <w:rPr>
          <w:rFonts w:ascii="GHEA Grapalat" w:hAnsi="GHEA Grapalat" w:cs="Arial Unicode"/>
          <w:sz w:val="20"/>
          <w:lang w:val="af-ZA"/>
        </w:rPr>
        <w:t xml:space="preserve"> </w:t>
      </w:r>
      <w:r w:rsidRPr="0049186D">
        <w:rPr>
          <w:rFonts w:ascii="GHEA Grapalat" w:hAnsi="GHEA Grapalat" w:cs="Sylfaen"/>
          <w:sz w:val="20"/>
        </w:rPr>
        <w:t>սույն</w:t>
      </w:r>
      <w:r w:rsidRPr="0049186D">
        <w:rPr>
          <w:rFonts w:ascii="GHEA Grapalat" w:hAnsi="GHEA Grapalat" w:cs="Arial Unicode"/>
          <w:sz w:val="20"/>
          <w:lang w:val="af-ZA"/>
        </w:rPr>
        <w:t xml:space="preserve"> </w:t>
      </w:r>
      <w:r w:rsidRPr="0049186D">
        <w:rPr>
          <w:rFonts w:ascii="GHEA Grapalat" w:hAnsi="GHEA Grapalat" w:cs="Sylfaen"/>
          <w:sz w:val="20"/>
        </w:rPr>
        <w:t>բաժնով</w:t>
      </w:r>
      <w:r w:rsidRPr="0049186D">
        <w:rPr>
          <w:rFonts w:ascii="GHEA Grapalat" w:hAnsi="GHEA Grapalat" w:cs="Arial Unicode"/>
          <w:sz w:val="20"/>
          <w:lang w:val="af-ZA"/>
        </w:rPr>
        <w:t xml:space="preserve"> </w:t>
      </w:r>
      <w:r w:rsidRPr="0049186D">
        <w:rPr>
          <w:rFonts w:ascii="GHEA Grapalat" w:hAnsi="GHEA Grapalat" w:cs="Sylfaen"/>
          <w:sz w:val="20"/>
        </w:rPr>
        <w:t>սահմանված</w:t>
      </w:r>
      <w:r w:rsidRPr="0049186D">
        <w:rPr>
          <w:rFonts w:ascii="GHEA Grapalat" w:hAnsi="GHEA Grapalat" w:cs="Arial Unicode"/>
          <w:sz w:val="20"/>
          <w:lang w:val="af-ZA"/>
        </w:rPr>
        <w:t xml:space="preserve"> </w:t>
      </w:r>
      <w:r w:rsidRPr="0049186D">
        <w:rPr>
          <w:rFonts w:ascii="GHEA Grapalat" w:hAnsi="GHEA Grapalat" w:cs="Sylfaen"/>
          <w:sz w:val="20"/>
        </w:rPr>
        <w:t>ժամկետի</w:t>
      </w:r>
      <w:r w:rsidRPr="0049186D">
        <w:rPr>
          <w:rFonts w:ascii="GHEA Grapalat" w:hAnsi="GHEA Grapalat" w:cs="Arial Unicode"/>
          <w:sz w:val="20"/>
          <w:lang w:val="af-ZA"/>
        </w:rPr>
        <w:t xml:space="preserve"> </w:t>
      </w:r>
      <w:r w:rsidRPr="0049186D">
        <w:rPr>
          <w:rFonts w:ascii="GHEA Grapalat" w:hAnsi="GHEA Grapalat" w:cs="Sylfaen"/>
          <w:sz w:val="20"/>
        </w:rPr>
        <w:t>խախտմամբ</w:t>
      </w:r>
      <w:r w:rsidRPr="0049186D">
        <w:rPr>
          <w:rFonts w:ascii="GHEA Grapalat" w:hAnsi="GHEA Grapalat" w:cs="Arial Unicode"/>
          <w:sz w:val="20"/>
          <w:lang w:val="af-ZA"/>
        </w:rPr>
        <w:t xml:space="preserve">, </w:t>
      </w:r>
      <w:r w:rsidRPr="0049186D">
        <w:rPr>
          <w:rFonts w:ascii="GHEA Grapalat" w:hAnsi="GHEA Grapalat" w:cs="Sylfaen"/>
          <w:sz w:val="20"/>
        </w:rPr>
        <w:t>ինչպես</w:t>
      </w:r>
      <w:r w:rsidRPr="0049186D">
        <w:rPr>
          <w:rFonts w:ascii="GHEA Grapalat" w:hAnsi="GHEA Grapalat" w:cs="Arial Unicode"/>
          <w:sz w:val="20"/>
          <w:lang w:val="af-ZA"/>
        </w:rPr>
        <w:t xml:space="preserve"> </w:t>
      </w:r>
      <w:r w:rsidRPr="0049186D">
        <w:rPr>
          <w:rFonts w:ascii="GHEA Grapalat" w:hAnsi="GHEA Grapalat" w:cs="Sylfaen"/>
          <w:sz w:val="20"/>
        </w:rPr>
        <w:t>նաև</w:t>
      </w:r>
      <w:r w:rsidRPr="0049186D">
        <w:rPr>
          <w:rFonts w:ascii="GHEA Grapalat" w:hAnsi="GHEA Grapalat" w:cs="Arial Unicode"/>
          <w:sz w:val="20"/>
          <w:lang w:val="af-ZA"/>
        </w:rPr>
        <w:t xml:space="preserve">, </w:t>
      </w:r>
      <w:r w:rsidRPr="0049186D">
        <w:rPr>
          <w:rFonts w:ascii="GHEA Grapalat" w:hAnsi="GHEA Grapalat" w:cs="Sylfaen"/>
          <w:sz w:val="20"/>
        </w:rPr>
        <w:t>եթե</w:t>
      </w:r>
      <w:r w:rsidRPr="0049186D">
        <w:rPr>
          <w:rFonts w:ascii="GHEA Grapalat" w:hAnsi="GHEA Grapalat" w:cs="Arial Unicode"/>
          <w:sz w:val="20"/>
          <w:lang w:val="af-ZA"/>
        </w:rPr>
        <w:t xml:space="preserve"> </w:t>
      </w:r>
      <w:r w:rsidRPr="0049186D">
        <w:rPr>
          <w:rFonts w:ascii="GHEA Grapalat" w:hAnsi="GHEA Grapalat" w:cs="Sylfaen"/>
          <w:sz w:val="20"/>
        </w:rPr>
        <w:t>հարցումը</w:t>
      </w:r>
      <w:r w:rsidRPr="0049186D">
        <w:rPr>
          <w:rFonts w:ascii="GHEA Grapalat" w:hAnsi="GHEA Grapalat" w:cs="Arial Unicode"/>
          <w:sz w:val="20"/>
          <w:lang w:val="af-ZA"/>
        </w:rPr>
        <w:t xml:space="preserve"> </w:t>
      </w:r>
      <w:r w:rsidRPr="0049186D">
        <w:rPr>
          <w:rFonts w:ascii="GHEA Grapalat" w:hAnsi="GHEA Grapalat" w:cs="Sylfaen"/>
          <w:sz w:val="20"/>
        </w:rPr>
        <w:t>դուրս</w:t>
      </w:r>
      <w:r w:rsidRPr="0049186D">
        <w:rPr>
          <w:rFonts w:ascii="GHEA Grapalat" w:hAnsi="GHEA Grapalat" w:cs="Arial Unicode"/>
          <w:sz w:val="20"/>
          <w:lang w:val="af-ZA"/>
        </w:rPr>
        <w:t xml:space="preserve"> </w:t>
      </w:r>
      <w:r w:rsidRPr="0049186D">
        <w:rPr>
          <w:rFonts w:ascii="GHEA Grapalat" w:hAnsi="GHEA Grapalat" w:cs="Sylfaen"/>
          <w:sz w:val="20"/>
        </w:rPr>
        <w:t>է</w:t>
      </w:r>
      <w:r w:rsidRPr="0049186D">
        <w:rPr>
          <w:rFonts w:ascii="GHEA Grapalat" w:hAnsi="GHEA Grapalat" w:cs="Arial Unicode"/>
          <w:sz w:val="20"/>
          <w:lang w:val="af-ZA"/>
        </w:rPr>
        <w:t xml:space="preserve"> </w:t>
      </w:r>
      <w:r w:rsidRPr="0049186D">
        <w:rPr>
          <w:rFonts w:ascii="GHEA Grapalat" w:hAnsi="GHEA Grapalat" w:cs="Arial Unicode"/>
          <w:sz w:val="20"/>
        </w:rPr>
        <w:t>սույն</w:t>
      </w:r>
      <w:r w:rsidRPr="0049186D">
        <w:rPr>
          <w:rFonts w:ascii="GHEA Grapalat" w:hAnsi="GHEA Grapalat" w:cs="Arial Unicode"/>
          <w:sz w:val="20"/>
          <w:lang w:val="af-ZA"/>
        </w:rPr>
        <w:t xml:space="preserve"> </w:t>
      </w:r>
      <w:r w:rsidRPr="0049186D">
        <w:rPr>
          <w:rFonts w:ascii="GHEA Grapalat" w:hAnsi="GHEA Grapalat" w:cs="Sylfaen"/>
          <w:sz w:val="20"/>
        </w:rPr>
        <w:t>հրավերի</w:t>
      </w:r>
      <w:r w:rsidRPr="0049186D">
        <w:rPr>
          <w:rFonts w:ascii="GHEA Grapalat" w:hAnsi="GHEA Grapalat" w:cs="Arial Unicode"/>
          <w:sz w:val="20"/>
          <w:lang w:val="af-ZA"/>
        </w:rPr>
        <w:t xml:space="preserve"> </w:t>
      </w:r>
      <w:r w:rsidRPr="0049186D">
        <w:rPr>
          <w:rFonts w:ascii="GHEA Grapalat" w:hAnsi="GHEA Grapalat" w:cs="Sylfaen"/>
          <w:sz w:val="20"/>
        </w:rPr>
        <w:t>բովանդակության</w:t>
      </w:r>
      <w:r w:rsidRPr="0049186D">
        <w:rPr>
          <w:rFonts w:ascii="GHEA Grapalat" w:hAnsi="GHEA Grapalat" w:cs="Arial Unicode"/>
          <w:sz w:val="20"/>
          <w:lang w:val="af-ZA"/>
        </w:rPr>
        <w:t xml:space="preserve"> </w:t>
      </w:r>
      <w:r w:rsidRPr="0049186D">
        <w:rPr>
          <w:rFonts w:ascii="GHEA Grapalat" w:hAnsi="GHEA Grapalat" w:cs="Sylfaen"/>
          <w:sz w:val="20"/>
        </w:rPr>
        <w:t>շրջանակից</w:t>
      </w:r>
      <w:r w:rsidRPr="005214FE">
        <w:rPr>
          <w:rFonts w:ascii="GHEA Grapalat" w:hAnsi="GHEA Grapalat" w:cs="Sylfaen"/>
          <w:sz w:val="20"/>
          <w:lang w:val="af-ZA"/>
        </w:rPr>
        <w:t xml:space="preserve"> </w:t>
      </w:r>
      <w:r w:rsidRPr="00FF0FC3">
        <w:rPr>
          <w:rFonts w:ascii="GHEA Grapalat" w:hAnsi="GHEA Grapalat" w:cs="Sylfaen"/>
          <w:sz w:val="20"/>
        </w:rPr>
        <w:t>կամ</w:t>
      </w:r>
      <w:r w:rsidRPr="005214FE">
        <w:rPr>
          <w:rFonts w:ascii="GHEA Grapalat" w:hAnsi="GHEA Grapalat" w:cs="Sylfaen"/>
          <w:sz w:val="20"/>
          <w:lang w:val="af-ZA"/>
        </w:rPr>
        <w:t xml:space="preserve"> </w:t>
      </w:r>
      <w:r w:rsidRPr="00FF0FC3">
        <w:rPr>
          <w:rFonts w:ascii="GHEA Grapalat" w:hAnsi="GHEA Grapalat" w:cs="Sylfaen"/>
          <w:sz w:val="20"/>
        </w:rPr>
        <w:t>եթե</w:t>
      </w:r>
      <w:r w:rsidRPr="005214FE">
        <w:rPr>
          <w:rFonts w:ascii="GHEA Grapalat" w:hAnsi="GHEA Grapalat" w:cs="Sylfaen"/>
          <w:sz w:val="20"/>
          <w:lang w:val="af-ZA"/>
        </w:rPr>
        <w:t xml:space="preserve"> </w:t>
      </w:r>
      <w:r w:rsidRPr="00FF0FC3">
        <w:rPr>
          <w:rFonts w:ascii="GHEA Grapalat" w:hAnsi="GHEA Grapalat" w:cs="Sylfaen"/>
          <w:sz w:val="20"/>
        </w:rPr>
        <w:t>հարցումը</w:t>
      </w:r>
      <w:r w:rsidRPr="005214FE">
        <w:rPr>
          <w:rFonts w:ascii="GHEA Grapalat" w:hAnsi="GHEA Grapalat" w:cs="Sylfaen"/>
          <w:sz w:val="20"/>
          <w:lang w:val="af-ZA"/>
        </w:rPr>
        <w:t xml:space="preserve"> </w:t>
      </w:r>
      <w:r w:rsidRPr="00FF0FC3">
        <w:rPr>
          <w:rFonts w:ascii="GHEA Grapalat" w:hAnsi="GHEA Grapalat" w:cs="Sylfaen"/>
          <w:sz w:val="20"/>
        </w:rPr>
        <w:t>վերաբերում</w:t>
      </w:r>
      <w:r w:rsidRPr="005214FE">
        <w:rPr>
          <w:rFonts w:ascii="GHEA Grapalat" w:hAnsi="GHEA Grapalat" w:cs="Sylfaen"/>
          <w:sz w:val="20"/>
          <w:lang w:val="af-ZA"/>
        </w:rPr>
        <w:t xml:space="preserve"> </w:t>
      </w:r>
      <w:r w:rsidRPr="00FF0FC3">
        <w:rPr>
          <w:rFonts w:ascii="GHEA Grapalat" w:hAnsi="GHEA Grapalat" w:cs="Sylfaen"/>
          <w:sz w:val="20"/>
        </w:rPr>
        <w:t>է</w:t>
      </w:r>
      <w:r w:rsidRPr="005214FE">
        <w:rPr>
          <w:rFonts w:ascii="GHEA Grapalat" w:hAnsi="GHEA Grapalat" w:cs="Sylfaen"/>
          <w:sz w:val="20"/>
          <w:lang w:val="af-ZA"/>
        </w:rPr>
        <w:t xml:space="preserve"> </w:t>
      </w:r>
      <w:r w:rsidRPr="00FF0FC3">
        <w:rPr>
          <w:rFonts w:ascii="GHEA Grapalat" w:hAnsi="GHEA Grapalat" w:cs="Sylfaen"/>
          <w:sz w:val="20"/>
        </w:rPr>
        <w:t>վերջինիս</w:t>
      </w:r>
      <w:r w:rsidRPr="005214FE">
        <w:rPr>
          <w:rFonts w:ascii="GHEA Grapalat" w:hAnsi="GHEA Grapalat" w:cs="Sylfaen"/>
          <w:sz w:val="20"/>
          <w:lang w:val="af-ZA"/>
        </w:rPr>
        <w:t xml:space="preserve"> </w:t>
      </w:r>
      <w:r w:rsidRPr="00FF0FC3">
        <w:rPr>
          <w:rFonts w:ascii="GHEA Grapalat" w:hAnsi="GHEA Grapalat" w:cs="Sylfaen"/>
          <w:sz w:val="20"/>
        </w:rPr>
        <w:t>կողմից</w:t>
      </w:r>
      <w:r w:rsidRPr="005214FE">
        <w:rPr>
          <w:rFonts w:ascii="GHEA Grapalat" w:hAnsi="GHEA Grapalat" w:cs="Sylfaen"/>
          <w:sz w:val="20"/>
          <w:lang w:val="af-ZA"/>
        </w:rPr>
        <w:t xml:space="preserve"> </w:t>
      </w:r>
      <w:r w:rsidRPr="00FF0FC3">
        <w:rPr>
          <w:rFonts w:ascii="GHEA Grapalat" w:hAnsi="GHEA Grapalat" w:cs="Sylfaen"/>
          <w:sz w:val="20"/>
        </w:rPr>
        <w:t>առաջարկվելիք</w:t>
      </w:r>
      <w:r w:rsidRPr="005214FE">
        <w:rPr>
          <w:rFonts w:ascii="GHEA Grapalat" w:hAnsi="GHEA Grapalat" w:cs="Sylfaen"/>
          <w:sz w:val="20"/>
          <w:lang w:val="af-ZA"/>
        </w:rPr>
        <w:t xml:space="preserve"> </w:t>
      </w:r>
      <w:r w:rsidRPr="00FF0FC3">
        <w:rPr>
          <w:rFonts w:ascii="GHEA Grapalat" w:hAnsi="GHEA Grapalat" w:cs="Sylfaen"/>
          <w:sz w:val="20"/>
        </w:rPr>
        <w:t>ապրանքների</w:t>
      </w:r>
      <w:r w:rsidRPr="005214FE">
        <w:rPr>
          <w:rFonts w:ascii="GHEA Grapalat" w:hAnsi="GHEA Grapalat" w:cs="Sylfaen"/>
          <w:sz w:val="20"/>
          <w:lang w:val="af-ZA"/>
        </w:rPr>
        <w:t xml:space="preserve"> </w:t>
      </w:r>
      <w:r w:rsidRPr="00FF0FC3">
        <w:rPr>
          <w:rFonts w:ascii="GHEA Grapalat" w:hAnsi="GHEA Grapalat" w:cs="Sylfaen"/>
          <w:sz w:val="20"/>
        </w:rPr>
        <w:t>տեխնիկական</w:t>
      </w:r>
      <w:r w:rsidRPr="005214FE">
        <w:rPr>
          <w:rFonts w:ascii="GHEA Grapalat" w:hAnsi="GHEA Grapalat" w:cs="Sylfaen"/>
          <w:sz w:val="20"/>
          <w:lang w:val="af-ZA"/>
        </w:rPr>
        <w:t xml:space="preserve"> </w:t>
      </w:r>
      <w:r w:rsidRPr="00FF0FC3">
        <w:rPr>
          <w:rFonts w:ascii="GHEA Grapalat" w:hAnsi="GHEA Grapalat" w:cs="Sylfaen"/>
          <w:sz w:val="20"/>
        </w:rPr>
        <w:t>բնութագրերի</w:t>
      </w:r>
      <w:r w:rsidRPr="005214FE">
        <w:rPr>
          <w:rFonts w:ascii="GHEA Grapalat" w:hAnsi="GHEA Grapalat" w:cs="Sylfaen"/>
          <w:sz w:val="20"/>
          <w:lang w:val="af-ZA"/>
        </w:rPr>
        <w:t xml:space="preserve">` </w:t>
      </w:r>
      <w:r w:rsidRPr="00FF0FC3">
        <w:rPr>
          <w:rFonts w:ascii="GHEA Grapalat" w:hAnsi="GHEA Grapalat" w:cs="Sylfaen"/>
          <w:sz w:val="20"/>
        </w:rPr>
        <w:t>սույն</w:t>
      </w:r>
      <w:r w:rsidRPr="005214FE">
        <w:rPr>
          <w:rFonts w:ascii="GHEA Grapalat" w:hAnsi="GHEA Grapalat" w:cs="Sylfaen"/>
          <w:sz w:val="20"/>
          <w:lang w:val="af-ZA"/>
        </w:rPr>
        <w:t xml:space="preserve"> </w:t>
      </w:r>
      <w:r w:rsidRPr="00FF0FC3">
        <w:rPr>
          <w:rFonts w:ascii="GHEA Grapalat" w:hAnsi="GHEA Grapalat" w:cs="Sylfaen"/>
          <w:sz w:val="20"/>
        </w:rPr>
        <w:t>հրավերով</w:t>
      </w:r>
      <w:r w:rsidRPr="005214FE">
        <w:rPr>
          <w:rFonts w:ascii="GHEA Grapalat" w:hAnsi="GHEA Grapalat" w:cs="Sylfaen"/>
          <w:sz w:val="20"/>
          <w:lang w:val="af-ZA"/>
        </w:rPr>
        <w:t xml:space="preserve"> </w:t>
      </w:r>
      <w:r w:rsidRPr="00FF0FC3">
        <w:rPr>
          <w:rFonts w:ascii="GHEA Grapalat" w:hAnsi="GHEA Grapalat" w:cs="Sylfaen"/>
          <w:sz w:val="20"/>
        </w:rPr>
        <w:t>նախատեսված</w:t>
      </w:r>
      <w:r w:rsidRPr="005214FE">
        <w:rPr>
          <w:rFonts w:ascii="GHEA Grapalat" w:hAnsi="GHEA Grapalat" w:cs="Sylfaen"/>
          <w:sz w:val="20"/>
          <w:lang w:val="af-ZA"/>
        </w:rPr>
        <w:t xml:space="preserve"> </w:t>
      </w:r>
      <w:r w:rsidRPr="00FF0FC3">
        <w:rPr>
          <w:rFonts w:ascii="GHEA Grapalat" w:hAnsi="GHEA Grapalat" w:cs="Sylfaen"/>
          <w:sz w:val="20"/>
        </w:rPr>
        <w:t>տեխնիկական</w:t>
      </w:r>
      <w:r w:rsidRPr="005214FE">
        <w:rPr>
          <w:rFonts w:ascii="GHEA Grapalat" w:hAnsi="GHEA Grapalat" w:cs="Sylfaen"/>
          <w:sz w:val="20"/>
          <w:lang w:val="af-ZA"/>
        </w:rPr>
        <w:t xml:space="preserve"> </w:t>
      </w:r>
      <w:r w:rsidRPr="00FF0FC3">
        <w:rPr>
          <w:rFonts w:ascii="GHEA Grapalat" w:hAnsi="GHEA Grapalat" w:cs="Sylfaen"/>
          <w:sz w:val="20"/>
        </w:rPr>
        <w:t>բնութագրերին</w:t>
      </w:r>
      <w:r w:rsidRPr="005214FE">
        <w:rPr>
          <w:rFonts w:ascii="GHEA Grapalat" w:hAnsi="GHEA Grapalat" w:cs="Sylfaen"/>
          <w:sz w:val="20"/>
          <w:lang w:val="af-ZA"/>
        </w:rPr>
        <w:t xml:space="preserve"> </w:t>
      </w:r>
      <w:r w:rsidRPr="00FF0FC3">
        <w:rPr>
          <w:rFonts w:ascii="GHEA Grapalat" w:hAnsi="GHEA Grapalat" w:cs="Sylfaen"/>
          <w:sz w:val="20"/>
        </w:rPr>
        <w:t>համարժեքության</w:t>
      </w:r>
      <w:r w:rsidRPr="005214FE">
        <w:rPr>
          <w:rFonts w:ascii="GHEA Grapalat" w:hAnsi="GHEA Grapalat" w:cs="Sylfaen"/>
          <w:sz w:val="20"/>
          <w:lang w:val="af-ZA"/>
        </w:rPr>
        <w:t xml:space="preserve"> </w:t>
      </w:r>
      <w:r w:rsidRPr="00FF0FC3">
        <w:rPr>
          <w:rFonts w:ascii="GHEA Grapalat" w:hAnsi="GHEA Grapalat" w:cs="Sylfaen"/>
          <w:sz w:val="20"/>
        </w:rPr>
        <w:t>համա</w:t>
      </w:r>
      <w:r w:rsidRPr="005214FE">
        <w:rPr>
          <w:rFonts w:ascii="GHEA Grapalat" w:hAnsi="GHEA Grapalat" w:cs="Sylfaen"/>
          <w:sz w:val="20"/>
          <w:lang w:val="af-ZA"/>
        </w:rPr>
        <w:softHyphen/>
      </w:r>
      <w:r w:rsidRPr="00FF0FC3">
        <w:rPr>
          <w:rFonts w:ascii="GHEA Grapalat" w:hAnsi="GHEA Grapalat" w:cs="Sylfaen"/>
          <w:sz w:val="20"/>
        </w:rPr>
        <w:t>պատասխանությանը</w:t>
      </w:r>
      <w:r w:rsidRPr="0049186D">
        <w:rPr>
          <w:rFonts w:ascii="GHEA Grapalat" w:hAnsi="GHEA Grapalat" w:cs="Tahoma"/>
          <w:sz w:val="20"/>
        </w:rPr>
        <w:t>։</w:t>
      </w:r>
      <w:r w:rsidRPr="0049186D">
        <w:rPr>
          <w:rFonts w:ascii="GHEA Grapalat" w:hAnsi="GHEA Grapalat" w:cs="Arial Unicode"/>
          <w:sz w:val="20"/>
          <w:lang w:val="af-ZA"/>
        </w:rPr>
        <w:t xml:space="preserve"> </w:t>
      </w:r>
      <w:r w:rsidRPr="0049186D">
        <w:rPr>
          <w:rFonts w:ascii="GHEA Grapalat" w:hAnsi="GHEA Grapalat"/>
          <w:sz w:val="20"/>
          <w:szCs w:val="20"/>
        </w:rPr>
        <w:t>Ընդ</w:t>
      </w:r>
      <w:r w:rsidRPr="0049186D">
        <w:rPr>
          <w:rFonts w:ascii="GHEA Grapalat" w:hAnsi="GHEA Grapalat"/>
          <w:sz w:val="20"/>
          <w:szCs w:val="20"/>
          <w:lang w:val="af-ZA"/>
        </w:rPr>
        <w:t xml:space="preserve"> </w:t>
      </w:r>
      <w:r w:rsidRPr="0049186D">
        <w:rPr>
          <w:rFonts w:ascii="GHEA Grapalat" w:hAnsi="GHEA Grapalat"/>
          <w:sz w:val="20"/>
          <w:szCs w:val="20"/>
        </w:rPr>
        <w:t>որում</w:t>
      </w:r>
      <w:r w:rsidRPr="0049186D">
        <w:rPr>
          <w:rFonts w:ascii="GHEA Grapalat" w:hAnsi="GHEA Grapalat"/>
          <w:sz w:val="20"/>
          <w:szCs w:val="20"/>
          <w:lang w:val="af-ZA"/>
        </w:rPr>
        <w:t xml:space="preserve">, </w:t>
      </w:r>
      <w:r w:rsidRPr="0049186D">
        <w:rPr>
          <w:rFonts w:ascii="GHEA Grapalat" w:hAnsi="GHEA Grapalat"/>
          <w:sz w:val="20"/>
          <w:szCs w:val="20"/>
        </w:rPr>
        <w:t>մասնակիցը</w:t>
      </w:r>
      <w:r w:rsidRPr="0049186D">
        <w:rPr>
          <w:rFonts w:ascii="GHEA Grapalat" w:hAnsi="GHEA Grapalat"/>
          <w:sz w:val="20"/>
          <w:szCs w:val="20"/>
          <w:lang w:val="af-ZA"/>
        </w:rPr>
        <w:t xml:space="preserve"> </w:t>
      </w:r>
      <w:r w:rsidRPr="0049186D">
        <w:rPr>
          <w:rFonts w:ascii="GHEA Grapalat" w:hAnsi="GHEA Grapalat"/>
          <w:sz w:val="20"/>
          <w:szCs w:val="20"/>
        </w:rPr>
        <w:t>գրավոր</w:t>
      </w:r>
      <w:r w:rsidRPr="0049186D">
        <w:rPr>
          <w:rFonts w:ascii="GHEA Grapalat" w:hAnsi="GHEA Grapalat"/>
          <w:sz w:val="20"/>
          <w:szCs w:val="20"/>
          <w:lang w:val="af-ZA"/>
        </w:rPr>
        <w:t xml:space="preserve"> </w:t>
      </w:r>
      <w:r w:rsidRPr="0049186D">
        <w:rPr>
          <w:rFonts w:ascii="GHEA Grapalat" w:hAnsi="GHEA Grapalat"/>
          <w:sz w:val="20"/>
          <w:szCs w:val="20"/>
        </w:rPr>
        <w:t>ծանուցվում</w:t>
      </w:r>
      <w:r w:rsidRPr="0049186D">
        <w:rPr>
          <w:rFonts w:ascii="GHEA Grapalat" w:hAnsi="GHEA Grapalat"/>
          <w:sz w:val="20"/>
          <w:szCs w:val="20"/>
          <w:lang w:val="af-ZA"/>
        </w:rPr>
        <w:t xml:space="preserve"> </w:t>
      </w:r>
      <w:r w:rsidRPr="0049186D">
        <w:rPr>
          <w:rFonts w:ascii="GHEA Grapalat" w:hAnsi="GHEA Grapalat"/>
          <w:sz w:val="20"/>
          <w:szCs w:val="20"/>
        </w:rPr>
        <w:t>է</w:t>
      </w:r>
      <w:r w:rsidRPr="0049186D">
        <w:rPr>
          <w:rFonts w:ascii="GHEA Grapalat" w:hAnsi="GHEA Grapalat"/>
          <w:sz w:val="20"/>
          <w:szCs w:val="20"/>
          <w:lang w:val="af-ZA"/>
        </w:rPr>
        <w:t xml:space="preserve"> </w:t>
      </w:r>
      <w:r w:rsidRPr="0049186D">
        <w:rPr>
          <w:rFonts w:ascii="GHEA Grapalat" w:hAnsi="GHEA Grapalat"/>
          <w:sz w:val="20"/>
          <w:szCs w:val="20"/>
        </w:rPr>
        <w:t>պարզաբանում</w:t>
      </w:r>
      <w:r w:rsidRPr="0049186D">
        <w:rPr>
          <w:rFonts w:ascii="GHEA Grapalat" w:hAnsi="GHEA Grapalat"/>
          <w:sz w:val="20"/>
          <w:szCs w:val="20"/>
          <w:lang w:val="af-ZA"/>
        </w:rPr>
        <w:t xml:space="preserve"> </w:t>
      </w:r>
      <w:r w:rsidRPr="0049186D">
        <w:rPr>
          <w:rFonts w:ascii="GHEA Grapalat" w:hAnsi="GHEA Grapalat"/>
          <w:sz w:val="20"/>
          <w:szCs w:val="20"/>
        </w:rPr>
        <w:t>չտրամադրելու</w:t>
      </w:r>
      <w:r w:rsidRPr="0049186D">
        <w:rPr>
          <w:rFonts w:ascii="GHEA Grapalat" w:hAnsi="GHEA Grapalat"/>
          <w:sz w:val="20"/>
          <w:szCs w:val="20"/>
          <w:lang w:val="af-ZA"/>
        </w:rPr>
        <w:t xml:space="preserve"> </w:t>
      </w:r>
      <w:r w:rsidRPr="0049186D">
        <w:rPr>
          <w:rFonts w:ascii="GHEA Grapalat" w:hAnsi="GHEA Grapalat"/>
          <w:sz w:val="20"/>
          <w:szCs w:val="20"/>
        </w:rPr>
        <w:t>հիմքերի</w:t>
      </w:r>
      <w:r w:rsidRPr="0049186D">
        <w:rPr>
          <w:rFonts w:ascii="GHEA Grapalat" w:hAnsi="GHEA Grapalat"/>
          <w:sz w:val="20"/>
          <w:szCs w:val="20"/>
          <w:lang w:val="af-ZA"/>
        </w:rPr>
        <w:t xml:space="preserve"> </w:t>
      </w:r>
      <w:r w:rsidRPr="0049186D">
        <w:rPr>
          <w:rFonts w:ascii="GHEA Grapalat" w:hAnsi="GHEA Grapalat"/>
          <w:sz w:val="20"/>
          <w:szCs w:val="20"/>
        </w:rPr>
        <w:t>մասին</w:t>
      </w:r>
      <w:r w:rsidRPr="0049186D">
        <w:rPr>
          <w:rFonts w:ascii="GHEA Grapalat" w:hAnsi="GHEA Grapalat"/>
          <w:sz w:val="20"/>
          <w:szCs w:val="20"/>
          <w:lang w:val="af-ZA"/>
        </w:rPr>
        <w:t xml:space="preserve">` </w:t>
      </w:r>
      <w:r w:rsidRPr="0049186D">
        <w:rPr>
          <w:rFonts w:ascii="GHEA Grapalat" w:hAnsi="GHEA Grapalat" w:cs="Sylfaen"/>
          <w:sz w:val="20"/>
          <w:szCs w:val="20"/>
        </w:rPr>
        <w:t>հարցումը</w:t>
      </w:r>
      <w:r w:rsidRPr="0049186D">
        <w:rPr>
          <w:rFonts w:ascii="GHEA Grapalat" w:hAnsi="GHEA Grapalat"/>
          <w:sz w:val="20"/>
          <w:szCs w:val="20"/>
          <w:lang w:val="af-ZA"/>
        </w:rPr>
        <w:t xml:space="preserve"> </w:t>
      </w:r>
      <w:r w:rsidRPr="0049186D">
        <w:rPr>
          <w:rFonts w:ascii="GHEA Grapalat" w:hAnsi="GHEA Grapalat" w:cs="Sylfaen"/>
          <w:sz w:val="20"/>
          <w:szCs w:val="20"/>
        </w:rPr>
        <w:t>ստանալու</w:t>
      </w:r>
      <w:r w:rsidRPr="0049186D">
        <w:rPr>
          <w:rFonts w:ascii="GHEA Grapalat" w:hAnsi="GHEA Grapalat"/>
          <w:sz w:val="20"/>
          <w:szCs w:val="20"/>
          <w:lang w:val="af-ZA"/>
        </w:rPr>
        <w:t xml:space="preserve"> </w:t>
      </w:r>
      <w:r w:rsidRPr="0049186D">
        <w:rPr>
          <w:rFonts w:ascii="GHEA Grapalat" w:hAnsi="GHEA Grapalat" w:cs="Sylfaen"/>
          <w:sz w:val="20"/>
          <w:szCs w:val="20"/>
        </w:rPr>
        <w:t>օրվան</w:t>
      </w:r>
      <w:r w:rsidRPr="0049186D">
        <w:rPr>
          <w:rFonts w:ascii="GHEA Grapalat" w:hAnsi="GHEA Grapalat"/>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sz w:val="20"/>
          <w:szCs w:val="20"/>
          <w:lang w:val="af-ZA"/>
        </w:rPr>
        <w:t xml:space="preserve"> </w:t>
      </w:r>
      <w:r w:rsidRPr="0049186D">
        <w:rPr>
          <w:rFonts w:ascii="GHEA Grapalat" w:hAnsi="GHEA Grapalat" w:cs="Sylfaen"/>
          <w:sz w:val="20"/>
          <w:szCs w:val="20"/>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օրացուցային</w:t>
      </w:r>
      <w:r w:rsidRPr="0049186D">
        <w:rPr>
          <w:rFonts w:ascii="GHEA Grapalat" w:hAnsi="GHEA Grapalat"/>
          <w:sz w:val="20"/>
          <w:szCs w:val="20"/>
          <w:lang w:val="af-ZA"/>
        </w:rPr>
        <w:t xml:space="preserve"> </w:t>
      </w:r>
      <w:r w:rsidRPr="0049186D">
        <w:rPr>
          <w:rFonts w:ascii="GHEA Grapalat" w:hAnsi="GHEA Grapalat" w:cs="Sylfaen"/>
          <w:sz w:val="20"/>
          <w:szCs w:val="20"/>
        </w:rPr>
        <w:t>օրվա</w:t>
      </w:r>
      <w:r w:rsidRPr="0049186D">
        <w:rPr>
          <w:rFonts w:ascii="GHEA Grapalat" w:hAnsi="GHEA Grapalat"/>
          <w:sz w:val="20"/>
          <w:szCs w:val="20"/>
          <w:lang w:val="af-ZA"/>
        </w:rPr>
        <w:t xml:space="preserve"> </w:t>
      </w:r>
      <w:r w:rsidRPr="0049186D">
        <w:rPr>
          <w:rFonts w:ascii="GHEA Grapalat" w:hAnsi="GHEA Grapalat" w:cs="Sylfaen"/>
          <w:sz w:val="20"/>
          <w:szCs w:val="20"/>
        </w:rPr>
        <w:t>ընթացքում</w:t>
      </w:r>
      <w:r w:rsidRPr="0049186D">
        <w:rPr>
          <w:rFonts w:ascii="GHEA Grapalat" w:hAnsi="GHEA Grapalat"/>
          <w:sz w:val="20"/>
          <w:szCs w:val="20"/>
          <w:lang w:val="af-ZA"/>
        </w:rPr>
        <w:t>:</w:t>
      </w:r>
    </w:p>
    <w:p w:rsidR="00740F20" w:rsidRPr="005214FE" w:rsidRDefault="00740F20" w:rsidP="00740F20">
      <w:pPr>
        <w:autoSpaceDE w:val="0"/>
        <w:autoSpaceDN w:val="0"/>
        <w:adjustRightInd w:val="0"/>
        <w:ind w:firstLine="567"/>
        <w:jc w:val="both"/>
        <w:rPr>
          <w:rFonts w:ascii="GHEA Grapalat" w:hAnsi="GHEA Grapalat" w:cs="Arial Unicode"/>
          <w:sz w:val="20"/>
          <w:lang w:val="af-ZA"/>
        </w:rPr>
      </w:pPr>
      <w:r w:rsidRPr="005214FE">
        <w:rPr>
          <w:rFonts w:ascii="GHEA Grapalat" w:hAnsi="GHEA Grapalat" w:cs="Arial Unicode"/>
          <w:sz w:val="20"/>
          <w:lang w:val="af-ZA"/>
        </w:rPr>
        <w:t xml:space="preserve">3.4 </w:t>
      </w:r>
      <w:r w:rsidRPr="0049186D">
        <w:rPr>
          <w:rFonts w:ascii="GHEA Grapalat" w:hAnsi="GHEA Grapalat" w:cs="Sylfaen"/>
          <w:sz w:val="20"/>
        </w:rPr>
        <w:t>Հայտերի</w:t>
      </w:r>
      <w:r w:rsidRPr="005214FE">
        <w:rPr>
          <w:rFonts w:ascii="GHEA Grapalat" w:hAnsi="GHEA Grapalat" w:cs="Arial Unicode"/>
          <w:sz w:val="20"/>
          <w:lang w:val="af-ZA"/>
        </w:rPr>
        <w:t xml:space="preserve"> </w:t>
      </w:r>
      <w:r w:rsidRPr="0049186D">
        <w:rPr>
          <w:rFonts w:ascii="GHEA Grapalat" w:hAnsi="GHEA Grapalat" w:cs="Sylfaen"/>
          <w:sz w:val="20"/>
        </w:rPr>
        <w:t>ներկայացման</w:t>
      </w:r>
      <w:r w:rsidRPr="005214FE">
        <w:rPr>
          <w:rFonts w:ascii="GHEA Grapalat" w:hAnsi="GHEA Grapalat" w:cs="Arial Unicode"/>
          <w:sz w:val="20"/>
          <w:lang w:val="af-ZA"/>
        </w:rPr>
        <w:t xml:space="preserve"> </w:t>
      </w:r>
      <w:r w:rsidRPr="0049186D">
        <w:rPr>
          <w:rFonts w:ascii="GHEA Grapalat" w:hAnsi="GHEA Grapalat" w:cs="Sylfaen"/>
          <w:sz w:val="20"/>
        </w:rPr>
        <w:t>վերջնաժամկետը</w:t>
      </w:r>
      <w:r w:rsidRPr="005214FE">
        <w:rPr>
          <w:rFonts w:ascii="GHEA Grapalat" w:hAnsi="GHEA Grapalat" w:cs="Arial Unicode"/>
          <w:sz w:val="20"/>
          <w:lang w:val="af-ZA"/>
        </w:rPr>
        <w:t xml:space="preserve"> </w:t>
      </w:r>
      <w:r w:rsidRPr="0049186D">
        <w:rPr>
          <w:rFonts w:ascii="GHEA Grapalat" w:hAnsi="GHEA Grapalat" w:cs="Sylfaen"/>
          <w:sz w:val="20"/>
        </w:rPr>
        <w:t>լրանալուց</w:t>
      </w:r>
      <w:r w:rsidRPr="005214FE">
        <w:rPr>
          <w:rFonts w:ascii="GHEA Grapalat" w:hAnsi="GHEA Grapalat" w:cs="Arial Unicode"/>
          <w:sz w:val="20"/>
          <w:lang w:val="af-ZA"/>
        </w:rPr>
        <w:t xml:space="preserve"> </w:t>
      </w:r>
      <w:r w:rsidRPr="0049186D">
        <w:rPr>
          <w:rFonts w:ascii="GHEA Grapalat" w:hAnsi="GHEA Grapalat" w:cs="Sylfaen"/>
          <w:sz w:val="20"/>
        </w:rPr>
        <w:t>առնվազն</w:t>
      </w:r>
      <w:r w:rsidRPr="005214FE">
        <w:rPr>
          <w:rFonts w:ascii="GHEA Grapalat" w:hAnsi="GHEA Grapalat" w:cs="Arial Unicode"/>
          <w:sz w:val="20"/>
          <w:lang w:val="af-ZA"/>
        </w:rPr>
        <w:t xml:space="preserve"> </w:t>
      </w:r>
      <w:r w:rsidRPr="0049186D">
        <w:rPr>
          <w:rFonts w:ascii="GHEA Grapalat" w:hAnsi="GHEA Grapalat" w:cs="Sylfaen"/>
          <w:sz w:val="20"/>
        </w:rPr>
        <w:t>հինգ</w:t>
      </w:r>
      <w:r w:rsidRPr="005214FE">
        <w:rPr>
          <w:rFonts w:ascii="GHEA Grapalat" w:hAnsi="GHEA Grapalat" w:cs="Arial Unicode"/>
          <w:sz w:val="20"/>
          <w:lang w:val="af-ZA"/>
        </w:rPr>
        <w:t xml:space="preserve"> </w:t>
      </w:r>
      <w:r w:rsidRPr="0049186D">
        <w:rPr>
          <w:rFonts w:ascii="GHEA Grapalat" w:hAnsi="GHEA Grapalat" w:cs="Sylfaen"/>
          <w:sz w:val="20"/>
        </w:rPr>
        <w:t>օրացուցային</w:t>
      </w:r>
      <w:r w:rsidRPr="005214FE">
        <w:rPr>
          <w:rFonts w:ascii="GHEA Grapalat" w:hAnsi="GHEA Grapalat" w:cs="Arial Unicode"/>
          <w:sz w:val="20"/>
          <w:lang w:val="af-ZA"/>
        </w:rPr>
        <w:t xml:space="preserve"> </w:t>
      </w:r>
      <w:r w:rsidRPr="0049186D">
        <w:rPr>
          <w:rFonts w:ascii="GHEA Grapalat" w:hAnsi="GHEA Grapalat" w:cs="Sylfaen"/>
          <w:sz w:val="20"/>
        </w:rPr>
        <w:t>օր</w:t>
      </w:r>
      <w:r w:rsidRPr="005214FE">
        <w:rPr>
          <w:rFonts w:ascii="GHEA Grapalat" w:hAnsi="GHEA Grapalat" w:cs="Arial Unicode"/>
          <w:sz w:val="20"/>
          <w:lang w:val="af-ZA"/>
        </w:rPr>
        <w:t xml:space="preserve"> </w:t>
      </w:r>
      <w:r w:rsidRPr="0049186D">
        <w:rPr>
          <w:rFonts w:ascii="GHEA Grapalat" w:hAnsi="GHEA Grapalat" w:cs="Sylfaen"/>
          <w:sz w:val="20"/>
        </w:rPr>
        <w:t>առաջ</w:t>
      </w:r>
      <w:r w:rsidRPr="005214FE">
        <w:rPr>
          <w:rFonts w:ascii="GHEA Grapalat" w:hAnsi="GHEA Grapalat" w:cs="Arial Unicode"/>
          <w:sz w:val="20"/>
          <w:lang w:val="af-ZA"/>
        </w:rPr>
        <w:t xml:space="preserve"> </w:t>
      </w:r>
      <w:r w:rsidRPr="0049186D">
        <w:rPr>
          <w:rFonts w:ascii="GHEA Grapalat" w:hAnsi="GHEA Grapalat" w:cs="Sylfaen"/>
          <w:sz w:val="20"/>
        </w:rPr>
        <w:t>հրավերում</w:t>
      </w:r>
      <w:r w:rsidRPr="005214FE">
        <w:rPr>
          <w:rFonts w:ascii="GHEA Grapalat" w:hAnsi="GHEA Grapalat" w:cs="Arial Unicode"/>
          <w:sz w:val="20"/>
          <w:lang w:val="af-ZA"/>
        </w:rPr>
        <w:t xml:space="preserve"> </w:t>
      </w:r>
      <w:r w:rsidRPr="0049186D">
        <w:rPr>
          <w:rFonts w:ascii="GHEA Grapalat" w:hAnsi="GHEA Grapalat" w:cs="Sylfaen"/>
          <w:sz w:val="20"/>
        </w:rPr>
        <w:t>կարող</w:t>
      </w:r>
      <w:r w:rsidRPr="005214FE">
        <w:rPr>
          <w:rFonts w:ascii="GHEA Grapalat" w:hAnsi="GHEA Grapalat" w:cs="Arial Unicode"/>
          <w:sz w:val="20"/>
          <w:lang w:val="af-ZA"/>
        </w:rPr>
        <w:t xml:space="preserve"> </w:t>
      </w:r>
      <w:r w:rsidRPr="0049186D">
        <w:rPr>
          <w:rFonts w:ascii="GHEA Grapalat" w:hAnsi="GHEA Grapalat" w:cs="Sylfaen"/>
          <w:sz w:val="20"/>
        </w:rPr>
        <w:t>են</w:t>
      </w:r>
      <w:r w:rsidRPr="005214FE">
        <w:rPr>
          <w:rFonts w:ascii="GHEA Grapalat" w:hAnsi="GHEA Grapalat" w:cs="Arial Unicode"/>
          <w:sz w:val="20"/>
          <w:lang w:val="af-ZA"/>
        </w:rPr>
        <w:t xml:space="preserve"> </w:t>
      </w:r>
      <w:r w:rsidRPr="0049186D">
        <w:rPr>
          <w:rFonts w:ascii="GHEA Grapalat" w:hAnsi="GHEA Grapalat" w:cs="Sylfaen"/>
          <w:sz w:val="20"/>
        </w:rPr>
        <w:t>կատարվել</w:t>
      </w:r>
      <w:r w:rsidRPr="005214FE">
        <w:rPr>
          <w:rFonts w:ascii="GHEA Grapalat" w:hAnsi="GHEA Grapalat" w:cs="Arial Unicode"/>
          <w:sz w:val="20"/>
          <w:lang w:val="af-ZA"/>
        </w:rPr>
        <w:t xml:space="preserve"> </w:t>
      </w:r>
      <w:r w:rsidRPr="0049186D">
        <w:rPr>
          <w:rFonts w:ascii="GHEA Grapalat" w:hAnsi="GHEA Grapalat" w:cs="Sylfaen"/>
          <w:sz w:val="20"/>
        </w:rPr>
        <w:t>փոփոխություններ</w:t>
      </w:r>
      <w:r w:rsidRPr="0049186D">
        <w:rPr>
          <w:rFonts w:ascii="GHEA Grapalat" w:hAnsi="GHEA Grapalat" w:cs="Tahoma"/>
          <w:sz w:val="20"/>
        </w:rPr>
        <w:t>։</w:t>
      </w:r>
      <w:r w:rsidRPr="005214FE">
        <w:rPr>
          <w:rFonts w:ascii="GHEA Grapalat" w:hAnsi="GHEA Grapalat" w:cs="Arial Unicode"/>
          <w:sz w:val="20"/>
          <w:lang w:val="af-ZA"/>
        </w:rPr>
        <w:t xml:space="preserve"> </w:t>
      </w:r>
      <w:r w:rsidRPr="0049186D">
        <w:rPr>
          <w:rFonts w:ascii="GHEA Grapalat" w:hAnsi="GHEA Grapalat" w:cs="Sylfaen"/>
          <w:sz w:val="20"/>
        </w:rPr>
        <w:t>Փոփոխություն</w:t>
      </w:r>
      <w:r w:rsidRPr="005214FE">
        <w:rPr>
          <w:rFonts w:ascii="GHEA Grapalat" w:hAnsi="GHEA Grapalat" w:cs="Arial Unicode"/>
          <w:sz w:val="20"/>
          <w:lang w:val="af-ZA"/>
        </w:rPr>
        <w:t xml:space="preserve"> </w:t>
      </w:r>
      <w:r w:rsidRPr="0049186D">
        <w:rPr>
          <w:rFonts w:ascii="GHEA Grapalat" w:hAnsi="GHEA Grapalat" w:cs="Sylfaen"/>
          <w:sz w:val="20"/>
        </w:rPr>
        <w:t>կատարելու</w:t>
      </w:r>
      <w:r w:rsidRPr="005214FE">
        <w:rPr>
          <w:rFonts w:ascii="GHEA Grapalat" w:hAnsi="GHEA Grapalat" w:cs="Arial Unicode"/>
          <w:sz w:val="20"/>
          <w:lang w:val="af-ZA"/>
        </w:rPr>
        <w:t xml:space="preserve"> </w:t>
      </w:r>
      <w:r w:rsidRPr="0049186D">
        <w:rPr>
          <w:rFonts w:ascii="GHEA Grapalat" w:hAnsi="GHEA Grapalat" w:cs="Sylfaen"/>
          <w:sz w:val="20"/>
        </w:rPr>
        <w:t>օրվան</w:t>
      </w:r>
      <w:r w:rsidRPr="005214FE">
        <w:rPr>
          <w:rFonts w:ascii="GHEA Grapalat" w:hAnsi="GHEA Grapalat" w:cs="Arial Unicode"/>
          <w:sz w:val="20"/>
          <w:lang w:val="af-ZA"/>
        </w:rPr>
        <w:t xml:space="preserve"> </w:t>
      </w:r>
      <w:r w:rsidRPr="0049186D">
        <w:rPr>
          <w:rFonts w:ascii="GHEA Grapalat" w:hAnsi="GHEA Grapalat" w:cs="Sylfaen"/>
          <w:sz w:val="20"/>
        </w:rPr>
        <w:t>հաջորդող</w:t>
      </w:r>
      <w:r w:rsidRPr="005214FE">
        <w:rPr>
          <w:rFonts w:ascii="GHEA Grapalat" w:hAnsi="GHEA Grapalat" w:cs="Arial Unicode"/>
          <w:sz w:val="20"/>
          <w:lang w:val="af-ZA"/>
        </w:rPr>
        <w:t xml:space="preserve"> </w:t>
      </w:r>
      <w:r w:rsidRPr="0049186D">
        <w:rPr>
          <w:rFonts w:ascii="GHEA Grapalat" w:hAnsi="GHEA Grapalat" w:cs="Sylfaen"/>
          <w:sz w:val="20"/>
        </w:rPr>
        <w:t>երեք</w:t>
      </w:r>
      <w:r w:rsidRPr="005214FE">
        <w:rPr>
          <w:rFonts w:ascii="GHEA Grapalat" w:hAnsi="GHEA Grapalat" w:cs="Arial Unicode"/>
          <w:sz w:val="20"/>
          <w:lang w:val="af-ZA"/>
        </w:rPr>
        <w:t xml:space="preserve"> </w:t>
      </w:r>
      <w:r w:rsidRPr="0049186D">
        <w:rPr>
          <w:rFonts w:ascii="GHEA Grapalat" w:hAnsi="GHEA Grapalat" w:cs="Sylfaen"/>
          <w:sz w:val="20"/>
        </w:rPr>
        <w:t>օրացուցային</w:t>
      </w:r>
      <w:r w:rsidRPr="005214FE">
        <w:rPr>
          <w:rFonts w:ascii="GHEA Grapalat" w:hAnsi="GHEA Grapalat" w:cs="Arial Unicode"/>
          <w:sz w:val="20"/>
          <w:lang w:val="af-ZA"/>
        </w:rPr>
        <w:t xml:space="preserve"> </w:t>
      </w:r>
      <w:r w:rsidRPr="0049186D">
        <w:rPr>
          <w:rFonts w:ascii="GHEA Grapalat" w:hAnsi="GHEA Grapalat" w:cs="Sylfaen"/>
          <w:sz w:val="20"/>
        </w:rPr>
        <w:t>օրվա</w:t>
      </w:r>
      <w:r w:rsidRPr="005214FE">
        <w:rPr>
          <w:rFonts w:ascii="GHEA Grapalat" w:hAnsi="GHEA Grapalat" w:cs="Arial Unicode"/>
          <w:sz w:val="20"/>
          <w:lang w:val="af-ZA"/>
        </w:rPr>
        <w:t xml:space="preserve"> </w:t>
      </w:r>
      <w:r w:rsidRPr="0049186D">
        <w:rPr>
          <w:rFonts w:ascii="GHEA Grapalat" w:hAnsi="GHEA Grapalat" w:cs="Sylfaen"/>
          <w:sz w:val="20"/>
        </w:rPr>
        <w:t>ընթացքում</w:t>
      </w:r>
      <w:r w:rsidRPr="005214FE">
        <w:rPr>
          <w:rFonts w:ascii="GHEA Grapalat" w:hAnsi="GHEA Grapalat" w:cs="Arial Unicode"/>
          <w:sz w:val="20"/>
          <w:lang w:val="af-ZA"/>
        </w:rPr>
        <w:t xml:space="preserve"> </w:t>
      </w:r>
      <w:r w:rsidRPr="0049186D">
        <w:rPr>
          <w:rFonts w:ascii="GHEA Grapalat" w:hAnsi="GHEA Grapalat" w:cs="Sylfaen"/>
          <w:sz w:val="20"/>
        </w:rPr>
        <w:t>փոփոխություն</w:t>
      </w:r>
      <w:r w:rsidRPr="005214FE">
        <w:rPr>
          <w:rFonts w:ascii="GHEA Grapalat" w:hAnsi="GHEA Grapalat" w:cs="Arial Unicode"/>
          <w:sz w:val="20"/>
          <w:lang w:val="af-ZA"/>
        </w:rPr>
        <w:t xml:space="preserve"> </w:t>
      </w:r>
      <w:r w:rsidRPr="0049186D">
        <w:rPr>
          <w:rFonts w:ascii="GHEA Grapalat" w:hAnsi="GHEA Grapalat" w:cs="Sylfaen"/>
          <w:sz w:val="20"/>
        </w:rPr>
        <w:t>կատարելու</w:t>
      </w:r>
      <w:r w:rsidRPr="005214FE">
        <w:rPr>
          <w:rFonts w:ascii="GHEA Grapalat" w:hAnsi="GHEA Grapalat" w:cs="Arial Unicode"/>
          <w:sz w:val="20"/>
          <w:lang w:val="af-ZA"/>
        </w:rPr>
        <w:t xml:space="preserve"> </w:t>
      </w:r>
      <w:r w:rsidRPr="0049186D">
        <w:rPr>
          <w:rFonts w:ascii="GHEA Grapalat" w:hAnsi="GHEA Grapalat" w:cs="Sylfaen"/>
          <w:sz w:val="20"/>
        </w:rPr>
        <w:t>և</w:t>
      </w:r>
      <w:r w:rsidRPr="005214FE">
        <w:rPr>
          <w:rFonts w:ascii="GHEA Grapalat" w:hAnsi="GHEA Grapalat" w:cs="Arial Unicode"/>
          <w:sz w:val="20"/>
          <w:lang w:val="af-ZA"/>
        </w:rPr>
        <w:t xml:space="preserve"> </w:t>
      </w:r>
      <w:r w:rsidRPr="0049186D">
        <w:rPr>
          <w:rFonts w:ascii="GHEA Grapalat" w:hAnsi="GHEA Grapalat" w:cs="Sylfaen"/>
          <w:sz w:val="20"/>
        </w:rPr>
        <w:t>դրանք</w:t>
      </w:r>
      <w:r w:rsidRPr="005214FE">
        <w:rPr>
          <w:rFonts w:ascii="GHEA Grapalat" w:hAnsi="GHEA Grapalat" w:cs="Arial Unicode"/>
          <w:sz w:val="20"/>
          <w:lang w:val="af-ZA"/>
        </w:rPr>
        <w:t xml:space="preserve"> </w:t>
      </w:r>
      <w:r w:rsidRPr="0049186D">
        <w:rPr>
          <w:rFonts w:ascii="GHEA Grapalat" w:hAnsi="GHEA Grapalat" w:cs="Sylfaen"/>
          <w:sz w:val="20"/>
        </w:rPr>
        <w:t>տրամադրելու</w:t>
      </w:r>
      <w:r w:rsidRPr="005214FE">
        <w:rPr>
          <w:rFonts w:ascii="GHEA Grapalat" w:hAnsi="GHEA Grapalat" w:cs="Arial Unicode"/>
          <w:sz w:val="20"/>
          <w:lang w:val="af-ZA"/>
        </w:rPr>
        <w:t xml:space="preserve"> </w:t>
      </w:r>
      <w:r w:rsidRPr="0049186D">
        <w:rPr>
          <w:rFonts w:ascii="GHEA Grapalat" w:hAnsi="GHEA Grapalat" w:cs="Sylfaen"/>
          <w:sz w:val="20"/>
        </w:rPr>
        <w:t>պայմանների</w:t>
      </w:r>
      <w:r w:rsidRPr="005214FE">
        <w:rPr>
          <w:rFonts w:ascii="GHEA Grapalat" w:hAnsi="GHEA Grapalat" w:cs="Arial Unicode"/>
          <w:sz w:val="20"/>
          <w:lang w:val="af-ZA"/>
        </w:rPr>
        <w:t xml:space="preserve"> </w:t>
      </w:r>
      <w:r w:rsidRPr="0049186D">
        <w:rPr>
          <w:rFonts w:ascii="GHEA Grapalat" w:hAnsi="GHEA Grapalat" w:cs="Sylfaen"/>
          <w:sz w:val="20"/>
        </w:rPr>
        <w:t>մասին</w:t>
      </w:r>
      <w:r w:rsidRPr="005214FE">
        <w:rPr>
          <w:rFonts w:ascii="GHEA Grapalat" w:hAnsi="GHEA Grapalat" w:cs="Arial Unicode"/>
          <w:sz w:val="20"/>
          <w:lang w:val="af-ZA"/>
        </w:rPr>
        <w:t xml:space="preserve"> </w:t>
      </w:r>
      <w:r w:rsidRPr="0049186D">
        <w:rPr>
          <w:rFonts w:ascii="GHEA Grapalat" w:hAnsi="GHEA Grapalat" w:cs="Sylfaen"/>
          <w:sz w:val="20"/>
        </w:rPr>
        <w:t>հայտարարություն</w:t>
      </w:r>
      <w:r w:rsidRPr="005214FE">
        <w:rPr>
          <w:rFonts w:ascii="GHEA Grapalat" w:hAnsi="GHEA Grapalat" w:cs="Arial Unicode"/>
          <w:sz w:val="20"/>
          <w:lang w:val="af-ZA"/>
        </w:rPr>
        <w:t xml:space="preserve"> </w:t>
      </w:r>
      <w:r w:rsidRPr="0049186D">
        <w:rPr>
          <w:rFonts w:ascii="GHEA Grapalat" w:hAnsi="GHEA Grapalat" w:cs="Sylfaen"/>
          <w:sz w:val="20"/>
        </w:rPr>
        <w:t>է</w:t>
      </w:r>
      <w:r w:rsidRPr="005214FE">
        <w:rPr>
          <w:rFonts w:ascii="GHEA Grapalat" w:hAnsi="GHEA Grapalat" w:cs="Arial Unicode"/>
          <w:sz w:val="20"/>
          <w:lang w:val="af-ZA"/>
        </w:rPr>
        <w:t xml:space="preserve"> </w:t>
      </w:r>
      <w:r w:rsidRPr="0049186D">
        <w:rPr>
          <w:rFonts w:ascii="GHEA Grapalat" w:hAnsi="GHEA Grapalat" w:cs="Sylfaen"/>
          <w:sz w:val="20"/>
        </w:rPr>
        <w:t>հրապարակվում</w:t>
      </w:r>
      <w:r w:rsidRPr="005214FE">
        <w:rPr>
          <w:rFonts w:ascii="GHEA Grapalat" w:hAnsi="GHEA Grapalat" w:cs="Arial Unicode"/>
          <w:sz w:val="20"/>
          <w:lang w:val="af-ZA"/>
        </w:rPr>
        <w:t xml:space="preserve"> </w:t>
      </w:r>
      <w:r w:rsidRPr="0049186D">
        <w:rPr>
          <w:rFonts w:ascii="GHEA Grapalat" w:hAnsi="GHEA Grapalat" w:cs="Sylfaen"/>
          <w:sz w:val="20"/>
        </w:rPr>
        <w:t>տեղեկագրում</w:t>
      </w:r>
      <w:r w:rsidRPr="005214FE" w:rsidDel="00781688">
        <w:rPr>
          <w:rFonts w:ascii="GHEA Grapalat" w:hAnsi="GHEA Grapalat" w:cs="Arial Unicode"/>
          <w:sz w:val="20"/>
          <w:lang w:val="af-ZA"/>
        </w:rPr>
        <w:t xml:space="preserve"> </w:t>
      </w:r>
      <w:r w:rsidRPr="0049186D">
        <w:rPr>
          <w:rFonts w:ascii="GHEA Grapalat" w:hAnsi="GHEA Grapalat" w:cs="Tahoma"/>
          <w:sz w:val="20"/>
        </w:rPr>
        <w:t>։</w:t>
      </w:r>
      <w:r w:rsidRPr="005214FE">
        <w:rPr>
          <w:rFonts w:ascii="GHEA Grapalat" w:hAnsi="GHEA Grapalat" w:cs="Arial Unicode"/>
          <w:sz w:val="20"/>
          <w:lang w:val="af-ZA"/>
        </w:rPr>
        <w:t xml:space="preserve"> </w:t>
      </w:r>
    </w:p>
    <w:p w:rsidR="00740F20" w:rsidRPr="0049186D" w:rsidRDefault="00740F20" w:rsidP="00740F20">
      <w:pPr>
        <w:autoSpaceDE w:val="0"/>
        <w:autoSpaceDN w:val="0"/>
        <w:adjustRightInd w:val="0"/>
        <w:ind w:firstLine="567"/>
        <w:jc w:val="both"/>
        <w:rPr>
          <w:rFonts w:ascii="GHEA Grapalat" w:hAnsi="GHEA Grapalat" w:cs="Arial Unicode"/>
          <w:sz w:val="20"/>
        </w:rPr>
      </w:pPr>
      <w:r w:rsidRPr="0049186D">
        <w:rPr>
          <w:rFonts w:ascii="GHEA Grapalat" w:hAnsi="GHEA Grapalat" w:cs="Arial Unicode"/>
          <w:sz w:val="20"/>
        </w:rPr>
        <w:lastRenderedPageBreak/>
        <w:t xml:space="preserve">3.5 </w:t>
      </w:r>
      <w:r w:rsidRPr="0049186D">
        <w:rPr>
          <w:rFonts w:ascii="GHEA Grapalat" w:hAnsi="GHEA Grapalat" w:cs="Sylfaen"/>
          <w:sz w:val="20"/>
        </w:rPr>
        <w:t>Հրավերում</w:t>
      </w:r>
      <w:r w:rsidRPr="0049186D">
        <w:rPr>
          <w:rFonts w:ascii="GHEA Grapalat" w:hAnsi="GHEA Grapalat" w:cs="Arial Unicode"/>
          <w:sz w:val="20"/>
        </w:rPr>
        <w:t xml:space="preserve"> </w:t>
      </w:r>
      <w:r w:rsidRPr="0049186D">
        <w:rPr>
          <w:rFonts w:ascii="GHEA Grapalat" w:hAnsi="GHEA Grapalat" w:cs="Sylfaen"/>
          <w:sz w:val="20"/>
        </w:rPr>
        <w:t>փոփոխություններ</w:t>
      </w:r>
      <w:r w:rsidRPr="0049186D">
        <w:rPr>
          <w:rFonts w:ascii="GHEA Grapalat" w:hAnsi="GHEA Grapalat" w:cs="Arial Unicode"/>
          <w:sz w:val="20"/>
        </w:rPr>
        <w:t xml:space="preserve"> </w:t>
      </w:r>
      <w:r w:rsidRPr="0049186D">
        <w:rPr>
          <w:rFonts w:ascii="GHEA Grapalat" w:hAnsi="GHEA Grapalat" w:cs="Sylfaen"/>
          <w:sz w:val="20"/>
        </w:rPr>
        <w:t>կատարվելու</w:t>
      </w:r>
      <w:r w:rsidRPr="0049186D">
        <w:rPr>
          <w:rFonts w:ascii="GHEA Grapalat" w:hAnsi="GHEA Grapalat" w:cs="Arial Unicode"/>
          <w:sz w:val="20"/>
        </w:rPr>
        <w:t xml:space="preserve"> </w:t>
      </w:r>
      <w:r w:rsidRPr="0049186D">
        <w:rPr>
          <w:rFonts w:ascii="GHEA Grapalat" w:hAnsi="GHEA Grapalat" w:cs="Sylfaen"/>
          <w:sz w:val="20"/>
        </w:rPr>
        <w:t>դեպքում</w:t>
      </w:r>
      <w:r w:rsidRPr="0049186D">
        <w:rPr>
          <w:rFonts w:ascii="GHEA Grapalat" w:hAnsi="GHEA Grapalat" w:cs="Arial Unicode"/>
          <w:sz w:val="20"/>
        </w:rPr>
        <w:t xml:space="preserve"> </w:t>
      </w:r>
      <w:r w:rsidRPr="0049186D">
        <w:rPr>
          <w:rFonts w:ascii="GHEA Grapalat" w:hAnsi="GHEA Grapalat" w:cs="Sylfaen"/>
          <w:sz w:val="20"/>
        </w:rPr>
        <w:t>հայտերը</w:t>
      </w:r>
      <w:r w:rsidRPr="0049186D">
        <w:rPr>
          <w:rFonts w:ascii="GHEA Grapalat" w:hAnsi="GHEA Grapalat" w:cs="Arial Unicode"/>
          <w:sz w:val="20"/>
        </w:rPr>
        <w:t xml:space="preserve"> </w:t>
      </w:r>
      <w:r w:rsidRPr="0049186D">
        <w:rPr>
          <w:rFonts w:ascii="GHEA Grapalat" w:hAnsi="GHEA Grapalat" w:cs="Sylfaen"/>
          <w:sz w:val="20"/>
        </w:rPr>
        <w:t>ներկայացնելու</w:t>
      </w:r>
      <w:r w:rsidRPr="0049186D">
        <w:rPr>
          <w:rFonts w:ascii="GHEA Grapalat" w:hAnsi="GHEA Grapalat" w:cs="Arial Unicode"/>
          <w:sz w:val="20"/>
        </w:rPr>
        <w:t xml:space="preserve"> </w:t>
      </w:r>
      <w:r w:rsidRPr="0049186D">
        <w:rPr>
          <w:rFonts w:ascii="GHEA Grapalat" w:hAnsi="GHEA Grapalat" w:cs="Sylfaen"/>
          <w:sz w:val="20"/>
        </w:rPr>
        <w:t>վերջնաժամկետը</w:t>
      </w:r>
      <w:r w:rsidRPr="0049186D">
        <w:rPr>
          <w:rFonts w:ascii="GHEA Grapalat" w:hAnsi="GHEA Grapalat" w:cs="Arial Unicode"/>
          <w:sz w:val="20"/>
        </w:rPr>
        <w:t xml:space="preserve"> </w:t>
      </w:r>
      <w:r w:rsidRPr="0049186D">
        <w:rPr>
          <w:rFonts w:ascii="GHEA Grapalat" w:hAnsi="GHEA Grapalat" w:cs="Sylfaen"/>
          <w:sz w:val="20"/>
        </w:rPr>
        <w:t>հաշվվում</w:t>
      </w:r>
      <w:r w:rsidRPr="0049186D">
        <w:rPr>
          <w:rFonts w:ascii="GHEA Grapalat" w:hAnsi="GHEA Grapalat" w:cs="Arial Unicode"/>
          <w:sz w:val="20"/>
        </w:rPr>
        <w:t xml:space="preserve"> </w:t>
      </w:r>
      <w:r w:rsidRPr="0049186D">
        <w:rPr>
          <w:rFonts w:ascii="GHEA Grapalat" w:hAnsi="GHEA Grapalat" w:cs="Sylfaen"/>
          <w:sz w:val="20"/>
        </w:rPr>
        <w:t>է</w:t>
      </w:r>
      <w:r w:rsidRPr="0049186D">
        <w:rPr>
          <w:rFonts w:ascii="GHEA Grapalat" w:hAnsi="GHEA Grapalat" w:cs="Arial Unicode"/>
          <w:sz w:val="20"/>
        </w:rPr>
        <w:t xml:space="preserve"> </w:t>
      </w:r>
      <w:r w:rsidRPr="0049186D">
        <w:rPr>
          <w:rFonts w:ascii="GHEA Grapalat" w:hAnsi="GHEA Grapalat" w:cs="Sylfaen"/>
          <w:sz w:val="20"/>
        </w:rPr>
        <w:t>այդ</w:t>
      </w:r>
      <w:r w:rsidRPr="0049186D">
        <w:rPr>
          <w:rFonts w:ascii="GHEA Grapalat" w:hAnsi="GHEA Grapalat" w:cs="Arial Unicode"/>
          <w:sz w:val="20"/>
        </w:rPr>
        <w:t xml:space="preserve"> </w:t>
      </w:r>
      <w:r w:rsidRPr="0049186D">
        <w:rPr>
          <w:rFonts w:ascii="GHEA Grapalat" w:hAnsi="GHEA Grapalat" w:cs="Sylfaen"/>
          <w:sz w:val="20"/>
        </w:rPr>
        <w:t>փոփոխությունների</w:t>
      </w:r>
      <w:r w:rsidRPr="0049186D">
        <w:rPr>
          <w:rFonts w:ascii="GHEA Grapalat" w:hAnsi="GHEA Grapalat" w:cs="Arial Unicode"/>
          <w:sz w:val="20"/>
        </w:rPr>
        <w:t xml:space="preserve"> </w:t>
      </w:r>
      <w:r w:rsidRPr="0049186D">
        <w:rPr>
          <w:rFonts w:ascii="GHEA Grapalat" w:hAnsi="GHEA Grapalat" w:cs="Sylfaen"/>
          <w:sz w:val="20"/>
        </w:rPr>
        <w:t>մասին</w:t>
      </w:r>
      <w:r w:rsidRPr="0049186D">
        <w:rPr>
          <w:rFonts w:ascii="GHEA Grapalat" w:hAnsi="GHEA Grapalat" w:cs="Arial Unicode"/>
          <w:sz w:val="20"/>
        </w:rPr>
        <w:t xml:space="preserve"> </w:t>
      </w:r>
      <w:r w:rsidRPr="0049186D">
        <w:rPr>
          <w:rFonts w:ascii="GHEA Grapalat" w:hAnsi="GHEA Grapalat" w:cs="Sylfaen"/>
          <w:sz w:val="20"/>
        </w:rPr>
        <w:t>տեղեկագրում</w:t>
      </w:r>
      <w:r w:rsidRPr="0049186D">
        <w:rPr>
          <w:rFonts w:ascii="GHEA Grapalat" w:hAnsi="GHEA Grapalat" w:cs="Arial"/>
          <w:sz w:val="20"/>
        </w:rPr>
        <w:t xml:space="preserve"> </w:t>
      </w:r>
      <w:r w:rsidRPr="0049186D">
        <w:rPr>
          <w:rFonts w:ascii="GHEA Grapalat" w:hAnsi="GHEA Grapalat" w:cs="Sylfaen"/>
          <w:sz w:val="20"/>
        </w:rPr>
        <w:t>հայտարարության</w:t>
      </w:r>
      <w:r w:rsidRPr="0049186D">
        <w:rPr>
          <w:rFonts w:ascii="GHEA Grapalat" w:hAnsi="GHEA Grapalat" w:cs="Arial Unicode"/>
          <w:sz w:val="20"/>
        </w:rPr>
        <w:t xml:space="preserve"> </w:t>
      </w:r>
      <w:r w:rsidRPr="0049186D">
        <w:rPr>
          <w:rFonts w:ascii="GHEA Grapalat" w:hAnsi="GHEA Grapalat" w:cs="Sylfaen"/>
          <w:sz w:val="20"/>
        </w:rPr>
        <w:t>հրապարակման</w:t>
      </w:r>
      <w:r w:rsidRPr="0049186D">
        <w:rPr>
          <w:rFonts w:ascii="GHEA Grapalat" w:hAnsi="GHEA Grapalat" w:cs="Arial Unicode"/>
          <w:sz w:val="20"/>
        </w:rPr>
        <w:t xml:space="preserve"> </w:t>
      </w:r>
      <w:r w:rsidRPr="0049186D">
        <w:rPr>
          <w:rFonts w:ascii="GHEA Grapalat" w:hAnsi="GHEA Grapalat" w:cs="Sylfaen"/>
          <w:sz w:val="20"/>
        </w:rPr>
        <w:t>օրվանից</w:t>
      </w:r>
      <w:r w:rsidRPr="0049186D">
        <w:rPr>
          <w:rFonts w:ascii="GHEA Grapalat" w:hAnsi="GHEA Grapalat" w:cs="Tahoma"/>
          <w:sz w:val="20"/>
        </w:rPr>
        <w:t>։</w:t>
      </w:r>
      <w:r w:rsidRPr="0049186D">
        <w:rPr>
          <w:rFonts w:ascii="GHEA Grapalat" w:hAnsi="GHEA Grapalat" w:cs="Arial Unicode"/>
          <w:sz w:val="20"/>
        </w:rPr>
        <w:t xml:space="preserve"> </w:t>
      </w:r>
    </w:p>
    <w:p w:rsidR="00740F20" w:rsidRPr="0049186D" w:rsidRDefault="00740F20" w:rsidP="00740F20">
      <w:pPr>
        <w:jc w:val="center"/>
        <w:rPr>
          <w:rFonts w:ascii="GHEA Grapalat" w:hAnsi="GHEA Grapalat"/>
          <w:b/>
          <w:sz w:val="20"/>
        </w:rPr>
      </w:pPr>
      <w:r w:rsidRPr="0049186D">
        <w:rPr>
          <w:rFonts w:ascii="GHEA Grapalat" w:hAnsi="GHEA Grapalat" w:cs="Arial Unicode"/>
          <w:sz w:val="20"/>
        </w:rPr>
        <w:br/>
      </w:r>
    </w:p>
    <w:p w:rsidR="00740F20" w:rsidRPr="0049186D" w:rsidRDefault="00740F20" w:rsidP="00740F20">
      <w:pPr>
        <w:jc w:val="center"/>
        <w:rPr>
          <w:rFonts w:ascii="GHEA Grapalat" w:hAnsi="GHEA Grapalat" w:cs="Arial"/>
          <w:b/>
          <w:sz w:val="20"/>
        </w:rPr>
      </w:pPr>
      <w:r w:rsidRPr="0049186D">
        <w:rPr>
          <w:rFonts w:ascii="GHEA Grapalat" w:hAnsi="GHEA Grapalat"/>
          <w:b/>
          <w:sz w:val="20"/>
        </w:rPr>
        <w:t xml:space="preserve">4.  </w:t>
      </w:r>
      <w:r w:rsidRPr="0049186D">
        <w:rPr>
          <w:rFonts w:ascii="GHEA Grapalat" w:hAnsi="GHEA Grapalat" w:cs="Sylfaen"/>
          <w:b/>
          <w:sz w:val="20"/>
        </w:rPr>
        <w:t>ՀԱՅՏԸ</w:t>
      </w:r>
      <w:r w:rsidRPr="0049186D">
        <w:rPr>
          <w:rFonts w:ascii="GHEA Grapalat" w:hAnsi="GHEA Grapalat" w:cs="Arial"/>
          <w:b/>
          <w:sz w:val="20"/>
        </w:rPr>
        <w:t xml:space="preserve"> </w:t>
      </w:r>
      <w:r w:rsidRPr="0049186D">
        <w:rPr>
          <w:rFonts w:ascii="GHEA Grapalat" w:hAnsi="GHEA Grapalat" w:cs="Sylfaen"/>
          <w:b/>
          <w:sz w:val="20"/>
        </w:rPr>
        <w:t>ՆԵՐԿԱՅԱՑՆԵԼՈՒ</w:t>
      </w:r>
      <w:r w:rsidRPr="0049186D">
        <w:rPr>
          <w:rFonts w:ascii="GHEA Grapalat" w:hAnsi="GHEA Grapalat" w:cs="Arial"/>
          <w:b/>
          <w:sz w:val="20"/>
        </w:rPr>
        <w:t xml:space="preserve"> </w:t>
      </w:r>
      <w:r w:rsidRPr="0049186D">
        <w:rPr>
          <w:rFonts w:ascii="GHEA Grapalat" w:hAnsi="GHEA Grapalat" w:cs="Sylfaen"/>
          <w:b/>
          <w:sz w:val="20"/>
        </w:rPr>
        <w:t>ԿԱՐԳԸ</w:t>
      </w:r>
    </w:p>
    <w:p w:rsidR="00740F20" w:rsidRPr="0049186D" w:rsidRDefault="00740F20" w:rsidP="00740F20">
      <w:pPr>
        <w:jc w:val="center"/>
        <w:rPr>
          <w:rFonts w:ascii="GHEA Grapalat" w:hAnsi="GHEA Grapalat"/>
          <w:b/>
          <w:sz w:val="20"/>
        </w:rPr>
      </w:pPr>
      <w:r w:rsidRPr="0049186D">
        <w:rPr>
          <w:rFonts w:ascii="GHEA Grapalat" w:hAnsi="GHEA Grapalat"/>
          <w:b/>
          <w:sz w:val="20"/>
        </w:rPr>
        <w:t xml:space="preserve">  </w:t>
      </w:r>
    </w:p>
    <w:p w:rsidR="00740F20" w:rsidRPr="0049186D" w:rsidRDefault="00740F20" w:rsidP="00740F20">
      <w:pPr>
        <w:ind w:firstLine="567"/>
        <w:jc w:val="both"/>
        <w:rPr>
          <w:rFonts w:ascii="GHEA Grapalat" w:hAnsi="GHEA Grapalat"/>
          <w:sz w:val="20"/>
        </w:rPr>
      </w:pPr>
      <w:r w:rsidRPr="0049186D">
        <w:rPr>
          <w:rFonts w:ascii="GHEA Grapalat" w:hAnsi="GHEA Grapalat"/>
          <w:sz w:val="20"/>
        </w:rPr>
        <w:t>4</w:t>
      </w:r>
      <w:r w:rsidRPr="0049186D">
        <w:rPr>
          <w:rFonts w:ascii="GHEA Grapalat" w:hAnsi="GHEA Grapalat" w:cs="Sylfaen"/>
          <w:sz w:val="20"/>
        </w:rPr>
        <w:t>.1 Սույն ընթացակարգին մասնակցելու համար մասնակիցը հանձնաժողովին ներկայացնում է հայտ</w:t>
      </w:r>
      <w:r w:rsidRPr="0049186D">
        <w:rPr>
          <w:rFonts w:ascii="GHEA Grapalat" w:hAnsi="GHEA Grapalat" w:cs="Tahoma"/>
          <w:sz w:val="20"/>
        </w:rPr>
        <w:t>։</w:t>
      </w:r>
      <w:r w:rsidRPr="0049186D">
        <w:rPr>
          <w:rFonts w:ascii="GHEA Grapalat" w:hAnsi="GHEA Grapalat"/>
          <w:sz w:val="20"/>
        </w:rPr>
        <w:t xml:space="preserve"> </w:t>
      </w:r>
      <w:r w:rsidRPr="0049186D">
        <w:rPr>
          <w:rFonts w:ascii="GHEA Grapalat" w:hAnsi="GHEA Grapalat" w:cs="Sylfaen"/>
          <w:sz w:val="20"/>
        </w:rPr>
        <w:t>Հայտը սույն հրավերի հիման վրա մասնակցի կողմից ներկայացվող առաջարկն է:</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rPr>
        <w:t>Մասնակիցը</w:t>
      </w:r>
      <w:r w:rsidRPr="0049186D">
        <w:rPr>
          <w:rFonts w:ascii="GHEA Grapalat" w:hAnsi="GHEA Grapalat"/>
          <w:lang w:val="en-US"/>
        </w:rPr>
        <w:t xml:space="preserve"> </w:t>
      </w:r>
      <w:r w:rsidRPr="0049186D">
        <w:rPr>
          <w:rFonts w:ascii="GHEA Grapalat" w:hAnsi="GHEA Grapalat" w:cs="Sylfaen"/>
        </w:rPr>
        <w:t>կարող</w:t>
      </w:r>
      <w:r w:rsidRPr="0049186D">
        <w:rPr>
          <w:rFonts w:ascii="GHEA Grapalat" w:hAnsi="GHEA Grapalat"/>
          <w:lang w:val="en-US"/>
        </w:rPr>
        <w:t xml:space="preserve"> </w:t>
      </w:r>
      <w:r w:rsidRPr="0049186D">
        <w:rPr>
          <w:rFonts w:ascii="GHEA Grapalat" w:hAnsi="GHEA Grapalat" w:cs="Sylfaen"/>
        </w:rPr>
        <w:t>է</w:t>
      </w:r>
      <w:r w:rsidRPr="0049186D">
        <w:rPr>
          <w:rFonts w:ascii="GHEA Grapalat" w:hAnsi="GHEA Grapalat"/>
          <w:lang w:val="en-US"/>
        </w:rPr>
        <w:t xml:space="preserve"> </w:t>
      </w:r>
      <w:r w:rsidRPr="0049186D">
        <w:rPr>
          <w:rFonts w:ascii="GHEA Grapalat" w:hAnsi="GHEA Grapalat" w:cs="Sylfaen"/>
        </w:rPr>
        <w:t>հայտ</w:t>
      </w:r>
      <w:r w:rsidRPr="0049186D">
        <w:rPr>
          <w:rFonts w:ascii="GHEA Grapalat" w:hAnsi="GHEA Grapalat"/>
          <w:lang w:val="en-US"/>
        </w:rPr>
        <w:t xml:space="preserve"> </w:t>
      </w:r>
      <w:r w:rsidRPr="0049186D">
        <w:rPr>
          <w:rFonts w:ascii="GHEA Grapalat" w:hAnsi="GHEA Grapalat" w:cs="Sylfaen"/>
        </w:rPr>
        <w:t>ներկայացնել</w:t>
      </w:r>
      <w:r w:rsidRPr="0049186D">
        <w:rPr>
          <w:rFonts w:ascii="GHEA Grapalat" w:hAnsi="GHEA Grapalat"/>
          <w:lang w:val="en-US"/>
        </w:rPr>
        <w:t xml:space="preserve"> </w:t>
      </w:r>
      <w:r w:rsidRPr="0049186D">
        <w:rPr>
          <w:rFonts w:ascii="GHEA Grapalat" w:hAnsi="GHEA Grapalat" w:cs="Sylfaen"/>
        </w:rPr>
        <w:t>ինչպես</w:t>
      </w:r>
      <w:r w:rsidRPr="0049186D">
        <w:rPr>
          <w:rFonts w:ascii="GHEA Grapalat" w:hAnsi="GHEA Grapalat"/>
          <w:lang w:val="en-US"/>
        </w:rPr>
        <w:t xml:space="preserve"> </w:t>
      </w:r>
      <w:r w:rsidRPr="0049186D">
        <w:rPr>
          <w:rFonts w:ascii="GHEA Grapalat" w:hAnsi="GHEA Grapalat" w:cs="Sylfaen"/>
        </w:rPr>
        <w:t>յուրաքանչյուր</w:t>
      </w:r>
      <w:r w:rsidRPr="0049186D">
        <w:rPr>
          <w:rFonts w:ascii="GHEA Grapalat" w:hAnsi="GHEA Grapalat"/>
          <w:lang w:val="en-US"/>
        </w:rPr>
        <w:t xml:space="preserve"> </w:t>
      </w:r>
      <w:r w:rsidRPr="0049186D">
        <w:rPr>
          <w:rFonts w:ascii="GHEA Grapalat" w:hAnsi="GHEA Grapalat" w:cs="Sylfaen"/>
        </w:rPr>
        <w:t>չափաբաժնի</w:t>
      </w:r>
      <w:r w:rsidRPr="0049186D">
        <w:rPr>
          <w:rFonts w:ascii="GHEA Grapalat" w:hAnsi="GHEA Grapalat"/>
          <w:lang w:val="en-US"/>
        </w:rPr>
        <w:t xml:space="preserve">, </w:t>
      </w:r>
      <w:r w:rsidRPr="0049186D">
        <w:rPr>
          <w:rFonts w:ascii="GHEA Grapalat" w:hAnsi="GHEA Grapalat" w:cs="Sylfaen"/>
        </w:rPr>
        <w:t>այնպես</w:t>
      </w:r>
      <w:r w:rsidRPr="0049186D">
        <w:rPr>
          <w:rFonts w:ascii="GHEA Grapalat" w:hAnsi="GHEA Grapalat"/>
          <w:lang w:val="en-US"/>
        </w:rPr>
        <w:t xml:space="preserve"> </w:t>
      </w:r>
      <w:r w:rsidRPr="0049186D">
        <w:rPr>
          <w:rFonts w:ascii="GHEA Grapalat" w:hAnsi="GHEA Grapalat" w:cs="Sylfaen"/>
        </w:rPr>
        <w:t>էլ</w:t>
      </w:r>
      <w:r w:rsidRPr="0049186D">
        <w:rPr>
          <w:rFonts w:ascii="GHEA Grapalat" w:hAnsi="GHEA Grapalat"/>
          <w:lang w:val="en-US"/>
        </w:rPr>
        <w:t xml:space="preserve"> </w:t>
      </w:r>
      <w:r w:rsidRPr="0049186D">
        <w:rPr>
          <w:rFonts w:ascii="GHEA Grapalat" w:hAnsi="GHEA Grapalat" w:cs="Sylfaen"/>
        </w:rPr>
        <w:t>մի</w:t>
      </w:r>
      <w:r w:rsidRPr="0049186D">
        <w:rPr>
          <w:rFonts w:ascii="GHEA Grapalat" w:hAnsi="GHEA Grapalat"/>
          <w:lang w:val="en-US"/>
        </w:rPr>
        <w:t xml:space="preserve"> </w:t>
      </w:r>
      <w:r w:rsidRPr="0049186D">
        <w:rPr>
          <w:rFonts w:ascii="GHEA Grapalat" w:hAnsi="GHEA Grapalat" w:cs="Sylfaen"/>
        </w:rPr>
        <w:t>քանի</w:t>
      </w:r>
      <w:r w:rsidRPr="0049186D">
        <w:rPr>
          <w:rFonts w:ascii="GHEA Grapalat" w:hAnsi="GHEA Grapalat"/>
          <w:lang w:val="en-US"/>
        </w:rPr>
        <w:t xml:space="preserve"> </w:t>
      </w:r>
      <w:r w:rsidRPr="0049186D">
        <w:rPr>
          <w:rFonts w:ascii="GHEA Grapalat" w:hAnsi="GHEA Grapalat" w:cs="Sylfaen"/>
        </w:rPr>
        <w:t>կամ</w:t>
      </w:r>
      <w:r w:rsidRPr="0049186D">
        <w:rPr>
          <w:rFonts w:ascii="GHEA Grapalat" w:hAnsi="GHEA Grapalat"/>
          <w:lang w:val="en-US"/>
        </w:rPr>
        <w:t xml:space="preserve"> </w:t>
      </w:r>
      <w:r w:rsidRPr="0049186D">
        <w:rPr>
          <w:rFonts w:ascii="GHEA Grapalat" w:hAnsi="GHEA Grapalat" w:cs="Sylfaen"/>
        </w:rPr>
        <w:t>բոլոր</w:t>
      </w:r>
      <w:r w:rsidRPr="0049186D">
        <w:rPr>
          <w:rFonts w:ascii="GHEA Grapalat" w:hAnsi="GHEA Grapalat"/>
          <w:lang w:val="en-US"/>
        </w:rPr>
        <w:t xml:space="preserve"> </w:t>
      </w:r>
      <w:r w:rsidRPr="0049186D">
        <w:rPr>
          <w:rFonts w:ascii="GHEA Grapalat" w:hAnsi="GHEA Grapalat" w:cs="Sylfaen"/>
        </w:rPr>
        <w:t>չափաբաժինների</w:t>
      </w:r>
      <w:r w:rsidRPr="0049186D">
        <w:rPr>
          <w:rFonts w:ascii="GHEA Grapalat" w:hAnsi="GHEA Grapalat"/>
          <w:lang w:val="en-US"/>
        </w:rPr>
        <w:t xml:space="preserve"> </w:t>
      </w:r>
      <w:r w:rsidRPr="0049186D">
        <w:rPr>
          <w:rFonts w:ascii="GHEA Grapalat" w:hAnsi="GHEA Grapalat" w:cs="Sylfaen"/>
        </w:rPr>
        <w:t>համար</w:t>
      </w:r>
      <w:r w:rsidRPr="0049186D">
        <w:rPr>
          <w:rStyle w:val="FootnoteReference"/>
          <w:rFonts w:ascii="GHEA Grapalat" w:hAnsi="GHEA Grapalat" w:cs="Sylfaen"/>
        </w:rPr>
        <w:footnoteReference w:id="4"/>
      </w:r>
      <w:r w:rsidRPr="0049186D">
        <w:rPr>
          <w:rFonts w:ascii="GHEA Grapalat" w:hAnsi="GHEA Grapalat" w:cs="Sylfaen"/>
          <w:szCs w:val="24"/>
          <w:lang w:val="ru-RU"/>
        </w:rPr>
        <w:t>։</w:t>
      </w:r>
      <w:r w:rsidRPr="0049186D">
        <w:rPr>
          <w:rFonts w:ascii="GHEA Grapalat" w:hAnsi="GHEA Grapalat" w:cs="Sylfaen"/>
          <w:szCs w:val="24"/>
          <w:lang w:val="en-US"/>
        </w:rPr>
        <w:t xml:space="preserve">  </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en-US"/>
        </w:rPr>
        <w:t>Հ</w:t>
      </w:r>
      <w:r w:rsidRPr="0049186D">
        <w:rPr>
          <w:rFonts w:ascii="GHEA Grapalat" w:hAnsi="GHEA Grapalat" w:cs="Sylfaen"/>
          <w:szCs w:val="24"/>
          <w:lang w:val="ru-RU"/>
        </w:rPr>
        <w:t>այտը</w:t>
      </w:r>
      <w:r w:rsidRPr="0049186D">
        <w:rPr>
          <w:rFonts w:ascii="GHEA Grapalat" w:hAnsi="GHEA Grapalat" w:cs="Sylfaen"/>
          <w:szCs w:val="24"/>
          <w:lang w:val="en-US"/>
        </w:rPr>
        <w:t xml:space="preserve"> </w:t>
      </w:r>
      <w:r w:rsidRPr="0049186D">
        <w:rPr>
          <w:rFonts w:ascii="GHEA Grapalat" w:hAnsi="GHEA Grapalat" w:cs="Sylfaen"/>
          <w:szCs w:val="24"/>
          <w:lang w:val="ru-RU"/>
        </w:rPr>
        <w:t>ներկայացվում</w:t>
      </w:r>
      <w:r w:rsidRPr="0049186D">
        <w:rPr>
          <w:rFonts w:ascii="GHEA Grapalat" w:hAnsi="GHEA Grapalat" w:cs="Sylfaen"/>
          <w:szCs w:val="24"/>
          <w:lang w:val="en-US"/>
        </w:rPr>
        <w:t xml:space="preserve"> է </w:t>
      </w:r>
      <w:r w:rsidRPr="0049186D">
        <w:rPr>
          <w:rFonts w:ascii="GHEA Grapalat" w:hAnsi="GHEA Grapalat" w:cs="Sylfaen"/>
          <w:szCs w:val="24"/>
          <w:lang w:val="ru-RU"/>
        </w:rPr>
        <w:t>մինչև</w:t>
      </w:r>
      <w:r w:rsidRPr="0049186D">
        <w:rPr>
          <w:rFonts w:ascii="GHEA Grapalat" w:hAnsi="GHEA Grapalat" w:cs="Sylfaen"/>
          <w:szCs w:val="24"/>
          <w:lang w:val="en-US"/>
        </w:rPr>
        <w:t xml:space="preserve"> </w:t>
      </w:r>
      <w:r w:rsidRPr="0049186D">
        <w:rPr>
          <w:rFonts w:ascii="GHEA Grapalat" w:hAnsi="GHEA Grapalat" w:cs="Sylfaen"/>
          <w:szCs w:val="24"/>
          <w:lang w:val="ru-RU"/>
        </w:rPr>
        <w:t>դրա</w:t>
      </w:r>
      <w:r w:rsidRPr="0049186D">
        <w:rPr>
          <w:rFonts w:ascii="GHEA Grapalat" w:hAnsi="GHEA Grapalat" w:cs="Sylfaen"/>
          <w:szCs w:val="24"/>
          <w:lang w:val="en-US"/>
        </w:rPr>
        <w:t xml:space="preserve"> </w:t>
      </w:r>
      <w:r w:rsidRPr="0049186D">
        <w:rPr>
          <w:rFonts w:ascii="GHEA Grapalat" w:hAnsi="GHEA Grapalat" w:cs="Sylfaen"/>
          <w:szCs w:val="24"/>
          <w:lang w:val="ru-RU"/>
        </w:rPr>
        <w:t>համար</w:t>
      </w:r>
      <w:r w:rsidRPr="0049186D">
        <w:rPr>
          <w:rFonts w:ascii="GHEA Grapalat" w:hAnsi="GHEA Grapalat" w:cs="Sylfaen"/>
          <w:szCs w:val="24"/>
          <w:lang w:val="en-US"/>
        </w:rPr>
        <w:t xml:space="preserve"> </w:t>
      </w:r>
      <w:r w:rsidRPr="0049186D">
        <w:rPr>
          <w:rFonts w:ascii="GHEA Grapalat" w:hAnsi="GHEA Grapalat" w:cs="Sylfaen"/>
          <w:szCs w:val="24"/>
          <w:lang w:val="ru-RU"/>
        </w:rPr>
        <w:t>սույն</w:t>
      </w:r>
      <w:r w:rsidRPr="0049186D">
        <w:rPr>
          <w:rFonts w:ascii="GHEA Grapalat" w:hAnsi="GHEA Grapalat" w:cs="Sylfaen"/>
          <w:szCs w:val="24"/>
          <w:lang w:val="en-US"/>
        </w:rPr>
        <w:t xml:space="preserve"> </w:t>
      </w:r>
      <w:r w:rsidRPr="0049186D">
        <w:rPr>
          <w:rFonts w:ascii="GHEA Grapalat" w:hAnsi="GHEA Grapalat" w:cs="Sylfaen"/>
          <w:szCs w:val="24"/>
          <w:lang w:val="ru-RU"/>
        </w:rPr>
        <w:t>հրավերով</w:t>
      </w:r>
      <w:r w:rsidRPr="0049186D">
        <w:rPr>
          <w:rFonts w:ascii="GHEA Grapalat" w:hAnsi="GHEA Grapalat" w:cs="Sylfaen"/>
          <w:szCs w:val="24"/>
          <w:lang w:val="en-US"/>
        </w:rPr>
        <w:t xml:space="preserve"> </w:t>
      </w:r>
      <w:r w:rsidRPr="0049186D">
        <w:rPr>
          <w:rFonts w:ascii="GHEA Grapalat" w:hAnsi="GHEA Grapalat" w:cs="Sylfaen"/>
          <w:szCs w:val="24"/>
          <w:lang w:val="ru-RU"/>
        </w:rPr>
        <w:t>սահմանված</w:t>
      </w:r>
      <w:r w:rsidRPr="0049186D">
        <w:rPr>
          <w:rFonts w:ascii="GHEA Grapalat" w:hAnsi="GHEA Grapalat" w:cs="Sylfaen"/>
          <w:szCs w:val="24"/>
          <w:lang w:val="en-US"/>
        </w:rPr>
        <w:t xml:space="preserve"> </w:t>
      </w:r>
      <w:r w:rsidRPr="0049186D">
        <w:rPr>
          <w:rFonts w:ascii="GHEA Grapalat" w:hAnsi="GHEA Grapalat" w:cs="Sylfaen"/>
          <w:szCs w:val="24"/>
          <w:lang w:val="ru-RU"/>
        </w:rPr>
        <w:t>ժամկետի</w:t>
      </w:r>
      <w:r w:rsidRPr="0049186D">
        <w:rPr>
          <w:rFonts w:ascii="GHEA Grapalat" w:hAnsi="GHEA Grapalat" w:cs="Sylfaen"/>
          <w:szCs w:val="24"/>
          <w:lang w:val="en-US"/>
        </w:rPr>
        <w:t xml:space="preserve"> </w:t>
      </w:r>
      <w:r w:rsidRPr="0049186D">
        <w:rPr>
          <w:rFonts w:ascii="GHEA Grapalat" w:hAnsi="GHEA Grapalat" w:cs="Sylfaen"/>
          <w:szCs w:val="24"/>
          <w:lang w:val="ru-RU"/>
        </w:rPr>
        <w:t>ավարտը։</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en-US"/>
        </w:rPr>
        <w:t>Հ</w:t>
      </w:r>
      <w:r w:rsidRPr="0049186D">
        <w:rPr>
          <w:rFonts w:ascii="GHEA Grapalat" w:hAnsi="GHEA Grapalat" w:cs="Sylfaen"/>
          <w:szCs w:val="24"/>
          <w:lang w:val="ru-RU"/>
        </w:rPr>
        <w:t>այտի</w:t>
      </w:r>
      <w:r w:rsidRPr="0049186D">
        <w:rPr>
          <w:rFonts w:ascii="GHEA Grapalat" w:hAnsi="GHEA Grapalat" w:cs="Sylfaen"/>
          <w:szCs w:val="24"/>
          <w:lang w:val="en-US"/>
        </w:rPr>
        <w:t xml:space="preserve"> </w:t>
      </w:r>
      <w:r w:rsidRPr="0049186D">
        <w:rPr>
          <w:rFonts w:ascii="GHEA Grapalat" w:hAnsi="GHEA Grapalat" w:cs="Sylfaen"/>
          <w:szCs w:val="24"/>
          <w:lang w:val="ru-RU"/>
        </w:rPr>
        <w:t>պատրաստման</w:t>
      </w:r>
      <w:r w:rsidRPr="0049186D">
        <w:rPr>
          <w:rFonts w:ascii="GHEA Grapalat" w:hAnsi="GHEA Grapalat" w:cs="Sylfaen"/>
          <w:szCs w:val="24"/>
          <w:lang w:val="en-US"/>
        </w:rPr>
        <w:t xml:space="preserve"> </w:t>
      </w:r>
      <w:r w:rsidRPr="0049186D">
        <w:rPr>
          <w:rFonts w:ascii="GHEA Grapalat" w:hAnsi="GHEA Grapalat" w:cs="Sylfaen"/>
          <w:szCs w:val="24"/>
          <w:lang w:val="ru-RU"/>
        </w:rPr>
        <w:t>կարգը</w:t>
      </w:r>
      <w:r w:rsidRPr="0049186D">
        <w:rPr>
          <w:rFonts w:ascii="GHEA Grapalat" w:hAnsi="GHEA Grapalat" w:cs="Sylfaen"/>
          <w:szCs w:val="24"/>
          <w:lang w:val="en-US"/>
        </w:rPr>
        <w:t xml:space="preserve"> </w:t>
      </w:r>
      <w:r w:rsidRPr="0049186D">
        <w:rPr>
          <w:rFonts w:ascii="GHEA Grapalat" w:hAnsi="GHEA Grapalat" w:cs="Sylfaen"/>
          <w:szCs w:val="24"/>
          <w:lang w:val="ru-RU"/>
        </w:rPr>
        <w:t>նկարագրված</w:t>
      </w:r>
      <w:r w:rsidRPr="0049186D">
        <w:rPr>
          <w:rFonts w:ascii="GHEA Grapalat" w:hAnsi="GHEA Grapalat" w:cs="Sylfaen"/>
          <w:szCs w:val="24"/>
          <w:lang w:val="en-US"/>
        </w:rPr>
        <w:t xml:space="preserve"> </w:t>
      </w:r>
      <w:r w:rsidRPr="0049186D">
        <w:rPr>
          <w:rFonts w:ascii="GHEA Grapalat" w:hAnsi="GHEA Grapalat" w:cs="Sylfaen"/>
          <w:szCs w:val="24"/>
          <w:lang w:val="ru-RU"/>
        </w:rPr>
        <w:t>է</w:t>
      </w:r>
      <w:r w:rsidRPr="0049186D">
        <w:rPr>
          <w:rFonts w:ascii="GHEA Grapalat" w:hAnsi="GHEA Grapalat" w:cs="Sylfaen"/>
          <w:szCs w:val="24"/>
          <w:lang w:val="en-US"/>
        </w:rPr>
        <w:t xml:space="preserve"> </w:t>
      </w:r>
      <w:r w:rsidRPr="0049186D">
        <w:rPr>
          <w:rFonts w:ascii="GHEA Grapalat" w:hAnsi="GHEA Grapalat" w:cs="Sylfaen"/>
          <w:szCs w:val="24"/>
          <w:lang w:val="ru-RU"/>
        </w:rPr>
        <w:t>սույն</w:t>
      </w:r>
      <w:r w:rsidRPr="0049186D">
        <w:rPr>
          <w:rFonts w:ascii="GHEA Grapalat" w:hAnsi="GHEA Grapalat" w:cs="Sylfaen"/>
          <w:szCs w:val="24"/>
          <w:lang w:val="en-US"/>
        </w:rPr>
        <w:t xml:space="preserve"> </w:t>
      </w:r>
      <w:r w:rsidRPr="0049186D">
        <w:rPr>
          <w:rFonts w:ascii="GHEA Grapalat" w:hAnsi="GHEA Grapalat" w:cs="Sylfaen"/>
          <w:szCs w:val="24"/>
          <w:lang w:val="ru-RU"/>
        </w:rPr>
        <w:t>հրավերի</w:t>
      </w:r>
      <w:r w:rsidRPr="0049186D">
        <w:rPr>
          <w:rFonts w:ascii="GHEA Grapalat" w:hAnsi="GHEA Grapalat" w:cs="Sylfaen"/>
          <w:szCs w:val="24"/>
          <w:lang w:val="en-US"/>
        </w:rPr>
        <w:t xml:space="preserve"> 2-րդ </w:t>
      </w:r>
      <w:r w:rsidRPr="0049186D">
        <w:rPr>
          <w:rFonts w:ascii="GHEA Grapalat" w:hAnsi="GHEA Grapalat" w:cs="Sylfaen"/>
          <w:szCs w:val="24"/>
          <w:lang w:val="ru-RU"/>
        </w:rPr>
        <w:t>մասում</w:t>
      </w:r>
      <w:r w:rsidRPr="0049186D">
        <w:rPr>
          <w:rFonts w:ascii="GHEA Grapalat" w:hAnsi="GHEA Grapalat" w:cs="Sylfaen"/>
          <w:szCs w:val="24"/>
          <w:lang w:val="en-US"/>
        </w:rPr>
        <w:t xml:space="preserve">` գնանշման հարցման </w:t>
      </w:r>
      <w:r w:rsidRPr="0049186D">
        <w:rPr>
          <w:rFonts w:ascii="GHEA Grapalat" w:hAnsi="GHEA Grapalat" w:cs="Sylfaen"/>
          <w:szCs w:val="24"/>
          <w:lang w:val="ru-RU"/>
        </w:rPr>
        <w:t>հայտերը</w:t>
      </w:r>
      <w:r w:rsidRPr="0049186D">
        <w:rPr>
          <w:rFonts w:ascii="GHEA Grapalat" w:hAnsi="GHEA Grapalat" w:cs="Sylfaen"/>
          <w:szCs w:val="24"/>
          <w:lang w:val="en-US"/>
        </w:rPr>
        <w:t xml:space="preserve"> </w:t>
      </w:r>
      <w:r w:rsidRPr="0049186D">
        <w:rPr>
          <w:rFonts w:ascii="GHEA Grapalat" w:hAnsi="GHEA Grapalat" w:cs="Sylfaen"/>
          <w:szCs w:val="24"/>
          <w:lang w:val="ru-RU"/>
        </w:rPr>
        <w:t>պատրաստելու</w:t>
      </w:r>
      <w:r w:rsidRPr="0049186D">
        <w:rPr>
          <w:rFonts w:ascii="GHEA Grapalat" w:hAnsi="GHEA Grapalat" w:cs="Sylfaen"/>
          <w:szCs w:val="24"/>
          <w:lang w:val="en-US"/>
        </w:rPr>
        <w:t xml:space="preserve"> </w:t>
      </w:r>
      <w:r w:rsidRPr="0049186D">
        <w:rPr>
          <w:rFonts w:ascii="GHEA Grapalat" w:hAnsi="GHEA Grapalat" w:cs="Sylfaen"/>
          <w:szCs w:val="24"/>
          <w:lang w:val="ru-RU"/>
        </w:rPr>
        <w:t>հրահանգում։</w:t>
      </w:r>
    </w:p>
    <w:p w:rsidR="00740F20" w:rsidRPr="00DE1E5A"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en-US"/>
        </w:rPr>
        <w:t xml:space="preserve">4.2  </w:t>
      </w:r>
      <w:r w:rsidRPr="00595447">
        <w:rPr>
          <w:rFonts w:ascii="GHEA Grapalat" w:hAnsi="GHEA Grapalat" w:cs="Sylfaen"/>
          <w:szCs w:val="24"/>
          <w:lang w:val="ru-RU"/>
        </w:rPr>
        <w:t>Ընթացակարգի</w:t>
      </w:r>
      <w:r w:rsidRPr="00595447">
        <w:rPr>
          <w:rFonts w:ascii="GHEA Grapalat" w:hAnsi="GHEA Grapalat" w:cs="Sylfaen"/>
          <w:szCs w:val="24"/>
          <w:lang w:val="en-US"/>
        </w:rPr>
        <w:t xml:space="preserve"> </w:t>
      </w:r>
      <w:r w:rsidRPr="00595447">
        <w:rPr>
          <w:rFonts w:ascii="GHEA Grapalat" w:hAnsi="GHEA Grapalat" w:cs="Sylfaen"/>
          <w:szCs w:val="24"/>
          <w:lang w:val="ru-RU"/>
        </w:rPr>
        <w:t>հայտերն</w:t>
      </w:r>
      <w:r w:rsidRPr="00595447">
        <w:rPr>
          <w:rFonts w:ascii="GHEA Grapalat" w:hAnsi="GHEA Grapalat" w:cs="Sylfaen"/>
          <w:szCs w:val="24"/>
          <w:lang w:val="en-US"/>
        </w:rPr>
        <w:t xml:space="preserve"> </w:t>
      </w:r>
      <w:r w:rsidRPr="00595447">
        <w:rPr>
          <w:rFonts w:ascii="GHEA Grapalat" w:hAnsi="GHEA Grapalat" w:cs="Sylfaen"/>
          <w:szCs w:val="24"/>
          <w:lang w:val="ru-RU"/>
        </w:rPr>
        <w:t>անհրաժեշտ</w:t>
      </w:r>
      <w:r w:rsidRPr="00595447">
        <w:rPr>
          <w:rFonts w:ascii="GHEA Grapalat" w:hAnsi="GHEA Grapalat" w:cs="Sylfaen"/>
          <w:szCs w:val="24"/>
          <w:lang w:val="en-US"/>
        </w:rPr>
        <w:t xml:space="preserve"> </w:t>
      </w:r>
      <w:r w:rsidRPr="00595447">
        <w:rPr>
          <w:rFonts w:ascii="GHEA Grapalat" w:hAnsi="GHEA Grapalat" w:cs="Sylfaen"/>
          <w:szCs w:val="24"/>
          <w:lang w:val="ru-RU"/>
        </w:rPr>
        <w:t>է</w:t>
      </w:r>
      <w:r w:rsidRPr="00595447">
        <w:rPr>
          <w:rFonts w:ascii="GHEA Grapalat" w:hAnsi="GHEA Grapalat" w:cs="Sylfaen"/>
          <w:szCs w:val="24"/>
          <w:lang w:val="en-US"/>
        </w:rPr>
        <w:t xml:space="preserve"> </w:t>
      </w:r>
      <w:r w:rsidRPr="00595447">
        <w:rPr>
          <w:rFonts w:ascii="GHEA Grapalat" w:hAnsi="GHEA Grapalat" w:cs="Sylfaen"/>
          <w:szCs w:val="24"/>
          <w:lang w:val="ru-RU"/>
        </w:rPr>
        <w:t>ներկայացնել</w:t>
      </w:r>
      <w:r w:rsidRPr="00595447">
        <w:rPr>
          <w:rFonts w:ascii="GHEA Grapalat" w:hAnsi="GHEA Grapalat" w:cs="Sylfaen"/>
          <w:szCs w:val="24"/>
          <w:lang w:val="en-US"/>
        </w:rPr>
        <w:t xml:space="preserve"> </w:t>
      </w:r>
      <w:r w:rsidRPr="00595447">
        <w:rPr>
          <w:rFonts w:ascii="GHEA Grapalat" w:hAnsi="GHEA Grapalat" w:cs="Sylfaen"/>
        </w:rPr>
        <w:t>հանձնաժողովին</w:t>
      </w:r>
      <w:r w:rsidRPr="00595447">
        <w:rPr>
          <w:rFonts w:ascii="GHEA Grapalat" w:hAnsi="GHEA Grapalat" w:cs="Sylfaen"/>
          <w:szCs w:val="24"/>
          <w:lang w:val="en-US"/>
        </w:rPr>
        <w:t xml:space="preserve"> </w:t>
      </w:r>
      <w:r w:rsidRPr="00595447">
        <w:rPr>
          <w:rFonts w:ascii="GHEA Grapalat" w:hAnsi="GHEA Grapalat" w:cs="Sylfaen"/>
          <w:szCs w:val="24"/>
          <w:lang w:val="ru-RU"/>
        </w:rPr>
        <w:t>ոչ</w:t>
      </w:r>
      <w:r w:rsidRPr="00595447">
        <w:rPr>
          <w:rFonts w:ascii="GHEA Grapalat" w:hAnsi="GHEA Grapalat" w:cs="Sylfaen"/>
          <w:szCs w:val="24"/>
          <w:lang w:val="en-US"/>
        </w:rPr>
        <w:t xml:space="preserve"> </w:t>
      </w:r>
      <w:r w:rsidRPr="00595447">
        <w:rPr>
          <w:rFonts w:ascii="GHEA Grapalat" w:hAnsi="GHEA Grapalat" w:cs="Sylfaen"/>
          <w:szCs w:val="24"/>
          <w:lang w:val="ru-RU"/>
        </w:rPr>
        <w:t>ուշ</w:t>
      </w:r>
      <w:r w:rsidRPr="00595447">
        <w:rPr>
          <w:rFonts w:ascii="GHEA Grapalat" w:hAnsi="GHEA Grapalat" w:cs="Sylfaen"/>
          <w:szCs w:val="24"/>
          <w:lang w:val="en-US"/>
        </w:rPr>
        <w:t xml:space="preserve">, </w:t>
      </w:r>
      <w:r w:rsidRPr="00595447">
        <w:rPr>
          <w:rFonts w:ascii="GHEA Grapalat" w:hAnsi="GHEA Grapalat" w:cs="Sylfaen"/>
          <w:szCs w:val="24"/>
          <w:lang w:val="ru-RU"/>
        </w:rPr>
        <w:t>քան</w:t>
      </w:r>
      <w:r w:rsidRPr="00595447">
        <w:rPr>
          <w:rFonts w:ascii="GHEA Grapalat" w:hAnsi="GHEA Grapalat" w:cs="Sylfaen"/>
          <w:szCs w:val="24"/>
          <w:lang w:val="en-US"/>
        </w:rPr>
        <w:t xml:space="preserve"> </w:t>
      </w:r>
      <w:r w:rsidRPr="00595447">
        <w:rPr>
          <w:rFonts w:ascii="GHEA Grapalat" w:hAnsi="GHEA Grapalat" w:cs="Sylfaen"/>
          <w:szCs w:val="24"/>
          <w:lang w:val="ru-RU"/>
        </w:rPr>
        <w:t>սույն</w:t>
      </w:r>
      <w:r w:rsidRPr="00595447">
        <w:rPr>
          <w:rFonts w:ascii="GHEA Grapalat" w:hAnsi="GHEA Grapalat" w:cs="Sylfaen"/>
          <w:szCs w:val="24"/>
          <w:lang w:val="en-US"/>
        </w:rPr>
        <w:t xml:space="preserve"> </w:t>
      </w:r>
      <w:r w:rsidRPr="00595447">
        <w:rPr>
          <w:rFonts w:ascii="GHEA Grapalat" w:hAnsi="GHEA Grapalat" w:cs="Sylfaen"/>
          <w:szCs w:val="24"/>
          <w:lang w:val="ru-RU"/>
        </w:rPr>
        <w:t>ընթացակարգի</w:t>
      </w:r>
      <w:r w:rsidRPr="00595447">
        <w:rPr>
          <w:rFonts w:ascii="GHEA Grapalat" w:hAnsi="GHEA Grapalat" w:cs="Sylfaen"/>
          <w:szCs w:val="24"/>
          <w:lang w:val="en-US"/>
        </w:rPr>
        <w:t xml:space="preserve"> </w:t>
      </w:r>
      <w:r w:rsidRPr="00595447">
        <w:rPr>
          <w:rFonts w:ascii="GHEA Grapalat" w:hAnsi="GHEA Grapalat" w:cs="Sylfaen"/>
          <w:szCs w:val="24"/>
          <w:lang w:val="ru-RU"/>
        </w:rPr>
        <w:t>հայտարարությունը</w:t>
      </w:r>
      <w:r w:rsidRPr="00595447">
        <w:rPr>
          <w:rFonts w:ascii="GHEA Grapalat" w:hAnsi="GHEA Grapalat" w:cs="Sylfaen"/>
          <w:szCs w:val="24"/>
          <w:lang w:val="en-US"/>
        </w:rPr>
        <w:t xml:space="preserve"> </w:t>
      </w:r>
      <w:r w:rsidRPr="00595447">
        <w:rPr>
          <w:rFonts w:ascii="GHEA Grapalat" w:hAnsi="GHEA Grapalat" w:cs="Sylfaen"/>
          <w:szCs w:val="24"/>
          <w:lang w:val="ru-RU"/>
        </w:rPr>
        <w:t>և</w:t>
      </w:r>
      <w:r w:rsidRPr="00595447">
        <w:rPr>
          <w:rFonts w:ascii="GHEA Grapalat" w:hAnsi="GHEA Grapalat" w:cs="Sylfaen"/>
          <w:szCs w:val="24"/>
          <w:lang w:val="en-US"/>
        </w:rPr>
        <w:t xml:space="preserve"> </w:t>
      </w:r>
      <w:r w:rsidRPr="00595447">
        <w:rPr>
          <w:rFonts w:ascii="GHEA Grapalat" w:hAnsi="GHEA Grapalat" w:cs="Sylfaen"/>
          <w:szCs w:val="24"/>
          <w:lang w:val="ru-RU"/>
        </w:rPr>
        <w:t>հրավերը</w:t>
      </w:r>
      <w:r w:rsidRPr="00595447">
        <w:rPr>
          <w:rFonts w:ascii="GHEA Grapalat" w:hAnsi="GHEA Grapalat" w:cs="Sylfaen"/>
          <w:szCs w:val="24"/>
          <w:lang w:val="en-US"/>
        </w:rPr>
        <w:t xml:space="preserve"> տեղեկա</w:t>
      </w:r>
      <w:r w:rsidRPr="00595447">
        <w:rPr>
          <w:rFonts w:ascii="GHEA Grapalat" w:hAnsi="GHEA Grapalat" w:cs="Sylfaen"/>
          <w:szCs w:val="24"/>
          <w:lang w:val="ru-RU"/>
        </w:rPr>
        <w:t>գ</w:t>
      </w:r>
      <w:r w:rsidRPr="00595447">
        <w:rPr>
          <w:rFonts w:ascii="GHEA Grapalat" w:hAnsi="GHEA Grapalat" w:cs="Sylfaen"/>
          <w:szCs w:val="24"/>
          <w:lang w:val="en-US"/>
        </w:rPr>
        <w:t>ր</w:t>
      </w:r>
      <w:r w:rsidRPr="00595447">
        <w:rPr>
          <w:rFonts w:ascii="GHEA Grapalat" w:hAnsi="GHEA Grapalat" w:cs="Sylfaen"/>
          <w:szCs w:val="24"/>
          <w:lang w:val="ru-RU"/>
        </w:rPr>
        <w:t>ում</w:t>
      </w:r>
      <w:r w:rsidRPr="00595447">
        <w:rPr>
          <w:rFonts w:ascii="GHEA Grapalat" w:hAnsi="GHEA Grapalat" w:cs="Sylfaen"/>
          <w:szCs w:val="24"/>
          <w:lang w:val="en-US"/>
        </w:rPr>
        <w:t xml:space="preserve"> հ</w:t>
      </w:r>
      <w:r w:rsidRPr="00595447">
        <w:rPr>
          <w:rFonts w:ascii="GHEA Grapalat" w:hAnsi="GHEA Grapalat" w:cs="Sylfaen"/>
          <w:szCs w:val="24"/>
          <w:lang w:val="ru-RU"/>
        </w:rPr>
        <w:t>րապարակվելու</w:t>
      </w:r>
      <w:r w:rsidRPr="00595447">
        <w:rPr>
          <w:rFonts w:ascii="GHEA Grapalat" w:hAnsi="GHEA Grapalat" w:cs="Sylfaen"/>
          <w:szCs w:val="24"/>
          <w:lang w:val="en-US"/>
        </w:rPr>
        <w:t xml:space="preserve"> օրվանից </w:t>
      </w:r>
      <w:r w:rsidRPr="00595447">
        <w:rPr>
          <w:rFonts w:ascii="GHEA Grapalat" w:hAnsi="GHEA Grapalat" w:cs="Sylfaen"/>
          <w:szCs w:val="24"/>
          <w:lang w:val="ru-RU"/>
        </w:rPr>
        <w:t>հաշված</w:t>
      </w:r>
      <w:r w:rsidRPr="00595447">
        <w:rPr>
          <w:rFonts w:ascii="GHEA Grapalat" w:hAnsi="GHEA Grapalat" w:cs="Sylfaen"/>
          <w:szCs w:val="24"/>
          <w:lang w:val="en-US"/>
        </w:rPr>
        <w:t xml:space="preserve"> «</w:t>
      </w:r>
      <w:r>
        <w:rPr>
          <w:rFonts w:ascii="GHEA Grapalat" w:hAnsi="GHEA Grapalat" w:cs="Sylfaen"/>
          <w:szCs w:val="24"/>
          <w:lang w:val="en-US"/>
        </w:rPr>
        <w:t>7</w:t>
      </w:r>
      <w:r w:rsidRPr="00595447">
        <w:rPr>
          <w:rFonts w:ascii="GHEA Grapalat" w:hAnsi="GHEA Grapalat" w:cs="Sylfaen"/>
          <w:szCs w:val="24"/>
          <w:lang w:val="ru-RU"/>
        </w:rPr>
        <w:t>րդ</w:t>
      </w:r>
      <w:r w:rsidRPr="00595447">
        <w:rPr>
          <w:rFonts w:ascii="GHEA Grapalat" w:hAnsi="GHEA Grapalat" w:cs="Sylfaen"/>
          <w:szCs w:val="24"/>
          <w:lang w:val="en-US"/>
        </w:rPr>
        <w:t xml:space="preserve"> </w:t>
      </w:r>
      <w:r w:rsidRPr="00595447">
        <w:rPr>
          <w:rFonts w:ascii="GHEA Grapalat" w:hAnsi="GHEA Grapalat" w:cs="Sylfaen"/>
          <w:szCs w:val="24"/>
          <w:lang w:val="ru-RU"/>
        </w:rPr>
        <w:t>օրվա</w:t>
      </w:r>
      <w:r w:rsidRPr="00595447">
        <w:rPr>
          <w:rFonts w:ascii="GHEA Grapalat" w:hAnsi="GHEA Grapalat" w:cs="Sylfaen"/>
          <w:szCs w:val="24"/>
          <w:lang w:val="en-US"/>
        </w:rPr>
        <w:t xml:space="preserve"> </w:t>
      </w:r>
      <w:r w:rsidRPr="00595447">
        <w:rPr>
          <w:rFonts w:ascii="GHEA Grapalat" w:hAnsi="GHEA Grapalat" w:cs="Sylfaen"/>
          <w:szCs w:val="24"/>
          <w:lang w:val="ru-RU"/>
        </w:rPr>
        <w:t>ժամը</w:t>
      </w:r>
      <w:r w:rsidRPr="00595447">
        <w:rPr>
          <w:rFonts w:ascii="GHEA Grapalat" w:hAnsi="GHEA Grapalat" w:cs="Sylfaen"/>
          <w:szCs w:val="24"/>
          <w:lang w:val="en-US"/>
        </w:rPr>
        <w:t xml:space="preserve"> </w:t>
      </w:r>
      <w:r w:rsidRPr="00766C60">
        <w:rPr>
          <w:rFonts w:ascii="GHEA Grapalat" w:hAnsi="GHEA Grapalat" w:cs="Sylfaen"/>
          <w:sz w:val="24"/>
          <w:szCs w:val="24"/>
          <w:lang w:val="en-US"/>
        </w:rPr>
        <w:t>«</w:t>
      </w:r>
      <w:r w:rsidRPr="00766C60">
        <w:rPr>
          <w:rFonts w:ascii="GHEA Grapalat" w:hAnsi="GHEA Grapalat" w:cs="Sylfaen"/>
          <w:sz w:val="24"/>
          <w:szCs w:val="24"/>
          <w:vertAlign w:val="subscript"/>
          <w:lang w:val="en-US"/>
        </w:rPr>
        <w:t>11.00</w:t>
      </w:r>
      <w:r w:rsidRPr="00595447">
        <w:rPr>
          <w:rFonts w:ascii="GHEA Grapalat" w:hAnsi="GHEA Grapalat" w:cs="Sylfaen"/>
          <w:szCs w:val="24"/>
          <w:lang w:val="en-US"/>
        </w:rPr>
        <w:t>»-</w:t>
      </w:r>
      <w:r w:rsidRPr="00595447">
        <w:rPr>
          <w:rFonts w:ascii="GHEA Grapalat" w:hAnsi="GHEA Grapalat" w:cs="Sylfaen"/>
          <w:szCs w:val="24"/>
          <w:lang w:val="ru-RU"/>
        </w:rPr>
        <w:t>ն</w:t>
      </w:r>
      <w:r w:rsidRPr="00595447">
        <w:rPr>
          <w:rFonts w:ascii="GHEA Grapalat" w:hAnsi="GHEA Grapalat" w:cs="Sylfaen"/>
          <w:szCs w:val="24"/>
          <w:lang w:val="en-US"/>
        </w:rPr>
        <w:t xml:space="preserve">, </w:t>
      </w:r>
      <w:r w:rsidRPr="00766C60">
        <w:rPr>
          <w:rFonts w:ascii="GHEA Grapalat" w:hAnsi="GHEA Grapalat" w:cs="Sylfaen"/>
          <w:sz w:val="36"/>
          <w:szCs w:val="36"/>
          <w:lang w:val="en-US"/>
        </w:rPr>
        <w:t>«</w:t>
      </w:r>
      <w:r w:rsidRPr="00766C60">
        <w:rPr>
          <w:rFonts w:ascii="GHEA Grapalat" w:hAnsi="GHEA Grapalat" w:cs="Sylfaen"/>
          <w:sz w:val="28"/>
          <w:szCs w:val="28"/>
          <w:vertAlign w:val="subscript"/>
          <w:lang w:val="en-US"/>
        </w:rPr>
        <w:t>Ռ Վարդանյան28</w:t>
      </w:r>
      <w:r w:rsidRPr="00766C60">
        <w:rPr>
          <w:rFonts w:ascii="GHEA Grapalat" w:hAnsi="GHEA Grapalat" w:cs="Sylfaen"/>
          <w:sz w:val="36"/>
          <w:szCs w:val="36"/>
          <w:lang w:val="en-US"/>
        </w:rPr>
        <w:t>»</w:t>
      </w:r>
      <w:r w:rsidRPr="00595447">
        <w:rPr>
          <w:rFonts w:ascii="GHEA Grapalat" w:hAnsi="GHEA Grapalat" w:cs="Sylfaen"/>
          <w:szCs w:val="24"/>
          <w:lang w:val="en-US"/>
        </w:rPr>
        <w:t xml:space="preserve"> </w:t>
      </w:r>
      <w:r w:rsidRPr="00595447">
        <w:rPr>
          <w:rFonts w:ascii="GHEA Grapalat" w:hAnsi="GHEA Grapalat" w:cs="Sylfaen"/>
          <w:szCs w:val="24"/>
          <w:lang w:val="ru-RU"/>
        </w:rPr>
        <w:t>հասցեով</w:t>
      </w:r>
      <w:r>
        <w:rPr>
          <w:rFonts w:ascii="GHEA Grapalat" w:hAnsi="GHEA Grapalat" w:cs="Sylfaen"/>
          <w:szCs w:val="24"/>
          <w:lang w:val="en-US"/>
        </w:rPr>
        <w:t>:</w:t>
      </w:r>
    </w:p>
    <w:p w:rsidR="00740F20" w:rsidRPr="005214FE" w:rsidRDefault="00740F20" w:rsidP="00740F20">
      <w:pPr>
        <w:pStyle w:val="BodyTextIndent2"/>
        <w:spacing w:line="240" w:lineRule="auto"/>
        <w:ind w:firstLine="567"/>
        <w:rPr>
          <w:rFonts w:ascii="GHEA Grapalat" w:hAnsi="GHEA Grapalat" w:cs="Sylfaen"/>
          <w:szCs w:val="24"/>
          <w:lang w:val="hy-AM"/>
        </w:rPr>
      </w:pPr>
      <w:r w:rsidRPr="005214F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595447">
        <w:rPr>
          <w:rFonts w:ascii="GHEA Grapalat" w:hAnsi="GHEA Grapalat"/>
          <w:sz w:val="24"/>
          <w:szCs w:val="24"/>
        </w:rPr>
        <w:t>«</w:t>
      </w:r>
      <w:r w:rsidRPr="00766C60">
        <w:rPr>
          <w:rFonts w:ascii="GHEA Grapalat" w:hAnsi="GHEA Grapalat" w:cs="Sylfaen"/>
          <w:sz w:val="24"/>
          <w:szCs w:val="24"/>
          <w:vertAlign w:val="subscript"/>
          <w:lang w:val="hy-AM"/>
        </w:rPr>
        <w:t xml:space="preserve">Հ ԿԱՐԱՊԵՏՅԱՆ </w:t>
      </w:r>
      <w:r w:rsidRPr="00595447">
        <w:rPr>
          <w:rFonts w:ascii="GHEA Grapalat" w:hAnsi="GHEA Grapalat"/>
          <w:sz w:val="24"/>
          <w:szCs w:val="24"/>
        </w:rPr>
        <w:t>»</w:t>
      </w:r>
      <w:r w:rsidRPr="005214F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740F20" w:rsidRPr="0049186D"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4.3 Մասնակիցը հայտով ներկայացնում է`</w:t>
      </w:r>
    </w:p>
    <w:p w:rsidR="00740F20" w:rsidRPr="00DE1E5A" w:rsidRDefault="00740F20" w:rsidP="00740F20">
      <w:pPr>
        <w:pStyle w:val="BodyTextIndent2"/>
        <w:spacing w:line="240" w:lineRule="auto"/>
        <w:ind w:firstLine="567"/>
        <w:rPr>
          <w:rFonts w:ascii="GHEA Grapalat" w:hAnsi="GHEA Grapalat" w:cs="Sylfaen"/>
          <w:szCs w:val="24"/>
          <w:lang w:val="hy-AM"/>
        </w:rPr>
      </w:pPr>
      <w:bookmarkStart w:id="2" w:name="_Hlk9261647"/>
      <w:r w:rsidRPr="00756756">
        <w:rPr>
          <w:rFonts w:ascii="GHEA Grapalat" w:hAnsi="GHEA Grapalat" w:cs="Sylfaen"/>
          <w:szCs w:val="24"/>
          <w:lang w:val="en-US"/>
        </w:rPr>
        <w:t xml:space="preserve">1) </w:t>
      </w:r>
      <w:r w:rsidRPr="00857D15">
        <w:rPr>
          <w:rFonts w:ascii="GHEA Grapalat" w:hAnsi="GHEA Grapalat" w:cs="Sylfaen"/>
          <w:szCs w:val="24"/>
          <w:lang w:val="en-US"/>
        </w:rPr>
        <w:t xml:space="preserve">իր կողմից հաստատված՝ սույն հրավերի </w:t>
      </w:r>
      <w:r w:rsidRPr="00573EEE">
        <w:rPr>
          <w:rFonts w:ascii="GHEA Grapalat" w:hAnsi="GHEA Grapalat" w:cs="Sylfaen"/>
          <w:szCs w:val="24"/>
          <w:lang w:val="en-US"/>
        </w:rPr>
        <w:t>2-րդ մասի</w:t>
      </w:r>
      <w:r w:rsidRPr="00D30ECA">
        <w:rPr>
          <w:rFonts w:ascii="GHEA Grapalat" w:hAnsi="GHEA Grapalat" w:cs="Sylfaen"/>
          <w:szCs w:val="24"/>
          <w:lang w:val="en-US"/>
        </w:rPr>
        <w:t xml:space="preserve"> 2.1 կետով</w:t>
      </w:r>
      <w:r w:rsidRPr="00756756">
        <w:rPr>
          <w:rFonts w:ascii="GHEA Grapalat" w:hAnsi="GHEA Grapalat" w:cs="Sylfaen"/>
          <w:szCs w:val="24"/>
          <w:lang w:val="en-US"/>
        </w:rPr>
        <w:t xml:space="preserve"> նախատեսված </w:t>
      </w:r>
      <w:r w:rsidRPr="00857D15">
        <w:rPr>
          <w:rFonts w:ascii="GHEA Grapalat" w:hAnsi="GHEA Grapalat" w:cs="Sylfaen"/>
          <w:szCs w:val="24"/>
          <w:lang w:val="en-US"/>
        </w:rPr>
        <w:t>դիմում-հայտարարություն, որը ներառում է</w:t>
      </w:r>
      <w:r w:rsidRPr="00857D15">
        <w:rPr>
          <w:rFonts w:ascii="GHEA Grapalat" w:hAnsi="GHEA Grapalat" w:cs="Sylfaen"/>
          <w:szCs w:val="24"/>
          <w:lang w:val="hy-AM"/>
        </w:rPr>
        <w:t>`</w:t>
      </w:r>
    </w:p>
    <w:p w:rsidR="00740F20" w:rsidRPr="005214FE" w:rsidRDefault="00740F20" w:rsidP="00740F20">
      <w:pPr>
        <w:pStyle w:val="BodyTextIndent2"/>
        <w:spacing w:line="240" w:lineRule="auto"/>
        <w:ind w:firstLine="567"/>
        <w:rPr>
          <w:rFonts w:ascii="GHEA Grapalat" w:hAnsi="GHEA Grapalat" w:cs="Sylfaen"/>
          <w:szCs w:val="24"/>
          <w:lang w:val="hy-AM"/>
        </w:rPr>
      </w:pPr>
      <w:r w:rsidRPr="005214FE">
        <w:rPr>
          <w:rFonts w:ascii="GHEA Grapalat" w:hAnsi="GHEA Grapalat" w:cs="Sylfaen"/>
          <w:szCs w:val="24"/>
          <w:lang w:val="hy-AM"/>
        </w:rPr>
        <w:t>ա) հայտարարություն՝ սույն հրավերով սահմանված մասնակ</w:t>
      </w:r>
      <w:r w:rsidRPr="005214FE">
        <w:rPr>
          <w:rFonts w:ascii="GHEA Grapalat" w:hAnsi="GHEA Grapalat" w:cs="Sylfaen"/>
          <w:szCs w:val="24"/>
          <w:lang w:val="hy-AM"/>
        </w:rPr>
        <w:softHyphen/>
        <w:t>ցության իրավունքի պահանջներին իր տվյալների համապատասխանության մասին.</w:t>
      </w:r>
    </w:p>
    <w:p w:rsidR="00740F20" w:rsidRPr="005214FE" w:rsidRDefault="00740F20" w:rsidP="00740F20">
      <w:pPr>
        <w:pStyle w:val="BodyTextIndent2"/>
        <w:spacing w:line="240" w:lineRule="auto"/>
        <w:ind w:firstLine="567"/>
        <w:rPr>
          <w:rFonts w:ascii="GHEA Grapalat" w:hAnsi="GHEA Grapalat" w:cs="Sylfaen"/>
          <w:szCs w:val="24"/>
          <w:lang w:val="hy-AM"/>
        </w:rPr>
      </w:pPr>
      <w:r w:rsidRPr="005214FE">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sidRPr="0049186D">
        <w:rPr>
          <w:rFonts w:ascii="GHEA Grapalat" w:hAnsi="GHEA Grapalat"/>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sidRPr="005214FE">
        <w:rPr>
          <w:rFonts w:ascii="GHEA Grapalat" w:hAnsi="GHEA Grapalat" w:cs="Sylfaen"/>
          <w:szCs w:val="24"/>
          <w:lang w:val="hy-AM"/>
        </w:rPr>
        <w:t>.</w:t>
      </w:r>
    </w:p>
    <w:p w:rsidR="00740F20" w:rsidRPr="005214FE" w:rsidRDefault="00740F20" w:rsidP="00740F20">
      <w:pPr>
        <w:pStyle w:val="BodyTextIndent2"/>
        <w:spacing w:line="240" w:lineRule="auto"/>
        <w:ind w:firstLine="567"/>
        <w:rPr>
          <w:rFonts w:ascii="GHEA Grapalat" w:hAnsi="GHEA Grapalat" w:cs="Sylfaen"/>
          <w:szCs w:val="24"/>
          <w:lang w:val="hy-AM"/>
        </w:rPr>
      </w:pPr>
      <w:r w:rsidRPr="005214F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740F20" w:rsidRPr="005214FE" w:rsidRDefault="00740F20" w:rsidP="00740F20">
      <w:pPr>
        <w:pStyle w:val="BodyTextIndent2"/>
        <w:spacing w:line="240" w:lineRule="auto"/>
        <w:ind w:firstLine="567"/>
        <w:rPr>
          <w:rFonts w:ascii="GHEA Grapalat" w:hAnsi="GHEA Grapalat" w:cs="Sylfaen"/>
          <w:szCs w:val="24"/>
          <w:lang w:val="hy-AM"/>
        </w:rPr>
      </w:pPr>
      <w:bookmarkStart w:id="3" w:name="_Hlk9261892"/>
      <w:bookmarkEnd w:id="2"/>
      <w:r w:rsidRPr="005214FE">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740F20" w:rsidRDefault="00740F20" w:rsidP="00740F20">
      <w:pPr>
        <w:pStyle w:val="norm"/>
        <w:spacing w:line="240" w:lineRule="auto"/>
        <w:ind w:firstLine="630"/>
        <w:rPr>
          <w:rFonts w:ascii="GHEA Grapalat" w:hAnsi="GHEA Grapalat"/>
          <w:sz w:val="20"/>
          <w:lang w:val="hy-AM"/>
        </w:rPr>
      </w:pPr>
      <w:r w:rsidRPr="005214FE">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5"/>
      </w:r>
      <w:r w:rsidRPr="00DE1E5A">
        <w:rPr>
          <w:rFonts w:ascii="GHEA Grapalat" w:hAnsi="GHEA Grapalat" w:cs="Sylfaen"/>
          <w:sz w:val="20"/>
          <w:szCs w:val="24"/>
          <w:lang w:val="hy-AM" w:eastAsia="en-US"/>
        </w:rPr>
        <w:t>,</w:t>
      </w:r>
    </w:p>
    <w:p w:rsidR="00740F20" w:rsidRDefault="00740F20" w:rsidP="00740F20">
      <w:pPr>
        <w:pStyle w:val="norm"/>
        <w:spacing w:line="240" w:lineRule="auto"/>
        <w:ind w:firstLine="630"/>
        <w:rPr>
          <w:rFonts w:ascii="GHEA Grapalat" w:hAnsi="GHEA Grapalat" w:cs="Sylfaen"/>
          <w:sz w:val="20"/>
          <w:lang w:val="hy-AM"/>
        </w:rPr>
      </w:pPr>
      <w:r w:rsidRPr="005214FE">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w:t>
      </w:r>
      <w:r w:rsidRPr="00DE1E5A">
        <w:rPr>
          <w:rFonts w:ascii="GHEA Grapalat" w:hAnsi="GHEA Grapalat" w:cs="Sylfaen"/>
          <w:sz w:val="20"/>
          <w:lang w:val="hy-AM"/>
        </w:rPr>
        <w:lastRenderedPageBreak/>
        <w:t>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w:t>
      </w:r>
      <w:r w:rsidRPr="005214FE">
        <w:rPr>
          <w:rFonts w:ascii="GHEA Grapalat" w:hAnsi="GHEA Grapalat" w:cs="Sylfaen"/>
          <w:sz w:val="20"/>
          <w:lang w:val="hy-AM"/>
        </w:rPr>
        <w:t xml:space="preserve"> </w:t>
      </w:r>
      <w:r w:rsidRPr="00DE1E5A">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p>
    <w:p w:rsidR="00740F20" w:rsidRPr="005214FE" w:rsidRDefault="00740F20" w:rsidP="00740F20">
      <w:pPr>
        <w:pStyle w:val="norm"/>
        <w:spacing w:line="240" w:lineRule="auto"/>
        <w:ind w:firstLine="630"/>
        <w:rPr>
          <w:rFonts w:ascii="GHEA Grapalat" w:hAnsi="GHEA Grapalat" w:cs="Sylfaen"/>
          <w:sz w:val="20"/>
          <w:lang w:val="hy-AM"/>
        </w:rPr>
      </w:pPr>
      <w:r w:rsidRPr="005214FE">
        <w:rPr>
          <w:rFonts w:ascii="GHEA Grapalat" w:hAnsi="GHEA Grapalat" w:cs="Sylfaen"/>
          <w:sz w:val="20"/>
          <w:lang w:val="hy-AM"/>
        </w:rPr>
        <w:t>է</w:t>
      </w:r>
      <w:r w:rsidRPr="00DE1E5A">
        <w:rPr>
          <w:rFonts w:ascii="GHEA Grapalat" w:hAnsi="GHEA Grapalat"/>
          <w:sz w:val="20"/>
          <w:lang w:val="hy-AM"/>
        </w:rPr>
        <w:t>)</w:t>
      </w:r>
      <w:r w:rsidRPr="005214FE">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5214FE">
        <w:rPr>
          <w:rFonts w:ascii="GHEA Grapalat" w:hAnsi="GHEA Grapalat" w:cs="Sylfaen"/>
          <w:sz w:val="20"/>
          <w:szCs w:val="24"/>
          <w:lang w:val="hy-AM" w:eastAsia="en-US"/>
        </w:rPr>
        <w:t>.</w:t>
      </w:r>
    </w:p>
    <w:bookmarkEnd w:id="3"/>
    <w:p w:rsidR="00740F20" w:rsidRPr="0049186D" w:rsidRDefault="00740F20" w:rsidP="00740F20">
      <w:pPr>
        <w:pStyle w:val="norm"/>
        <w:spacing w:line="240" w:lineRule="auto"/>
        <w:rPr>
          <w:rFonts w:ascii="GHEA Grapalat" w:hAnsi="GHEA Grapalat" w:cs="Sylfaen"/>
          <w:sz w:val="20"/>
          <w:szCs w:val="24"/>
          <w:lang w:val="hy-AM" w:eastAsia="en-US"/>
        </w:rPr>
      </w:pPr>
      <w:r w:rsidRPr="005214FE">
        <w:rPr>
          <w:rFonts w:ascii="GHEA Grapalat" w:hAnsi="GHEA Grapalat" w:cs="Sylfaen"/>
          <w:sz w:val="20"/>
          <w:szCs w:val="24"/>
          <w:lang w:val="hy-AM" w:eastAsia="en-US"/>
        </w:rPr>
        <w:t>2</w:t>
      </w:r>
      <w:r w:rsidRPr="0049186D">
        <w:rPr>
          <w:rFonts w:ascii="GHEA Grapalat" w:hAnsi="GHEA Grapalat" w:cs="Sylfaen"/>
          <w:sz w:val="20"/>
          <w:szCs w:val="24"/>
          <w:lang w:val="hy-AM" w:eastAsia="en-US"/>
        </w:rPr>
        <w:t>) իր կողմից հաստատված գնային առաջարկ,</w:t>
      </w:r>
    </w:p>
    <w:p w:rsidR="00740F20" w:rsidRPr="0049186D" w:rsidRDefault="00740F20" w:rsidP="00740F20">
      <w:pPr>
        <w:pStyle w:val="norm"/>
        <w:spacing w:line="240" w:lineRule="auto"/>
        <w:rPr>
          <w:rFonts w:ascii="GHEA Grapalat" w:hAnsi="GHEA Grapalat" w:cs="Sylfaen"/>
          <w:sz w:val="20"/>
          <w:szCs w:val="24"/>
          <w:lang w:val="hy-AM" w:eastAsia="en-US"/>
        </w:rPr>
      </w:pPr>
      <w:r w:rsidRPr="005214FE">
        <w:rPr>
          <w:rFonts w:ascii="GHEA Grapalat" w:hAnsi="GHEA Grapalat" w:cs="Sylfaen"/>
          <w:sz w:val="20"/>
          <w:szCs w:val="24"/>
          <w:lang w:val="hy-AM" w:eastAsia="en-US"/>
        </w:rPr>
        <w:t>3</w:t>
      </w:r>
      <w:r w:rsidRPr="0049186D">
        <w:rPr>
          <w:rFonts w:ascii="GHEA Grapalat" w:hAnsi="GHEA Grapalat" w:cs="Sylfaen"/>
          <w:sz w:val="20"/>
          <w:szCs w:val="24"/>
          <w:lang w:val="hy-AM" w:eastAsia="en-US"/>
        </w:rPr>
        <w:t>) սույն հրավերով նախատեսված լիցենզիայի (ներդիրի) պատճենը</w:t>
      </w:r>
      <w:r w:rsidRPr="0049186D">
        <w:rPr>
          <w:rStyle w:val="FootnoteReference"/>
          <w:rFonts w:ascii="GHEA Grapalat" w:hAnsi="GHEA Grapalat" w:cs="Sylfaen"/>
          <w:sz w:val="20"/>
          <w:szCs w:val="24"/>
          <w:lang w:eastAsia="en-US"/>
        </w:rPr>
        <w:footnoteReference w:id="6"/>
      </w:r>
      <w:r w:rsidRPr="0049186D">
        <w:rPr>
          <w:rFonts w:ascii="GHEA Grapalat" w:hAnsi="GHEA Grapalat" w:cs="Sylfaen"/>
          <w:sz w:val="20"/>
          <w:szCs w:val="24"/>
          <w:lang w:val="hy-AM" w:eastAsia="en-US"/>
        </w:rPr>
        <w:t>:</w:t>
      </w:r>
    </w:p>
    <w:p w:rsidR="00740F20" w:rsidRPr="0049186D" w:rsidRDefault="00740F20" w:rsidP="00740F20">
      <w:pPr>
        <w:pStyle w:val="norm"/>
        <w:spacing w:line="240" w:lineRule="auto"/>
        <w:rPr>
          <w:rFonts w:ascii="GHEA Grapalat" w:hAnsi="GHEA Grapalat" w:cs="Sylfaen"/>
          <w:sz w:val="20"/>
          <w:szCs w:val="24"/>
          <w:lang w:val="hy-AM" w:eastAsia="en-US"/>
        </w:rPr>
      </w:pPr>
      <w:r w:rsidRPr="005214FE">
        <w:rPr>
          <w:rFonts w:ascii="GHEA Grapalat" w:hAnsi="GHEA Grapalat" w:cs="Sylfaen"/>
          <w:sz w:val="20"/>
          <w:szCs w:val="24"/>
          <w:lang w:val="hy-AM" w:eastAsia="en-US"/>
        </w:rPr>
        <w:t>4</w:t>
      </w:r>
      <w:r w:rsidRPr="0049186D">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740F20" w:rsidRPr="0049186D" w:rsidRDefault="00740F20" w:rsidP="00740F20">
      <w:pPr>
        <w:pStyle w:val="norm"/>
        <w:spacing w:line="240" w:lineRule="auto"/>
        <w:rPr>
          <w:rFonts w:ascii="GHEA Grapalat" w:hAnsi="GHEA Grapalat" w:cs="Sylfaen"/>
          <w:sz w:val="20"/>
          <w:szCs w:val="24"/>
          <w:lang w:val="hy-AM" w:eastAsia="en-US"/>
        </w:rPr>
      </w:pPr>
      <w:r w:rsidRPr="005214FE">
        <w:rPr>
          <w:rFonts w:ascii="GHEA Grapalat" w:hAnsi="GHEA Grapalat" w:cs="Sylfaen"/>
          <w:sz w:val="20"/>
          <w:szCs w:val="24"/>
          <w:lang w:val="hy-AM" w:eastAsia="en-US"/>
        </w:rPr>
        <w:t>5</w:t>
      </w:r>
      <w:r w:rsidRPr="0049186D">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740F20" w:rsidRPr="005214FE" w:rsidRDefault="00740F20" w:rsidP="00740F20">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5214FE">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5214FE">
        <w:rPr>
          <w:rFonts w:ascii="GHEA Grapalat" w:hAnsi="GHEA Grapalat" w:cs="Sylfaen"/>
          <w:sz w:val="20"/>
          <w:szCs w:val="24"/>
          <w:lang w:val="hy-AM" w:eastAsia="en-US"/>
        </w:rPr>
        <w:t xml:space="preserve"> սույն ընթացակարգին մասնակցելու դեպքում՝</w:t>
      </w:r>
    </w:p>
    <w:p w:rsidR="00740F20" w:rsidRDefault="00740F20" w:rsidP="00740F20">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740F20" w:rsidRDefault="00740F20" w:rsidP="00740F20">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5214FE">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740F20" w:rsidRPr="00FF0FC3" w:rsidRDefault="00740F20" w:rsidP="00740F20">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5214FE">
        <w:rPr>
          <w:rFonts w:ascii="GHEA Grapalat" w:hAnsi="GHEA Grapalat" w:cs="Sylfaen"/>
          <w:sz w:val="20"/>
          <w:szCs w:val="24"/>
          <w:lang w:val="hy-AM" w:eastAsia="en-US"/>
        </w:rPr>
        <w:t>:</w:t>
      </w:r>
    </w:p>
    <w:bookmarkEnd w:id="5"/>
    <w:p w:rsidR="00740F20" w:rsidRPr="0049186D" w:rsidRDefault="00740F20" w:rsidP="00740F20">
      <w:pPr>
        <w:pStyle w:val="norm"/>
        <w:spacing w:line="240" w:lineRule="auto"/>
        <w:rPr>
          <w:rFonts w:ascii="GHEA Grapalat" w:hAnsi="GHEA Grapalat" w:cs="Sylfaen"/>
          <w:sz w:val="20"/>
          <w:szCs w:val="24"/>
          <w:lang w:val="hy-AM" w:eastAsia="en-US"/>
        </w:rPr>
      </w:pPr>
    </w:p>
    <w:p w:rsidR="00740F20" w:rsidRPr="0049186D" w:rsidRDefault="00740F20" w:rsidP="00740F20">
      <w:pPr>
        <w:jc w:val="center"/>
        <w:rPr>
          <w:rFonts w:ascii="GHEA Grapalat" w:hAnsi="GHEA Grapalat" w:cs="Arial"/>
          <w:b/>
          <w:sz w:val="20"/>
          <w:lang w:val="es-ES"/>
        </w:rPr>
      </w:pPr>
      <w:r w:rsidRPr="0049186D">
        <w:rPr>
          <w:rFonts w:ascii="GHEA Grapalat" w:hAnsi="GHEA Grapalat"/>
          <w:b/>
          <w:sz w:val="20"/>
          <w:lang w:val="es-ES"/>
        </w:rPr>
        <w:t xml:space="preserve">5.   </w:t>
      </w:r>
      <w:r w:rsidRPr="0049186D">
        <w:rPr>
          <w:rFonts w:ascii="GHEA Grapalat" w:hAnsi="GHEA Grapalat" w:cs="Sylfaen"/>
          <w:b/>
          <w:sz w:val="20"/>
          <w:lang w:val="es-ES"/>
        </w:rPr>
        <w:t>ՀԱՅՏԻ</w:t>
      </w:r>
      <w:r w:rsidRPr="0049186D">
        <w:rPr>
          <w:rFonts w:ascii="GHEA Grapalat" w:hAnsi="GHEA Grapalat" w:cs="Arial"/>
          <w:b/>
          <w:sz w:val="20"/>
          <w:lang w:val="es-ES"/>
        </w:rPr>
        <w:t xml:space="preserve">   </w:t>
      </w:r>
      <w:r w:rsidRPr="0049186D">
        <w:rPr>
          <w:rFonts w:ascii="GHEA Grapalat" w:hAnsi="GHEA Grapalat" w:cs="Sylfaen"/>
          <w:b/>
          <w:sz w:val="20"/>
          <w:lang w:val="es-ES"/>
        </w:rPr>
        <w:t>ԳՆԱՅԻՆ</w:t>
      </w:r>
      <w:r w:rsidRPr="0049186D">
        <w:rPr>
          <w:rFonts w:ascii="GHEA Grapalat" w:hAnsi="GHEA Grapalat" w:cs="Arial"/>
          <w:b/>
          <w:sz w:val="20"/>
          <w:lang w:val="es-ES"/>
        </w:rPr>
        <w:t xml:space="preserve">  </w:t>
      </w:r>
      <w:r w:rsidRPr="0049186D">
        <w:rPr>
          <w:rFonts w:ascii="GHEA Grapalat" w:hAnsi="GHEA Grapalat" w:cs="Sylfaen"/>
          <w:b/>
          <w:sz w:val="20"/>
          <w:lang w:val="es-ES"/>
        </w:rPr>
        <w:t>ԱՌԱՋԱՐԿԸ</w:t>
      </w:r>
      <w:r w:rsidRPr="0049186D">
        <w:rPr>
          <w:rFonts w:ascii="GHEA Grapalat" w:hAnsi="GHEA Grapalat" w:cs="Arial"/>
          <w:b/>
          <w:sz w:val="20"/>
          <w:lang w:val="es-ES"/>
        </w:rPr>
        <w:t xml:space="preserve"> </w:t>
      </w:r>
    </w:p>
    <w:p w:rsidR="00740F20" w:rsidRPr="0049186D" w:rsidRDefault="00740F20" w:rsidP="00740F20">
      <w:pPr>
        <w:jc w:val="center"/>
        <w:rPr>
          <w:rFonts w:ascii="GHEA Grapalat" w:hAnsi="GHEA Grapalat" w:cs="Arial"/>
          <w:b/>
          <w:sz w:val="20"/>
          <w:lang w:val="es-ES"/>
        </w:rPr>
      </w:pPr>
    </w:p>
    <w:p w:rsidR="00740F20" w:rsidRPr="0049186D" w:rsidRDefault="00740F20" w:rsidP="00740F20">
      <w:pPr>
        <w:ind w:firstLine="567"/>
        <w:jc w:val="both"/>
        <w:rPr>
          <w:rFonts w:ascii="GHEA Grapalat" w:hAnsi="GHEA Grapalat"/>
          <w:sz w:val="20"/>
          <w:lang w:val="es-ES"/>
        </w:rPr>
      </w:pPr>
      <w:r w:rsidRPr="0049186D">
        <w:rPr>
          <w:rFonts w:ascii="GHEA Grapalat" w:hAnsi="GHEA Grapalat" w:cs="Sylfaen"/>
          <w:sz w:val="20"/>
          <w:lang w:val="es-ES"/>
        </w:rPr>
        <w:t xml:space="preserve">5.1 </w:t>
      </w:r>
      <w:r w:rsidRPr="0049186D">
        <w:rPr>
          <w:rFonts w:ascii="GHEA Grapalat" w:hAnsi="GHEA Grapalat" w:cs="Sylfaen"/>
          <w:sz w:val="20"/>
        </w:rPr>
        <w:t>Առաջարկվող</w:t>
      </w:r>
      <w:r w:rsidRPr="0049186D">
        <w:rPr>
          <w:rFonts w:ascii="GHEA Grapalat" w:hAnsi="GHEA Grapalat" w:cs="Sylfaen"/>
          <w:sz w:val="20"/>
          <w:lang w:val="es-ES"/>
        </w:rPr>
        <w:t xml:space="preserve"> </w:t>
      </w:r>
      <w:r w:rsidRPr="0049186D">
        <w:rPr>
          <w:rFonts w:ascii="GHEA Grapalat" w:hAnsi="GHEA Grapalat" w:cs="Sylfaen"/>
          <w:sz w:val="20"/>
        </w:rPr>
        <w:t>գինը</w:t>
      </w:r>
      <w:r w:rsidRPr="0049186D">
        <w:rPr>
          <w:rFonts w:ascii="GHEA Grapalat" w:hAnsi="GHEA Grapalat" w:cs="Sylfaen"/>
          <w:sz w:val="20"/>
          <w:lang w:val="es-ES"/>
        </w:rPr>
        <w:t xml:space="preserve"> </w:t>
      </w:r>
      <w:r w:rsidRPr="0049186D">
        <w:rPr>
          <w:rFonts w:ascii="GHEA Grapalat" w:hAnsi="GHEA Grapalat" w:cs="Sylfaen"/>
          <w:sz w:val="20"/>
        </w:rPr>
        <w:t>ապրանքի</w:t>
      </w:r>
      <w:r w:rsidRPr="0049186D">
        <w:rPr>
          <w:rFonts w:ascii="GHEA Grapalat" w:hAnsi="GHEA Grapalat" w:cs="Sylfaen"/>
          <w:sz w:val="20"/>
          <w:lang w:val="es-ES"/>
        </w:rPr>
        <w:t xml:space="preserve"> </w:t>
      </w:r>
      <w:r w:rsidRPr="0049186D">
        <w:rPr>
          <w:rFonts w:ascii="GHEA Grapalat" w:hAnsi="GHEA Grapalat" w:cs="Sylfaen"/>
          <w:sz w:val="20"/>
        </w:rPr>
        <w:t>արժեքից</w:t>
      </w:r>
      <w:r w:rsidRPr="0049186D">
        <w:rPr>
          <w:rFonts w:ascii="GHEA Grapalat" w:hAnsi="GHEA Grapalat" w:cs="Sylfaen"/>
          <w:sz w:val="20"/>
          <w:lang w:val="es-ES"/>
        </w:rPr>
        <w:t xml:space="preserve"> </w:t>
      </w:r>
      <w:r w:rsidRPr="0049186D">
        <w:rPr>
          <w:rFonts w:ascii="GHEA Grapalat" w:hAnsi="GHEA Grapalat" w:cs="Sylfaen"/>
          <w:sz w:val="20"/>
        </w:rPr>
        <w:t>բացի</w:t>
      </w:r>
      <w:r w:rsidRPr="0049186D">
        <w:rPr>
          <w:rFonts w:ascii="GHEA Grapalat" w:hAnsi="GHEA Grapalat" w:cs="Sylfaen"/>
          <w:sz w:val="20"/>
          <w:lang w:val="es-ES"/>
        </w:rPr>
        <w:t xml:space="preserve"> </w:t>
      </w:r>
      <w:r w:rsidRPr="0049186D">
        <w:rPr>
          <w:rFonts w:ascii="GHEA Grapalat" w:hAnsi="GHEA Grapalat" w:cs="Sylfaen"/>
          <w:sz w:val="20"/>
        </w:rPr>
        <w:t>ներառում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փոխադրման</w:t>
      </w:r>
      <w:r w:rsidRPr="0049186D">
        <w:rPr>
          <w:rFonts w:ascii="GHEA Grapalat" w:hAnsi="GHEA Grapalat" w:cs="Sylfaen"/>
          <w:sz w:val="20"/>
          <w:lang w:val="es-ES"/>
        </w:rPr>
        <w:t xml:space="preserve">, </w:t>
      </w:r>
      <w:r w:rsidRPr="0049186D">
        <w:rPr>
          <w:rFonts w:ascii="GHEA Grapalat" w:hAnsi="GHEA Grapalat" w:cs="Sylfaen"/>
          <w:sz w:val="20"/>
        </w:rPr>
        <w:t>ապահովագրման</w:t>
      </w:r>
      <w:r w:rsidRPr="0049186D">
        <w:rPr>
          <w:rFonts w:ascii="GHEA Grapalat" w:hAnsi="GHEA Grapalat" w:cs="Sylfaen"/>
          <w:sz w:val="20"/>
          <w:lang w:val="es-ES"/>
        </w:rPr>
        <w:t xml:space="preserve">, </w:t>
      </w:r>
      <w:r w:rsidRPr="0049186D">
        <w:rPr>
          <w:rFonts w:ascii="GHEA Grapalat" w:hAnsi="GHEA Grapalat" w:cs="Sylfaen"/>
          <w:sz w:val="20"/>
        </w:rPr>
        <w:t>տուրքերի</w:t>
      </w:r>
      <w:r w:rsidRPr="0049186D">
        <w:rPr>
          <w:rFonts w:ascii="GHEA Grapalat" w:hAnsi="GHEA Grapalat" w:cs="Sylfaen"/>
          <w:sz w:val="20"/>
          <w:lang w:val="es-ES"/>
        </w:rPr>
        <w:t xml:space="preserve">, </w:t>
      </w:r>
      <w:r w:rsidRPr="0049186D">
        <w:rPr>
          <w:rFonts w:ascii="GHEA Grapalat" w:hAnsi="GHEA Grapalat" w:cs="Sylfaen"/>
          <w:sz w:val="20"/>
        </w:rPr>
        <w:t>հարկերի</w:t>
      </w:r>
      <w:r w:rsidRPr="0049186D">
        <w:rPr>
          <w:rFonts w:ascii="GHEA Grapalat" w:hAnsi="GHEA Grapalat" w:cs="Sylfaen"/>
          <w:sz w:val="20"/>
          <w:lang w:val="es-ES"/>
        </w:rPr>
        <w:t xml:space="preserve">, </w:t>
      </w:r>
      <w:r w:rsidRPr="0049186D">
        <w:rPr>
          <w:rFonts w:ascii="GHEA Grapalat" w:hAnsi="GHEA Grapalat" w:cs="Sylfaen"/>
          <w:sz w:val="20"/>
        </w:rPr>
        <w:t>այլ</w:t>
      </w:r>
      <w:r w:rsidRPr="0049186D">
        <w:rPr>
          <w:rFonts w:ascii="GHEA Grapalat" w:hAnsi="GHEA Grapalat" w:cs="Sylfaen"/>
          <w:sz w:val="20"/>
          <w:lang w:val="es-ES"/>
        </w:rPr>
        <w:t xml:space="preserve"> </w:t>
      </w:r>
      <w:r w:rsidRPr="0049186D">
        <w:rPr>
          <w:rFonts w:ascii="GHEA Grapalat" w:hAnsi="GHEA Grapalat" w:cs="Sylfaen"/>
          <w:sz w:val="20"/>
        </w:rPr>
        <w:t>վճարումների</w:t>
      </w:r>
      <w:r w:rsidRPr="0049186D">
        <w:rPr>
          <w:rFonts w:ascii="GHEA Grapalat" w:hAnsi="GHEA Grapalat" w:cs="Sylfaen"/>
          <w:sz w:val="20"/>
          <w:lang w:val="es-ES"/>
        </w:rPr>
        <w:t xml:space="preserve"> </w:t>
      </w:r>
      <w:r w:rsidRPr="0049186D">
        <w:rPr>
          <w:rFonts w:ascii="GHEA Grapalat" w:hAnsi="GHEA Grapalat" w:cs="Sylfaen"/>
          <w:sz w:val="20"/>
        </w:rPr>
        <w:t>գծով</w:t>
      </w:r>
      <w:r w:rsidRPr="0049186D">
        <w:rPr>
          <w:rFonts w:ascii="GHEA Grapalat" w:hAnsi="GHEA Grapalat" w:cs="Sylfaen"/>
          <w:sz w:val="20"/>
          <w:lang w:val="es-ES"/>
        </w:rPr>
        <w:t xml:space="preserve"> </w:t>
      </w:r>
      <w:r w:rsidRPr="0049186D">
        <w:rPr>
          <w:rFonts w:ascii="GHEA Grapalat" w:hAnsi="GHEA Grapalat" w:cs="Sylfaen"/>
          <w:sz w:val="20"/>
        </w:rPr>
        <w:t>ծախսերը</w:t>
      </w:r>
      <w:r w:rsidRPr="0049186D">
        <w:rPr>
          <w:rFonts w:ascii="GHEA Grapalat" w:hAnsi="GHEA Grapalat" w:cs="Sylfaen"/>
          <w:sz w:val="20"/>
          <w:lang w:val="es-ES"/>
        </w:rPr>
        <w:t xml:space="preserve"> </w:t>
      </w:r>
      <w:r w:rsidRPr="0049186D">
        <w:rPr>
          <w:rFonts w:ascii="GHEA Grapalat" w:hAnsi="GHEA Grapalat" w:cs="Sylfaen"/>
          <w:sz w:val="20"/>
        </w:rPr>
        <w:t>և</w:t>
      </w:r>
      <w:r w:rsidRPr="0049186D">
        <w:rPr>
          <w:rFonts w:ascii="GHEA Grapalat" w:hAnsi="GHEA Grapalat" w:cs="Sylfaen"/>
          <w:sz w:val="20"/>
          <w:lang w:val="es-ES"/>
        </w:rPr>
        <w:t xml:space="preserve"> </w:t>
      </w:r>
      <w:r w:rsidRPr="0049186D">
        <w:rPr>
          <w:rFonts w:ascii="GHEA Grapalat" w:hAnsi="GHEA Grapalat" w:cs="Sylfaen"/>
          <w:sz w:val="20"/>
        </w:rPr>
        <w:t>չի</w:t>
      </w:r>
      <w:r w:rsidRPr="0049186D">
        <w:rPr>
          <w:rFonts w:ascii="GHEA Grapalat" w:hAnsi="GHEA Grapalat" w:cs="Sylfaen"/>
          <w:sz w:val="20"/>
          <w:lang w:val="es-ES"/>
        </w:rPr>
        <w:t xml:space="preserve"> </w:t>
      </w:r>
      <w:r w:rsidRPr="0049186D">
        <w:rPr>
          <w:rFonts w:ascii="GHEA Grapalat" w:hAnsi="GHEA Grapalat" w:cs="Sylfaen"/>
          <w:sz w:val="20"/>
        </w:rPr>
        <w:t>կարող</w:t>
      </w:r>
      <w:r w:rsidRPr="0049186D">
        <w:rPr>
          <w:rFonts w:ascii="GHEA Grapalat" w:hAnsi="GHEA Grapalat" w:cs="Sylfaen"/>
          <w:sz w:val="20"/>
          <w:lang w:val="es-ES"/>
        </w:rPr>
        <w:t xml:space="preserve"> </w:t>
      </w:r>
      <w:r w:rsidRPr="0049186D">
        <w:rPr>
          <w:rFonts w:ascii="GHEA Grapalat" w:hAnsi="GHEA Grapalat" w:cs="Sylfaen"/>
          <w:sz w:val="20"/>
        </w:rPr>
        <w:t>պակաս</w:t>
      </w:r>
      <w:r w:rsidRPr="0049186D">
        <w:rPr>
          <w:rFonts w:ascii="GHEA Grapalat" w:hAnsi="GHEA Grapalat" w:cs="Sylfaen"/>
          <w:sz w:val="20"/>
          <w:lang w:val="es-ES"/>
        </w:rPr>
        <w:t xml:space="preserve"> </w:t>
      </w:r>
      <w:r w:rsidRPr="0049186D">
        <w:rPr>
          <w:rFonts w:ascii="GHEA Grapalat" w:hAnsi="GHEA Grapalat" w:cs="Sylfaen"/>
          <w:sz w:val="20"/>
        </w:rPr>
        <w:t>լինել</w:t>
      </w:r>
      <w:r w:rsidRPr="0049186D">
        <w:rPr>
          <w:rFonts w:ascii="GHEA Grapalat" w:hAnsi="GHEA Grapalat" w:cs="Sylfaen"/>
          <w:sz w:val="20"/>
          <w:lang w:val="es-ES"/>
        </w:rPr>
        <w:t xml:space="preserve"> </w:t>
      </w:r>
      <w:r w:rsidRPr="0049186D">
        <w:rPr>
          <w:rFonts w:ascii="GHEA Grapalat" w:hAnsi="GHEA Grapalat" w:cs="Sylfaen"/>
          <w:sz w:val="20"/>
        </w:rPr>
        <w:t>դրանց</w:t>
      </w:r>
      <w:r w:rsidRPr="0049186D">
        <w:rPr>
          <w:rFonts w:ascii="GHEA Grapalat" w:hAnsi="GHEA Grapalat" w:cs="Sylfaen"/>
          <w:sz w:val="20"/>
          <w:lang w:val="es-ES"/>
        </w:rPr>
        <w:t xml:space="preserve"> </w:t>
      </w:r>
      <w:r w:rsidRPr="0049186D">
        <w:rPr>
          <w:rFonts w:ascii="GHEA Grapalat" w:hAnsi="GHEA Grapalat" w:cs="Sylfaen"/>
          <w:sz w:val="20"/>
        </w:rPr>
        <w:t>ինքնարժեքից</w:t>
      </w:r>
      <w:r w:rsidRPr="0049186D">
        <w:rPr>
          <w:rFonts w:ascii="GHEA Grapalat" w:hAnsi="GHEA Grapalat" w:cs="Sylfaen"/>
          <w:sz w:val="20"/>
          <w:lang w:val="es-ES"/>
        </w:rPr>
        <w:t xml:space="preserve">: </w:t>
      </w:r>
      <w:r w:rsidRPr="0049186D">
        <w:rPr>
          <w:rFonts w:ascii="GHEA Grapalat" w:hAnsi="GHEA Grapalat" w:cs="Sylfaen"/>
          <w:sz w:val="20"/>
        </w:rPr>
        <w:t>Առաջարկվող</w:t>
      </w:r>
      <w:r w:rsidRPr="0049186D">
        <w:rPr>
          <w:rFonts w:ascii="GHEA Grapalat" w:hAnsi="GHEA Grapalat" w:cs="Sylfaen"/>
          <w:sz w:val="20"/>
          <w:lang w:val="es-ES"/>
        </w:rPr>
        <w:t xml:space="preserve"> </w:t>
      </w:r>
      <w:r w:rsidRPr="0049186D">
        <w:rPr>
          <w:rFonts w:ascii="GHEA Grapalat" w:hAnsi="GHEA Grapalat" w:cs="Sylfaen"/>
          <w:sz w:val="20"/>
        </w:rPr>
        <w:t>գնի</w:t>
      </w:r>
      <w:r w:rsidRPr="0049186D">
        <w:rPr>
          <w:rFonts w:ascii="GHEA Grapalat" w:hAnsi="GHEA Grapalat" w:cs="Sylfaen"/>
          <w:sz w:val="20"/>
          <w:lang w:val="es-ES"/>
        </w:rPr>
        <w:t xml:space="preserve">  </w:t>
      </w:r>
      <w:r w:rsidRPr="0049186D">
        <w:rPr>
          <w:rFonts w:ascii="GHEA Grapalat" w:hAnsi="GHEA Grapalat" w:cs="Sylfaen"/>
          <w:sz w:val="20"/>
        </w:rPr>
        <w:t>հաշվարկը</w:t>
      </w:r>
      <w:r w:rsidRPr="0049186D">
        <w:rPr>
          <w:rFonts w:ascii="GHEA Grapalat" w:hAnsi="GHEA Grapalat" w:cs="Sylfaen"/>
          <w:sz w:val="20"/>
          <w:lang w:val="es-ES"/>
        </w:rPr>
        <w:t xml:space="preserve"> </w:t>
      </w:r>
      <w:r w:rsidRPr="0049186D">
        <w:rPr>
          <w:rFonts w:ascii="GHEA Grapalat" w:hAnsi="GHEA Grapalat" w:cs="Sylfaen"/>
          <w:sz w:val="20"/>
        </w:rPr>
        <w:t>պետք</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ներկայացվի</w:t>
      </w:r>
      <w:r w:rsidRPr="0049186D">
        <w:rPr>
          <w:rFonts w:ascii="GHEA Grapalat" w:hAnsi="GHEA Grapalat" w:cs="Sylfaen"/>
          <w:sz w:val="20"/>
          <w:lang w:val="es-ES"/>
        </w:rPr>
        <w:t xml:space="preserve"> </w:t>
      </w:r>
      <w:r w:rsidRPr="0049186D">
        <w:rPr>
          <w:rFonts w:ascii="GHEA Grapalat" w:hAnsi="GHEA Grapalat" w:cs="Sylfaen"/>
          <w:sz w:val="20"/>
        </w:rPr>
        <w:t>հայտով</w:t>
      </w:r>
      <w:r w:rsidRPr="0049186D">
        <w:rPr>
          <w:rFonts w:ascii="GHEA Grapalat" w:hAnsi="GHEA Grapalat"/>
          <w:sz w:val="20"/>
          <w:lang w:val="es-ES"/>
        </w:rPr>
        <w:t>:</w:t>
      </w:r>
    </w:p>
    <w:p w:rsidR="00740F20" w:rsidRPr="0049186D" w:rsidRDefault="00740F20" w:rsidP="00740F20">
      <w:pPr>
        <w:pStyle w:val="norm"/>
        <w:spacing w:line="240" w:lineRule="auto"/>
        <w:ind w:firstLine="567"/>
        <w:rPr>
          <w:rFonts w:ascii="GHEA Grapalat" w:hAnsi="GHEA Grapalat" w:cs="Sylfaen"/>
          <w:sz w:val="20"/>
          <w:szCs w:val="24"/>
          <w:lang w:val="es-ES" w:eastAsia="en-US"/>
        </w:rPr>
      </w:pPr>
      <w:r w:rsidRPr="0049186D">
        <w:rPr>
          <w:rFonts w:ascii="GHEA Grapalat" w:hAnsi="GHEA Grapalat"/>
          <w:sz w:val="20"/>
          <w:lang w:val="es-ES"/>
        </w:rPr>
        <w:t>5.</w:t>
      </w:r>
      <w:r w:rsidRPr="0049186D">
        <w:rPr>
          <w:rFonts w:ascii="GHEA Grapalat" w:hAnsi="GHEA Grapalat"/>
          <w:sz w:val="20"/>
          <w:lang w:val="hy-AM"/>
        </w:rPr>
        <w:t>2</w:t>
      </w:r>
      <w:r w:rsidRPr="0049186D">
        <w:rPr>
          <w:rFonts w:ascii="GHEA Grapalat" w:hAnsi="GHEA Grapalat" w:cs="Sylfaen"/>
          <w:sz w:val="20"/>
          <w:lang w:val="es-ES"/>
        </w:rPr>
        <w:t xml:space="preserve"> Մ</w:t>
      </w:r>
      <w:r w:rsidRPr="0049186D">
        <w:rPr>
          <w:rFonts w:ascii="GHEA Grapalat" w:hAnsi="GHEA Grapalat" w:cs="Sylfaen"/>
          <w:sz w:val="20"/>
          <w:szCs w:val="24"/>
          <w:lang w:val="hy-AM" w:eastAsia="en-US"/>
        </w:rPr>
        <w:t xml:space="preserve">ասնակիցը գնային առաջարկը ներկայացնում է </w:t>
      </w:r>
      <w:r w:rsidRPr="0049186D">
        <w:rPr>
          <w:rFonts w:ascii="GHEA Grapalat" w:hAnsi="GHEA Grapalat" w:cs="Sylfaen"/>
          <w:sz w:val="20"/>
        </w:rPr>
        <w:t>արժեք</w:t>
      </w:r>
      <w:r w:rsidRPr="0049186D">
        <w:rPr>
          <w:rFonts w:ascii="GHEA Grapalat" w:hAnsi="GHEA Grapalat" w:cs="Sylfaen"/>
          <w:sz w:val="20"/>
          <w:lang w:val="es-ES"/>
        </w:rPr>
        <w:t xml:space="preserve"> (</w:t>
      </w:r>
      <w:r w:rsidRPr="0049186D">
        <w:rPr>
          <w:rFonts w:ascii="GHEA Grapalat" w:hAnsi="GHEA Grapalat" w:cs="Sylfaen"/>
          <w:sz w:val="20"/>
        </w:rPr>
        <w:t>ինքնարժեքի</w:t>
      </w:r>
      <w:r w:rsidRPr="0049186D">
        <w:rPr>
          <w:rFonts w:ascii="GHEA Grapalat" w:hAnsi="GHEA Grapalat" w:cs="Sylfaen"/>
          <w:sz w:val="20"/>
          <w:lang w:val="es-ES"/>
        </w:rPr>
        <w:t xml:space="preserve"> </w:t>
      </w:r>
      <w:r w:rsidRPr="0049186D">
        <w:rPr>
          <w:rFonts w:ascii="GHEA Grapalat" w:hAnsi="GHEA Grapalat" w:cs="Sylfaen"/>
          <w:sz w:val="20"/>
        </w:rPr>
        <w:t>և</w:t>
      </w:r>
      <w:r w:rsidRPr="0049186D">
        <w:rPr>
          <w:rFonts w:ascii="GHEA Grapalat" w:hAnsi="GHEA Grapalat" w:cs="Sylfaen"/>
          <w:sz w:val="20"/>
          <w:lang w:val="es-ES"/>
        </w:rPr>
        <w:t xml:space="preserve"> </w:t>
      </w:r>
      <w:r w:rsidRPr="0049186D">
        <w:rPr>
          <w:rFonts w:ascii="GHEA Grapalat" w:hAnsi="GHEA Grapalat" w:cs="Sylfaen"/>
          <w:sz w:val="20"/>
        </w:rPr>
        <w:t>կանխատեսվող</w:t>
      </w:r>
      <w:r w:rsidRPr="0049186D">
        <w:rPr>
          <w:rFonts w:ascii="GHEA Grapalat" w:hAnsi="GHEA Grapalat" w:cs="Sylfaen"/>
          <w:sz w:val="20"/>
          <w:lang w:val="es-ES"/>
        </w:rPr>
        <w:t xml:space="preserve"> </w:t>
      </w:r>
      <w:r w:rsidRPr="0049186D">
        <w:rPr>
          <w:rFonts w:ascii="GHEA Grapalat" w:hAnsi="GHEA Grapalat" w:cs="Sylfaen"/>
          <w:sz w:val="20"/>
        </w:rPr>
        <w:t>շահույթի</w:t>
      </w:r>
      <w:r w:rsidRPr="0049186D">
        <w:rPr>
          <w:rFonts w:ascii="GHEA Grapalat" w:hAnsi="GHEA Grapalat" w:cs="Sylfaen"/>
          <w:sz w:val="20"/>
          <w:lang w:val="es-ES"/>
        </w:rPr>
        <w:t xml:space="preserve"> </w:t>
      </w:r>
      <w:r w:rsidRPr="0049186D">
        <w:rPr>
          <w:rFonts w:ascii="GHEA Grapalat" w:hAnsi="GHEA Grapalat" w:cs="Sylfaen"/>
          <w:sz w:val="20"/>
        </w:rPr>
        <w:t>հանրագումարը</w:t>
      </w:r>
      <w:r w:rsidRPr="0049186D">
        <w:rPr>
          <w:rFonts w:ascii="GHEA Grapalat" w:hAnsi="GHEA Grapalat" w:cs="Sylfaen"/>
          <w:sz w:val="20"/>
          <w:lang w:val="es-ES"/>
        </w:rPr>
        <w:t>)</w:t>
      </w:r>
      <w:r w:rsidRPr="0049186D">
        <w:rPr>
          <w:rFonts w:ascii="GHEA Grapalat" w:hAnsi="GHEA Grapalat" w:cs="Sylfaen"/>
          <w:szCs w:val="22"/>
          <w:lang w:val="es-ES"/>
        </w:rPr>
        <w:t xml:space="preserve"> </w:t>
      </w:r>
      <w:r w:rsidRPr="0049186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49186D">
        <w:rPr>
          <w:rFonts w:ascii="GHEA Grapalat" w:hAnsi="GHEA Grapalat" w:cs="Sylfaen"/>
          <w:sz w:val="20"/>
          <w:szCs w:val="24"/>
          <w:lang w:eastAsia="en-US"/>
        </w:rPr>
        <w:t>Ա</w:t>
      </w:r>
      <w:r w:rsidRPr="0049186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49186D">
        <w:rPr>
          <w:rFonts w:ascii="GHEA Grapalat" w:hAnsi="GHEA Grapalat" w:cs="Sylfaen"/>
          <w:sz w:val="20"/>
          <w:szCs w:val="24"/>
          <w:lang w:val="es-ES" w:eastAsia="en-US"/>
        </w:rPr>
        <w:t xml:space="preserve"> </w:t>
      </w:r>
      <w:r w:rsidRPr="0049186D">
        <w:rPr>
          <w:rFonts w:ascii="GHEA Grapalat" w:hAnsi="GHEA Grapalat" w:cs="Sylfaen"/>
          <w:sz w:val="20"/>
          <w:lang w:val="ru-RU"/>
        </w:rPr>
        <w:t>ներկայաց</w:t>
      </w:r>
      <w:r w:rsidRPr="0049186D">
        <w:rPr>
          <w:rFonts w:ascii="GHEA Grapalat" w:hAnsi="GHEA Grapalat" w:cs="Sylfaen"/>
          <w:sz w:val="20"/>
        </w:rPr>
        <w:t>վող</w:t>
      </w:r>
      <w:r w:rsidRPr="0049186D">
        <w:rPr>
          <w:rFonts w:ascii="GHEA Grapalat" w:hAnsi="GHEA Grapalat" w:cs="Sylfaen"/>
          <w:sz w:val="20"/>
          <w:lang w:val="es-ES"/>
        </w:rPr>
        <w:t xml:space="preserve"> </w:t>
      </w:r>
      <w:r w:rsidRPr="0049186D">
        <w:rPr>
          <w:rFonts w:ascii="GHEA Grapalat" w:hAnsi="GHEA Grapalat" w:cs="Sylfaen"/>
          <w:sz w:val="20"/>
          <w:lang w:val="ru-RU"/>
        </w:rPr>
        <w:t>գնային</w:t>
      </w:r>
      <w:r w:rsidRPr="0049186D">
        <w:rPr>
          <w:rFonts w:ascii="GHEA Grapalat" w:hAnsi="GHEA Grapalat" w:cs="Sylfaen"/>
          <w:sz w:val="20"/>
          <w:lang w:val="es-ES"/>
        </w:rPr>
        <w:t xml:space="preserve"> </w:t>
      </w:r>
      <w:r w:rsidRPr="0049186D">
        <w:rPr>
          <w:rFonts w:ascii="GHEA Grapalat" w:hAnsi="GHEA Grapalat" w:cs="Sylfaen"/>
          <w:sz w:val="20"/>
          <w:lang w:val="ru-RU"/>
        </w:rPr>
        <w:t>առաջարկում</w:t>
      </w:r>
      <w:r w:rsidRPr="0049186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49186D">
        <w:rPr>
          <w:rFonts w:ascii="GHEA Grapalat" w:hAnsi="GHEA Grapalat" w:cs="Sylfaen"/>
          <w:sz w:val="20"/>
          <w:szCs w:val="24"/>
          <w:lang w:val="es-ES" w:eastAsia="en-US"/>
        </w:rPr>
        <w:t xml:space="preserve"> </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es-ES" w:eastAsia="en-US"/>
        </w:rPr>
        <w:t>Մ</w:t>
      </w:r>
      <w:r w:rsidRPr="0049186D">
        <w:rPr>
          <w:rFonts w:ascii="GHEA Grapalat" w:hAnsi="GHEA Grapalat" w:cs="Sylfaen"/>
          <w:sz w:val="20"/>
          <w:szCs w:val="24"/>
          <w:lang w:val="hy-AM" w:eastAsia="en-US"/>
        </w:rPr>
        <w:t>ասնակիցների գնային առաջարկների գնահատում</w:t>
      </w:r>
      <w:r w:rsidRPr="0049186D">
        <w:rPr>
          <w:rFonts w:ascii="GHEA Grapalat" w:hAnsi="GHEA Grapalat" w:cs="Sylfaen"/>
          <w:sz w:val="20"/>
          <w:szCs w:val="24"/>
          <w:lang w:eastAsia="en-US"/>
        </w:rPr>
        <w:t>ն</w:t>
      </w:r>
      <w:r w:rsidRPr="0049186D">
        <w:rPr>
          <w:rFonts w:ascii="GHEA Grapalat" w:hAnsi="GHEA Grapalat" w:cs="Sylfaen"/>
          <w:sz w:val="20"/>
          <w:szCs w:val="24"/>
          <w:lang w:val="hy-AM" w:eastAsia="en-US"/>
        </w:rPr>
        <w:t xml:space="preserve"> </w:t>
      </w:r>
      <w:r w:rsidRPr="0049186D">
        <w:rPr>
          <w:rFonts w:ascii="GHEA Grapalat" w:hAnsi="GHEA Grapalat" w:cs="Sylfaen"/>
          <w:sz w:val="20"/>
          <w:szCs w:val="24"/>
          <w:lang w:eastAsia="en-US"/>
        </w:rPr>
        <w:t>ու</w:t>
      </w:r>
      <w:r w:rsidRPr="0049186D">
        <w:rPr>
          <w:rFonts w:ascii="GHEA Grapalat" w:hAnsi="GHEA Grapalat" w:cs="Sylfaen"/>
          <w:sz w:val="20"/>
          <w:szCs w:val="24"/>
          <w:lang w:val="hy-AM" w:eastAsia="en-US"/>
        </w:rPr>
        <w:t xml:space="preserve"> համեմատումն իրականացվում </w:t>
      </w:r>
      <w:r w:rsidRPr="0049186D">
        <w:rPr>
          <w:rFonts w:ascii="GHEA Grapalat" w:hAnsi="GHEA Grapalat" w:cs="Sylfaen"/>
          <w:sz w:val="20"/>
          <w:szCs w:val="24"/>
          <w:lang w:eastAsia="en-US"/>
        </w:rPr>
        <w:t>են</w:t>
      </w:r>
      <w:r w:rsidRPr="0049186D">
        <w:rPr>
          <w:rFonts w:ascii="GHEA Grapalat" w:hAnsi="GHEA Grapalat" w:cs="Sylfaen"/>
          <w:sz w:val="20"/>
          <w:szCs w:val="24"/>
          <w:lang w:val="hy-AM" w:eastAsia="en-US"/>
        </w:rPr>
        <w:t xml:space="preserve"> առանց սույն կետում նշված հարկի գումարի հաշվարկման</w:t>
      </w:r>
      <w:r w:rsidRPr="0049186D">
        <w:rPr>
          <w:rFonts w:ascii="GHEA Grapalat" w:hAnsi="GHEA Grapalat" w:cs="Sylfaen"/>
          <w:sz w:val="20"/>
          <w:szCs w:val="24"/>
          <w:lang w:val="es-ES" w:eastAsia="en-US"/>
        </w:rPr>
        <w:t xml:space="preserve">: </w:t>
      </w:r>
      <w:r w:rsidRPr="0049186D">
        <w:rPr>
          <w:rFonts w:ascii="GHEA Grapalat" w:hAnsi="GHEA Grapalat" w:cs="Sylfaen"/>
          <w:sz w:val="20"/>
          <w:szCs w:val="24"/>
          <w:lang w:val="hy-AM" w:eastAsia="en-US"/>
        </w:rPr>
        <w:t>Ընդ որում, մասնակցի հայտը ենթակա չէ մերժման, եթե`</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740F20" w:rsidRPr="0049186D" w:rsidRDefault="00740F20" w:rsidP="00740F20">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740F20" w:rsidRPr="0049186D" w:rsidRDefault="00740F20" w:rsidP="00740F20">
      <w:pPr>
        <w:pStyle w:val="norm"/>
        <w:spacing w:line="240" w:lineRule="auto"/>
        <w:ind w:firstLine="567"/>
        <w:rPr>
          <w:rFonts w:ascii="GHEA Grapalat" w:hAnsi="GHEA Grapalat"/>
          <w:sz w:val="20"/>
          <w:lang w:val="es-ES"/>
        </w:rPr>
      </w:pPr>
      <w:r w:rsidRPr="0049186D">
        <w:rPr>
          <w:rFonts w:ascii="GHEA Grapalat" w:hAnsi="GHEA Grapalat"/>
          <w:sz w:val="20"/>
          <w:lang w:val="es-ES"/>
        </w:rPr>
        <w:t>5.</w:t>
      </w:r>
      <w:r w:rsidRPr="0049186D">
        <w:rPr>
          <w:rFonts w:ascii="GHEA Grapalat" w:hAnsi="GHEA Grapalat"/>
          <w:sz w:val="20"/>
          <w:lang w:val="hy-AM"/>
        </w:rPr>
        <w:t>3</w:t>
      </w:r>
      <w:r w:rsidRPr="0049186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Pr>
          <w:rFonts w:ascii="GHEA Grapalat" w:hAnsi="GHEA Grapalat"/>
          <w:sz w:val="20"/>
          <w:lang w:val="es-ES"/>
        </w:rPr>
        <w:t>:</w:t>
      </w:r>
      <w:r w:rsidRPr="0049186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F20" w:rsidRPr="0049186D" w:rsidRDefault="00740F20" w:rsidP="00740F20">
      <w:pPr>
        <w:pStyle w:val="BodyTextIndent2"/>
        <w:spacing w:line="240" w:lineRule="auto"/>
        <w:ind w:firstLine="567"/>
        <w:rPr>
          <w:rFonts w:ascii="GHEA Grapalat" w:hAnsi="GHEA Grapalat"/>
          <w:lang w:val="es-ES"/>
        </w:rPr>
      </w:pPr>
    </w:p>
    <w:p w:rsidR="00740F20" w:rsidRPr="0049186D" w:rsidRDefault="00740F20" w:rsidP="00740F20">
      <w:pPr>
        <w:jc w:val="center"/>
        <w:rPr>
          <w:rFonts w:ascii="GHEA Grapalat" w:hAnsi="GHEA Grapalat"/>
          <w:b/>
          <w:sz w:val="20"/>
          <w:lang w:val="es-ES"/>
        </w:rPr>
      </w:pPr>
      <w:r w:rsidRPr="0049186D">
        <w:rPr>
          <w:rFonts w:ascii="GHEA Grapalat" w:hAnsi="GHEA Grapalat"/>
          <w:b/>
          <w:sz w:val="20"/>
          <w:lang w:val="es-ES"/>
        </w:rPr>
        <w:lastRenderedPageBreak/>
        <w:t xml:space="preserve">6. </w:t>
      </w:r>
      <w:r w:rsidRPr="0049186D">
        <w:rPr>
          <w:rFonts w:ascii="GHEA Grapalat" w:hAnsi="GHEA Grapalat"/>
          <w:b/>
          <w:sz w:val="20"/>
        </w:rPr>
        <w:t>ՀԱՅՏԻ</w:t>
      </w:r>
      <w:r w:rsidRPr="0049186D">
        <w:rPr>
          <w:rFonts w:ascii="GHEA Grapalat" w:hAnsi="GHEA Grapalat"/>
          <w:b/>
          <w:sz w:val="20"/>
          <w:lang w:val="es-ES"/>
        </w:rPr>
        <w:t xml:space="preserve"> </w:t>
      </w:r>
      <w:r w:rsidRPr="0049186D">
        <w:rPr>
          <w:rFonts w:ascii="GHEA Grapalat" w:hAnsi="GHEA Grapalat"/>
          <w:b/>
          <w:sz w:val="20"/>
        </w:rPr>
        <w:t>ԳՈՐԾՈՂՈՒԹՅԱՆ</w:t>
      </w:r>
      <w:r w:rsidRPr="0049186D">
        <w:rPr>
          <w:rFonts w:ascii="GHEA Grapalat" w:hAnsi="GHEA Grapalat"/>
          <w:b/>
          <w:sz w:val="20"/>
          <w:lang w:val="es-ES"/>
        </w:rPr>
        <w:t xml:space="preserve"> </w:t>
      </w:r>
      <w:r w:rsidRPr="0049186D">
        <w:rPr>
          <w:rFonts w:ascii="GHEA Grapalat" w:hAnsi="GHEA Grapalat"/>
          <w:b/>
          <w:sz w:val="20"/>
        </w:rPr>
        <w:t>ԺԱՄԿԵՏԸ</w:t>
      </w:r>
      <w:r w:rsidRPr="0049186D">
        <w:rPr>
          <w:rFonts w:ascii="GHEA Grapalat" w:hAnsi="GHEA Grapalat"/>
          <w:b/>
          <w:sz w:val="20"/>
          <w:lang w:val="es-ES"/>
        </w:rPr>
        <w:t xml:space="preserve">, </w:t>
      </w:r>
      <w:r w:rsidRPr="0049186D">
        <w:rPr>
          <w:rFonts w:ascii="GHEA Grapalat" w:hAnsi="GHEA Grapalat"/>
          <w:b/>
          <w:sz w:val="20"/>
        </w:rPr>
        <w:t>ՀԱՅՏԵՐՈՒՄ</w:t>
      </w:r>
      <w:r w:rsidRPr="0049186D">
        <w:rPr>
          <w:rFonts w:ascii="GHEA Grapalat" w:hAnsi="GHEA Grapalat"/>
          <w:b/>
          <w:sz w:val="20"/>
          <w:lang w:val="es-ES"/>
        </w:rPr>
        <w:t xml:space="preserve"> </w:t>
      </w:r>
      <w:r w:rsidRPr="0049186D">
        <w:rPr>
          <w:rFonts w:ascii="GHEA Grapalat" w:hAnsi="GHEA Grapalat"/>
          <w:b/>
          <w:sz w:val="20"/>
        </w:rPr>
        <w:t>ՓՈՓՈԽՈՒԹՅՈՒՆ</w:t>
      </w:r>
      <w:r w:rsidRPr="0049186D">
        <w:rPr>
          <w:rFonts w:ascii="GHEA Grapalat" w:hAnsi="GHEA Grapalat"/>
          <w:b/>
          <w:sz w:val="20"/>
          <w:lang w:val="es-ES"/>
        </w:rPr>
        <w:t xml:space="preserve"> </w:t>
      </w:r>
      <w:r w:rsidRPr="0049186D">
        <w:rPr>
          <w:rFonts w:ascii="GHEA Grapalat" w:hAnsi="GHEA Grapalat"/>
          <w:b/>
          <w:sz w:val="20"/>
        </w:rPr>
        <w:t>ԿԱՏԱՐԵԼՈՒ</w:t>
      </w:r>
    </w:p>
    <w:p w:rsidR="00740F20" w:rsidRPr="0049186D" w:rsidRDefault="00740F20" w:rsidP="00740F20">
      <w:pPr>
        <w:jc w:val="center"/>
        <w:rPr>
          <w:rFonts w:ascii="GHEA Grapalat" w:hAnsi="GHEA Grapalat"/>
          <w:b/>
          <w:sz w:val="20"/>
          <w:lang w:val="es-ES"/>
        </w:rPr>
      </w:pPr>
      <w:r w:rsidRPr="0049186D">
        <w:rPr>
          <w:rFonts w:ascii="GHEA Grapalat" w:hAnsi="GHEA Grapalat"/>
          <w:b/>
          <w:sz w:val="20"/>
        </w:rPr>
        <w:t>ԵՎ</w:t>
      </w:r>
      <w:r w:rsidRPr="0049186D">
        <w:rPr>
          <w:rFonts w:ascii="GHEA Grapalat" w:hAnsi="GHEA Grapalat"/>
          <w:b/>
          <w:sz w:val="20"/>
          <w:lang w:val="es-ES"/>
        </w:rPr>
        <w:t xml:space="preserve"> </w:t>
      </w:r>
      <w:r w:rsidRPr="0049186D">
        <w:rPr>
          <w:rFonts w:ascii="GHEA Grapalat" w:hAnsi="GHEA Grapalat"/>
          <w:b/>
          <w:sz w:val="20"/>
        </w:rPr>
        <w:t>ԴՐԱՆՔ</w:t>
      </w:r>
      <w:r w:rsidRPr="0049186D">
        <w:rPr>
          <w:rFonts w:ascii="GHEA Grapalat" w:hAnsi="GHEA Grapalat"/>
          <w:b/>
          <w:sz w:val="20"/>
          <w:lang w:val="es-ES"/>
        </w:rPr>
        <w:t xml:space="preserve"> </w:t>
      </w:r>
      <w:r w:rsidRPr="0049186D">
        <w:rPr>
          <w:rFonts w:ascii="GHEA Grapalat" w:hAnsi="GHEA Grapalat"/>
          <w:b/>
          <w:sz w:val="20"/>
        </w:rPr>
        <w:t>ՀԵՏ</w:t>
      </w:r>
      <w:r w:rsidRPr="0049186D">
        <w:rPr>
          <w:rFonts w:ascii="GHEA Grapalat" w:hAnsi="GHEA Grapalat"/>
          <w:b/>
          <w:sz w:val="20"/>
          <w:lang w:val="es-ES"/>
        </w:rPr>
        <w:t xml:space="preserve"> </w:t>
      </w:r>
      <w:r w:rsidRPr="0049186D">
        <w:rPr>
          <w:rFonts w:ascii="GHEA Grapalat" w:hAnsi="GHEA Grapalat"/>
          <w:b/>
          <w:sz w:val="20"/>
        </w:rPr>
        <w:t>ՎԵՐՑՆԵԼՈՒ</w:t>
      </w:r>
      <w:r w:rsidRPr="0049186D">
        <w:rPr>
          <w:rFonts w:ascii="GHEA Grapalat" w:hAnsi="GHEA Grapalat"/>
          <w:b/>
          <w:sz w:val="20"/>
          <w:lang w:val="es-ES"/>
        </w:rPr>
        <w:t xml:space="preserve"> </w:t>
      </w:r>
      <w:r w:rsidRPr="0049186D">
        <w:rPr>
          <w:rFonts w:ascii="GHEA Grapalat" w:hAnsi="GHEA Grapalat"/>
          <w:b/>
          <w:sz w:val="20"/>
        </w:rPr>
        <w:t>ԿԱՐԳԸ</w:t>
      </w:r>
    </w:p>
    <w:p w:rsidR="00740F20" w:rsidRPr="0049186D" w:rsidRDefault="00740F20" w:rsidP="00740F20">
      <w:pPr>
        <w:pStyle w:val="BodyTextIndent"/>
        <w:spacing w:line="240" w:lineRule="auto"/>
        <w:ind w:firstLine="567"/>
        <w:rPr>
          <w:rFonts w:ascii="GHEA Grapalat" w:hAnsi="GHEA Grapalat"/>
          <w:b/>
          <w:lang w:val="af-ZA"/>
        </w:rPr>
      </w:pPr>
    </w:p>
    <w:p w:rsidR="00740F20" w:rsidRPr="0049186D" w:rsidRDefault="00740F20" w:rsidP="00740F20">
      <w:pPr>
        <w:pStyle w:val="BodyTextIndent"/>
        <w:spacing w:line="240" w:lineRule="auto"/>
        <w:ind w:firstLine="567"/>
        <w:rPr>
          <w:rFonts w:ascii="GHEA Grapalat" w:hAnsi="GHEA Grapalat" w:cs="Sylfaen"/>
          <w:i w:val="0"/>
          <w:szCs w:val="24"/>
          <w:lang w:val="af-ZA"/>
        </w:rPr>
      </w:pPr>
      <w:r w:rsidRPr="0049186D">
        <w:rPr>
          <w:rFonts w:ascii="GHEA Grapalat" w:hAnsi="GHEA Grapalat"/>
          <w:i w:val="0"/>
          <w:lang w:val="af-ZA"/>
        </w:rPr>
        <w:t>6.1</w:t>
      </w:r>
      <w:r w:rsidRPr="0049186D">
        <w:rPr>
          <w:rFonts w:ascii="GHEA Grapalat" w:hAnsi="GHEA Grapalat"/>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վավեր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կնքումը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մերժումը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սույն </w:t>
      </w:r>
      <w:r w:rsidRPr="0049186D">
        <w:rPr>
          <w:rFonts w:ascii="GHEA Grapalat" w:hAnsi="GHEA Grapalat" w:cs="Sylfaen"/>
          <w:i w:val="0"/>
          <w:szCs w:val="24"/>
          <w:lang w:val="ru-RU"/>
        </w:rPr>
        <w:t>ընթացակարգը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չկայացած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հայտարարվելը։</w:t>
      </w:r>
    </w:p>
    <w:p w:rsidR="00740F20" w:rsidRPr="0049186D" w:rsidRDefault="00740F20" w:rsidP="00740F20">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 xml:space="preserve">6.2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4.2 </w:t>
      </w:r>
      <w:r w:rsidRPr="0049186D">
        <w:rPr>
          <w:rFonts w:ascii="GHEA Grapalat" w:hAnsi="GHEA Grapalat" w:cs="Sylfaen"/>
          <w:i w:val="0"/>
          <w:szCs w:val="24"/>
          <w:lang w:val="ru-RU"/>
        </w:rPr>
        <w:t>կետում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նշված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վերջնաժամկետը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p>
    <w:p w:rsidR="00740F20" w:rsidRPr="0049186D" w:rsidRDefault="00740F20" w:rsidP="00740F20">
      <w:pPr>
        <w:ind w:firstLine="567"/>
        <w:jc w:val="center"/>
        <w:rPr>
          <w:rFonts w:ascii="GHEA Grapalat" w:hAnsi="GHEA Grapalat"/>
          <w:b/>
          <w:sz w:val="20"/>
          <w:lang w:val="af-ZA"/>
        </w:rPr>
      </w:pPr>
    </w:p>
    <w:p w:rsidR="00740F20" w:rsidRPr="0049186D" w:rsidRDefault="00740F20" w:rsidP="00740F20">
      <w:pPr>
        <w:ind w:firstLine="567"/>
        <w:jc w:val="both"/>
        <w:rPr>
          <w:rFonts w:ascii="GHEA Grapalat" w:hAnsi="GHEA Grapalat" w:cs="Sylfaen"/>
          <w:sz w:val="20"/>
          <w:lang w:val="af-ZA"/>
        </w:rPr>
      </w:pPr>
    </w:p>
    <w:p w:rsidR="00740F20" w:rsidRPr="0049186D" w:rsidRDefault="00740F20" w:rsidP="00740F20">
      <w:pPr>
        <w:ind w:firstLine="567"/>
        <w:jc w:val="center"/>
        <w:rPr>
          <w:rFonts w:ascii="GHEA Grapalat" w:hAnsi="GHEA Grapalat"/>
          <w:b/>
          <w:sz w:val="20"/>
          <w:lang w:val="hy-AM"/>
        </w:rPr>
      </w:pPr>
      <w:r w:rsidRPr="0049186D">
        <w:rPr>
          <w:rFonts w:ascii="GHEA Grapalat" w:hAnsi="GHEA Grapalat"/>
          <w:b/>
          <w:sz w:val="20"/>
          <w:lang w:val="af-ZA"/>
        </w:rPr>
        <w:t>7.  ՀԱՅՏԵՐԻ ԲԱՑՈՒՄԸ</w:t>
      </w:r>
      <w:r w:rsidRPr="0049186D">
        <w:rPr>
          <w:rFonts w:ascii="GHEA Grapalat" w:hAnsi="GHEA Grapalat"/>
          <w:b/>
          <w:sz w:val="20"/>
          <w:lang w:val="hy-AM"/>
        </w:rPr>
        <w:t xml:space="preserve">, </w:t>
      </w:r>
      <w:r w:rsidRPr="0049186D">
        <w:rPr>
          <w:rFonts w:ascii="GHEA Grapalat" w:hAnsi="GHEA Grapalat"/>
          <w:b/>
          <w:sz w:val="20"/>
          <w:lang w:val="af-ZA"/>
        </w:rPr>
        <w:t xml:space="preserve">ԳՆԱՀԱՏՈՒՄԸ  ԵՎ  </w:t>
      </w:r>
    </w:p>
    <w:p w:rsidR="00740F20" w:rsidRPr="0049186D" w:rsidRDefault="00740F20" w:rsidP="00740F20">
      <w:pPr>
        <w:ind w:firstLine="567"/>
        <w:jc w:val="center"/>
        <w:rPr>
          <w:rFonts w:ascii="GHEA Grapalat" w:hAnsi="GHEA Grapalat"/>
          <w:b/>
          <w:sz w:val="20"/>
          <w:lang w:val="af-ZA"/>
        </w:rPr>
      </w:pPr>
      <w:r w:rsidRPr="0049186D">
        <w:rPr>
          <w:rFonts w:ascii="GHEA Grapalat" w:hAnsi="GHEA Grapalat"/>
          <w:b/>
          <w:sz w:val="20"/>
          <w:lang w:val="af-ZA"/>
        </w:rPr>
        <w:t xml:space="preserve">ԱՐԴՅՈՒՆՔՆԵՐԻ ԱՄՓՈՓՈՒՄԸ </w:t>
      </w:r>
    </w:p>
    <w:p w:rsidR="00740F20" w:rsidRPr="0049186D" w:rsidRDefault="00740F20" w:rsidP="00740F20">
      <w:pPr>
        <w:ind w:firstLine="567"/>
        <w:jc w:val="both"/>
        <w:rPr>
          <w:rFonts w:ascii="GHEA Grapalat" w:hAnsi="GHEA Grapalat"/>
          <w:b/>
          <w:sz w:val="20"/>
          <w:lang w:val="af-ZA"/>
        </w:rPr>
      </w:pPr>
    </w:p>
    <w:p w:rsidR="00740F20" w:rsidRPr="0049186D" w:rsidRDefault="00740F20" w:rsidP="00740F20">
      <w:pPr>
        <w:pStyle w:val="BodyTextIndent2"/>
        <w:spacing w:line="240" w:lineRule="auto"/>
        <w:ind w:firstLine="567"/>
        <w:rPr>
          <w:rFonts w:ascii="GHEA Grapalat" w:hAnsi="GHEA Grapalat" w:cs="Tahoma"/>
        </w:rPr>
      </w:pPr>
      <w:r w:rsidRPr="0049186D">
        <w:rPr>
          <w:rFonts w:ascii="GHEA Grapalat" w:hAnsi="GHEA Grapalat"/>
        </w:rPr>
        <w:t xml:space="preserve">7.1 </w:t>
      </w:r>
      <w:r w:rsidRPr="0049186D">
        <w:rPr>
          <w:rFonts w:ascii="GHEA Grapalat" w:hAnsi="GHEA Grapalat" w:cs="Sylfaen"/>
          <w:lang w:val="ru-RU"/>
        </w:rPr>
        <w:t>Հայտերի</w:t>
      </w:r>
      <w:r w:rsidRPr="0049186D">
        <w:rPr>
          <w:rFonts w:ascii="GHEA Grapalat" w:hAnsi="GHEA Grapalat" w:cs="Sylfaen"/>
        </w:rPr>
        <w:t xml:space="preserve"> </w:t>
      </w:r>
      <w:r w:rsidRPr="0049186D">
        <w:rPr>
          <w:rFonts w:ascii="GHEA Grapalat" w:hAnsi="GHEA Grapalat" w:cs="Sylfaen"/>
          <w:lang w:val="ru-RU"/>
        </w:rPr>
        <w:t>բացումը</w:t>
      </w:r>
      <w:r w:rsidRPr="0049186D">
        <w:rPr>
          <w:rFonts w:ascii="GHEA Grapalat" w:hAnsi="GHEA Grapalat" w:cs="Sylfaen"/>
        </w:rPr>
        <w:t xml:space="preserve"> </w:t>
      </w:r>
      <w:r w:rsidRPr="0049186D">
        <w:rPr>
          <w:rFonts w:ascii="GHEA Grapalat" w:hAnsi="GHEA Grapalat" w:cs="Sylfaen"/>
          <w:lang w:val="ru-RU"/>
        </w:rPr>
        <w:t>կկատարվի</w:t>
      </w:r>
      <w:r w:rsidRPr="0049186D">
        <w:rPr>
          <w:rFonts w:ascii="GHEA Grapalat" w:hAnsi="GHEA Grapalat" w:cs="Sylfaen"/>
        </w:rPr>
        <w:t xml:space="preserve"> </w:t>
      </w:r>
      <w:r>
        <w:rPr>
          <w:rFonts w:ascii="GHEA Grapalat" w:hAnsi="GHEA Grapalat" w:cs="Sylfaen"/>
        </w:rPr>
        <w:t>հանձնաժողովի հայտերի բացման նիստում՝</w:t>
      </w:r>
      <w:r w:rsidRPr="005214FE">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հայտարարությունը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հրավերը</w:t>
      </w:r>
      <w:r w:rsidRPr="0049186D">
        <w:rPr>
          <w:rFonts w:ascii="GHEA Grapalat" w:hAnsi="GHEA Grapalat" w:cs="Sylfaen"/>
          <w:szCs w:val="24"/>
        </w:rPr>
        <w:t xml:space="preserve"> </w:t>
      </w:r>
      <w:r>
        <w:rPr>
          <w:rFonts w:ascii="GHEA Grapalat" w:hAnsi="GHEA Grapalat" w:cs="Sylfaen"/>
          <w:szCs w:val="24"/>
        </w:rPr>
        <w:t xml:space="preserve">տեղեկագորւմ </w:t>
      </w:r>
      <w:r w:rsidRPr="0049186D">
        <w:rPr>
          <w:rFonts w:ascii="GHEA Grapalat" w:hAnsi="GHEA Grapalat" w:cs="Sylfaen"/>
          <w:szCs w:val="24"/>
          <w:lang w:val="en-US"/>
        </w:rPr>
        <w:t>հ</w:t>
      </w:r>
      <w:r w:rsidRPr="0049186D">
        <w:rPr>
          <w:rFonts w:ascii="GHEA Grapalat" w:hAnsi="GHEA Grapalat" w:cs="Sylfaen"/>
          <w:szCs w:val="24"/>
          <w:lang w:val="ru-RU"/>
        </w:rPr>
        <w:t>րապարակվելու</w:t>
      </w:r>
      <w:r w:rsidRPr="0049186D">
        <w:rPr>
          <w:rFonts w:ascii="GHEA Grapalat" w:hAnsi="GHEA Grapalat" w:cs="Sylfaen"/>
          <w:szCs w:val="24"/>
        </w:rPr>
        <w:t xml:space="preserve"> </w:t>
      </w:r>
      <w:r w:rsidRPr="0049186D">
        <w:rPr>
          <w:rFonts w:ascii="GHEA Grapalat" w:hAnsi="GHEA Grapalat" w:cs="Sylfaen"/>
          <w:szCs w:val="24"/>
          <w:lang w:val="en-US"/>
        </w:rPr>
        <w:t>օրվանից</w:t>
      </w:r>
      <w:r w:rsidRPr="0049186D">
        <w:rPr>
          <w:rFonts w:ascii="GHEA Grapalat" w:hAnsi="GHEA Grapalat" w:cs="Sylfaen"/>
          <w:szCs w:val="24"/>
        </w:rPr>
        <w:t xml:space="preserve"> </w:t>
      </w:r>
      <w:r w:rsidRPr="0049186D">
        <w:rPr>
          <w:rFonts w:ascii="GHEA Grapalat" w:hAnsi="GHEA Grapalat" w:cs="Sylfaen"/>
          <w:szCs w:val="24"/>
          <w:lang w:val="ru-RU"/>
        </w:rPr>
        <w:t>հաշված</w:t>
      </w:r>
      <w:r w:rsidRPr="0049186D">
        <w:rPr>
          <w:rFonts w:ascii="GHEA Grapalat" w:hAnsi="GHEA Grapalat" w:cs="Sylfaen"/>
          <w:szCs w:val="24"/>
        </w:rPr>
        <w:t xml:space="preserve"> </w:t>
      </w:r>
      <w:r w:rsidRPr="0049186D">
        <w:rPr>
          <w:rFonts w:ascii="GHEA Grapalat" w:hAnsi="GHEA Grapalat" w:cs="Sylfaen"/>
          <w:szCs w:val="24"/>
          <w:u w:val="single"/>
        </w:rPr>
        <w:t xml:space="preserve">    </w:t>
      </w:r>
      <w:r>
        <w:rPr>
          <w:rFonts w:ascii="GHEA Grapalat" w:hAnsi="GHEA Grapalat" w:cs="Sylfaen"/>
          <w:szCs w:val="24"/>
          <w:u w:val="single"/>
        </w:rPr>
        <w:t>7_</w:t>
      </w:r>
      <w:r w:rsidRPr="0049186D">
        <w:rPr>
          <w:rFonts w:ascii="GHEA Grapalat" w:hAnsi="GHEA Grapalat" w:cs="Sylfaen"/>
          <w:szCs w:val="24"/>
          <w:u w:val="single"/>
        </w:rPr>
        <w:t xml:space="preserve">    </w:t>
      </w:r>
      <w:r w:rsidRPr="0049186D">
        <w:rPr>
          <w:rFonts w:ascii="GHEA Grapalat" w:hAnsi="GHEA Grapalat" w:cs="Sylfaen"/>
          <w:szCs w:val="24"/>
        </w:rPr>
        <w:t>-</w:t>
      </w:r>
      <w:r w:rsidRPr="0049186D">
        <w:rPr>
          <w:rFonts w:ascii="GHEA Grapalat" w:hAnsi="GHEA Grapalat" w:cs="Sylfaen"/>
          <w:szCs w:val="24"/>
          <w:lang w:val="ru-RU"/>
        </w:rPr>
        <w:t>րդ</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ժամը</w:t>
      </w:r>
      <w:r w:rsidRPr="0049186D">
        <w:rPr>
          <w:rFonts w:ascii="GHEA Grapalat" w:hAnsi="GHEA Grapalat" w:cs="Sylfaen"/>
          <w:szCs w:val="24"/>
        </w:rPr>
        <w:t xml:space="preserve"> </w:t>
      </w:r>
      <w:r w:rsidRPr="0049186D">
        <w:rPr>
          <w:rFonts w:ascii="GHEA Grapalat" w:hAnsi="GHEA Grapalat" w:cs="Sylfaen"/>
          <w:szCs w:val="24"/>
          <w:u w:val="single"/>
        </w:rPr>
        <w:t xml:space="preserve">         </w:t>
      </w:r>
      <w:r>
        <w:rPr>
          <w:rFonts w:ascii="GHEA Grapalat" w:hAnsi="GHEA Grapalat" w:cs="Sylfaen"/>
          <w:szCs w:val="24"/>
          <w:u w:val="single"/>
        </w:rPr>
        <w:t>11.00</w:t>
      </w:r>
      <w:r w:rsidRPr="0049186D">
        <w:rPr>
          <w:rFonts w:ascii="GHEA Grapalat" w:hAnsi="GHEA Grapalat" w:cs="Sylfaen"/>
          <w:szCs w:val="24"/>
        </w:rPr>
        <w:t>-</w:t>
      </w:r>
      <w:r w:rsidRPr="0049186D">
        <w:rPr>
          <w:rFonts w:ascii="GHEA Grapalat" w:hAnsi="GHEA Grapalat" w:cs="Sylfaen"/>
          <w:szCs w:val="24"/>
          <w:lang w:val="en-US"/>
        </w:rPr>
        <w:t>ի</w:t>
      </w:r>
      <w:r w:rsidRPr="0049186D">
        <w:rPr>
          <w:rFonts w:ascii="GHEA Grapalat" w:hAnsi="GHEA Grapalat" w:cs="Sylfaen"/>
          <w:szCs w:val="24"/>
          <w:lang w:val="ru-RU"/>
        </w:rPr>
        <w:t>ն։</w:t>
      </w:r>
      <w:r w:rsidRPr="0049186D">
        <w:rPr>
          <w:rFonts w:ascii="GHEA Grapalat" w:hAnsi="GHEA Grapalat" w:cs="Sylfaen"/>
          <w:szCs w:val="24"/>
        </w:rPr>
        <w:t xml:space="preserve"> </w:t>
      </w:r>
    </w:p>
    <w:p w:rsidR="00740F20" w:rsidRPr="005214FE" w:rsidRDefault="00740F20" w:rsidP="00740F20">
      <w:pPr>
        <w:ind w:firstLine="567"/>
        <w:jc w:val="both"/>
        <w:rPr>
          <w:ins w:id="6" w:author="User" w:date="2019-06-02T23:27:00Z"/>
          <w:rFonts w:ascii="GHEA Grapalat" w:hAnsi="GHEA Grapalat" w:cs="Sylfaen"/>
          <w:sz w:val="20"/>
          <w:lang w:val="af-ZA"/>
        </w:rPr>
      </w:pP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բացման</w:t>
      </w:r>
      <w:r w:rsidRPr="0049186D">
        <w:rPr>
          <w:rFonts w:ascii="GHEA Grapalat" w:hAnsi="GHEA Grapalat" w:cs="Sylfaen"/>
          <w:sz w:val="20"/>
          <w:lang w:val="af-ZA"/>
        </w:rPr>
        <w:t xml:space="preserve"> </w:t>
      </w:r>
      <w:r w:rsidRPr="0049186D">
        <w:rPr>
          <w:rFonts w:ascii="GHEA Grapalat" w:hAnsi="GHEA Grapalat" w:cs="Sylfaen"/>
          <w:sz w:val="20"/>
        </w:rPr>
        <w:t>նիստում</w:t>
      </w:r>
      <w:ins w:id="7" w:author="User" w:date="2019-06-02T23:27:00Z">
        <w:r>
          <w:rPr>
            <w:rFonts w:ascii="GHEA Grapalat" w:hAnsi="GHEA Grapalat" w:cs="Sylfaen"/>
            <w:sz w:val="20"/>
          </w:rPr>
          <w:t>՝</w:t>
        </w:r>
      </w:ins>
    </w:p>
    <w:p w:rsidR="00740F20" w:rsidRPr="0049186D" w:rsidRDefault="00740F20" w:rsidP="00740F20">
      <w:pPr>
        <w:ind w:firstLine="567"/>
        <w:jc w:val="both"/>
        <w:rPr>
          <w:rFonts w:ascii="GHEA Grapalat" w:hAnsi="GHEA Grapalat" w:cs="Sylfaen"/>
          <w:sz w:val="20"/>
          <w:lang w:val="hy-AM"/>
        </w:rPr>
      </w:pPr>
      <w:r w:rsidRPr="005214FE">
        <w:rPr>
          <w:rFonts w:ascii="GHEA Grapalat" w:hAnsi="GHEA Grapalat" w:cs="Sylfaen"/>
          <w:sz w:val="20"/>
          <w:lang w:val="af-ZA"/>
        </w:rPr>
        <w:t>1)</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նախագահը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նախագահողը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հայտարարում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բացված</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հրապա</w:t>
      </w:r>
      <w:r w:rsidRPr="0049186D">
        <w:rPr>
          <w:rFonts w:ascii="GHEA Grapalat" w:hAnsi="GHEA Grapalat" w:cs="Sylfaen"/>
          <w:sz w:val="20"/>
          <w:lang w:val="hy-AM"/>
        </w:rPr>
        <w:softHyphen/>
        <w:t>րակում է գնման հայտով սահմանված</w:t>
      </w:r>
      <w:r w:rsidRPr="0049186D">
        <w:rPr>
          <w:rFonts w:ascii="GHEA Grapalat" w:hAnsi="GHEA Grapalat" w:cs="Sylfaen"/>
          <w:sz w:val="20"/>
          <w:lang w:val="af-ZA"/>
        </w:rPr>
        <w:t>`</w:t>
      </w:r>
      <w:r w:rsidRPr="0049186D">
        <w:rPr>
          <w:rFonts w:ascii="GHEA Grapalat" w:hAnsi="GHEA Grapalat" w:cs="Sylfaen"/>
          <w:sz w:val="20"/>
          <w:lang w:val="hy-AM"/>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ընթացակարգի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գնվելիք</w:t>
      </w:r>
      <w:r w:rsidRPr="0049186D">
        <w:rPr>
          <w:rFonts w:ascii="GHEA Grapalat" w:hAnsi="GHEA Grapalat" w:cs="Sylfaen"/>
          <w:sz w:val="20"/>
          <w:lang w:val="af-ZA"/>
        </w:rPr>
        <w:t xml:space="preserve"> </w:t>
      </w:r>
      <w:r w:rsidRPr="0049186D">
        <w:rPr>
          <w:rFonts w:ascii="GHEA Grapalat" w:hAnsi="GHEA Grapalat" w:cs="Sylfaen"/>
          <w:sz w:val="20"/>
        </w:rPr>
        <w:t>ապրանքների</w:t>
      </w:r>
      <w:r w:rsidRPr="0049186D">
        <w:rPr>
          <w:rFonts w:ascii="GHEA Grapalat" w:hAnsi="GHEA Grapalat" w:cs="Sylfaen"/>
          <w:sz w:val="20"/>
          <w:lang w:val="af-ZA"/>
        </w:rPr>
        <w:t xml:space="preserve"> </w:t>
      </w:r>
      <w:r w:rsidRPr="0049186D">
        <w:rPr>
          <w:rFonts w:ascii="GHEA Grapalat" w:hAnsi="GHEA Grapalat" w:cs="Sylfaen"/>
          <w:sz w:val="20"/>
          <w:lang w:val="hy-AM"/>
        </w:rPr>
        <w:t>գինը՝</w:t>
      </w:r>
      <w:r w:rsidRPr="0049186D">
        <w:rPr>
          <w:rFonts w:ascii="GHEA Grapalat" w:hAnsi="GHEA Grapalat" w:cs="Sylfaen"/>
          <w:sz w:val="20"/>
          <w:lang w:val="af-ZA"/>
        </w:rPr>
        <w:t xml:space="preserve"> </w:t>
      </w:r>
      <w:r w:rsidRPr="0049186D">
        <w:rPr>
          <w:rFonts w:ascii="GHEA Grapalat" w:hAnsi="GHEA Grapalat" w:cs="Sylfaen"/>
          <w:sz w:val="20"/>
          <w:lang w:val="hy-AM"/>
        </w:rPr>
        <w:t>մեկ</w:t>
      </w:r>
      <w:r w:rsidRPr="0049186D">
        <w:rPr>
          <w:rFonts w:ascii="GHEA Grapalat" w:hAnsi="GHEA Grapalat" w:cs="Sylfaen"/>
          <w:sz w:val="20"/>
          <w:lang w:val="af-ZA"/>
        </w:rPr>
        <w:t xml:space="preserve"> </w:t>
      </w:r>
      <w:r w:rsidRPr="0049186D">
        <w:rPr>
          <w:rFonts w:ascii="GHEA Grapalat" w:hAnsi="GHEA Grapalat" w:cs="Sylfaen"/>
          <w:sz w:val="20"/>
          <w:lang w:val="hy-AM"/>
        </w:rPr>
        <w:t>թվով</w:t>
      </w:r>
      <w:r w:rsidRPr="0049186D">
        <w:rPr>
          <w:rFonts w:ascii="GHEA Grapalat" w:hAnsi="GHEA Grapalat" w:cs="Sylfaen"/>
          <w:sz w:val="20"/>
          <w:lang w:val="af-ZA"/>
        </w:rPr>
        <w:t xml:space="preserve"> </w:t>
      </w:r>
      <w:r w:rsidRPr="0049186D">
        <w:rPr>
          <w:rFonts w:ascii="GHEA Grapalat" w:hAnsi="GHEA Grapalat" w:cs="Sylfaen"/>
          <w:sz w:val="20"/>
          <w:lang w:val="hy-AM"/>
        </w:rPr>
        <w:t>արտահայտված</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նաև</w:t>
      </w:r>
      <w:r w:rsidRPr="0049186D">
        <w:rPr>
          <w:rFonts w:ascii="GHEA Grapalat" w:hAnsi="GHEA Grapalat" w:cs="Sylfaen"/>
          <w:sz w:val="20"/>
          <w:lang w:val="af-ZA"/>
        </w:rPr>
        <w:t xml:space="preserve"> </w:t>
      </w:r>
      <w:r w:rsidRPr="0049186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ins w:id="8" w:author="User" w:date="2019-06-02T23:27:00Z">
        <w:r>
          <w:rPr>
            <w:rFonts w:ascii="GHEA Grapalat" w:hAnsi="GHEA Grapalat" w:cs="Sylfaen"/>
            <w:sz w:val="20"/>
            <w:lang w:val="af-ZA"/>
          </w:rPr>
          <w:t>.</w:t>
        </w:r>
      </w:ins>
      <w:del w:id="9" w:author="User" w:date="2019-06-02T23:27:00Z">
        <w:r w:rsidRPr="0049186D" w:rsidDel="00BC5897">
          <w:rPr>
            <w:rFonts w:ascii="GHEA Grapalat" w:hAnsi="GHEA Grapalat" w:cs="Sylfaen"/>
            <w:sz w:val="20"/>
            <w:lang w:val="af-ZA"/>
          </w:rPr>
          <w:delText>:</w:delText>
        </w:r>
      </w:del>
    </w:p>
    <w:p w:rsidR="00740F20" w:rsidRPr="00595447" w:rsidRDefault="00740F20" w:rsidP="00740F20">
      <w:pPr>
        <w:ind w:firstLine="567"/>
        <w:jc w:val="both"/>
        <w:rPr>
          <w:rFonts w:ascii="GHEA Grapalat" w:hAnsi="GHEA Grapalat"/>
          <w:sz w:val="20"/>
          <w:szCs w:val="20"/>
          <w:lang w:val="hy-AM"/>
        </w:rPr>
      </w:pPr>
      <w:r w:rsidRPr="00595447">
        <w:rPr>
          <w:rFonts w:ascii="GHEA Grapalat" w:hAnsi="GHEA Grapalat"/>
          <w:sz w:val="20"/>
          <w:szCs w:val="20"/>
          <w:lang w:val="hy-AM"/>
        </w:rPr>
        <w:t xml:space="preserve">2) </w:t>
      </w:r>
      <w:r w:rsidRPr="00595447">
        <w:rPr>
          <w:rFonts w:ascii="GHEA Grapalat" w:hAnsi="GHEA Grapalat" w:cs="Sylfaen"/>
          <w:sz w:val="20"/>
          <w:szCs w:val="20"/>
          <w:lang w:val="hy-AM"/>
        </w:rPr>
        <w:t>սույն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կետի</w:t>
      </w:r>
      <w:r w:rsidRPr="00595447">
        <w:rPr>
          <w:rFonts w:ascii="GHEA Grapalat" w:hAnsi="GHEA Grapalat"/>
          <w:sz w:val="20"/>
          <w:szCs w:val="20"/>
          <w:lang w:val="hy-AM"/>
        </w:rPr>
        <w:t xml:space="preserve"> 1-</w:t>
      </w:r>
      <w:r w:rsidRPr="00595447">
        <w:rPr>
          <w:rFonts w:ascii="GHEA Grapalat" w:hAnsi="GHEA Grapalat" w:cs="Sylfaen"/>
          <w:sz w:val="20"/>
          <w:szCs w:val="20"/>
          <w:lang w:val="hy-AM"/>
        </w:rPr>
        <w:t>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ենթակետում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նշված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նախագահին</w:t>
      </w:r>
      <w:r w:rsidRPr="00595447">
        <w:rPr>
          <w:rFonts w:ascii="GHEA Grapalat" w:hAnsi="GHEA Grapalat"/>
          <w:sz w:val="20"/>
          <w:szCs w:val="20"/>
          <w:lang w:val="hy-AM"/>
        </w:rPr>
        <w:t xml:space="preserve"> (նիստը նախագահողին) </w:t>
      </w:r>
      <w:r w:rsidRPr="00595447">
        <w:rPr>
          <w:rFonts w:ascii="GHEA Grapalat" w:hAnsi="GHEA Grapalat" w:cs="Sylfaen"/>
          <w:sz w:val="20"/>
          <w:szCs w:val="20"/>
          <w:lang w:val="hy-AM"/>
        </w:rPr>
        <w:t>փոխանցվելուց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հետո</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հանձնաժողովը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w:t>
      </w:r>
    </w:p>
    <w:p w:rsidR="00740F20" w:rsidRPr="00595447" w:rsidRDefault="00740F20" w:rsidP="00740F20">
      <w:pPr>
        <w:ind w:firstLine="567"/>
        <w:jc w:val="both"/>
        <w:rPr>
          <w:rFonts w:ascii="GHEA Grapalat" w:hAnsi="GHEA Grapalat"/>
          <w:sz w:val="20"/>
          <w:szCs w:val="20"/>
          <w:lang w:val="hy-AM"/>
        </w:rPr>
      </w:pPr>
      <w:r w:rsidRPr="00595447">
        <w:rPr>
          <w:rFonts w:ascii="GHEA Grapalat" w:hAnsi="GHEA Grapalat" w:cs="Sylfaen"/>
          <w:sz w:val="20"/>
          <w:szCs w:val="20"/>
          <w:lang w:val="hy-AM"/>
        </w:rPr>
        <w:t>ա</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պարունակող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ներկայացնելու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կարգին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հայտերը</w:t>
      </w:r>
      <w:r w:rsidRPr="00595447">
        <w:rPr>
          <w:rFonts w:ascii="GHEA Grapalat" w:hAnsi="GHEA Grapalat"/>
          <w:sz w:val="20"/>
          <w:szCs w:val="20"/>
          <w:lang w:val="hy-AM"/>
        </w:rPr>
        <w:t>,</w:t>
      </w:r>
    </w:p>
    <w:p w:rsidR="00740F20" w:rsidRPr="00595447" w:rsidRDefault="00740F20" w:rsidP="00740F20">
      <w:pPr>
        <w:ind w:firstLine="567"/>
        <w:jc w:val="both"/>
        <w:rPr>
          <w:rFonts w:ascii="GHEA Grapalat" w:hAnsi="GHEA Grapalat"/>
          <w:sz w:val="20"/>
          <w:szCs w:val="20"/>
          <w:lang w:val="hy-AM"/>
        </w:rPr>
      </w:pPr>
      <w:r w:rsidRPr="00595447">
        <w:rPr>
          <w:rFonts w:ascii="GHEA Grapalat" w:hAnsi="GHEA Grapalat" w:cs="Sylfaen"/>
          <w:sz w:val="20"/>
          <w:szCs w:val="20"/>
          <w:lang w:val="hy-AM"/>
        </w:rPr>
        <w:t>բ</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յուրաքանչյուր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պահանջվող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նախատեսված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առկայությունը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դրանց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կազմման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հրավերով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վավերապայմաններին</w:t>
      </w:r>
      <w:r w:rsidRPr="00595447">
        <w:rPr>
          <w:rFonts w:ascii="GHEA Grapalat" w:hAnsi="GHEA Grapalat"/>
          <w:sz w:val="20"/>
          <w:szCs w:val="20"/>
          <w:lang w:val="hy-AM"/>
        </w:rPr>
        <w:t>.</w:t>
      </w:r>
    </w:p>
    <w:p w:rsidR="00740F20" w:rsidRPr="00595447" w:rsidRDefault="00740F20" w:rsidP="00740F20">
      <w:pPr>
        <w:ind w:firstLine="567"/>
        <w:jc w:val="both"/>
        <w:rPr>
          <w:rFonts w:ascii="GHEA Grapalat" w:hAnsi="GHEA Grapalat" w:cs="Sylfaen"/>
          <w:sz w:val="20"/>
          <w:lang w:val="hy-AM"/>
        </w:rPr>
      </w:pPr>
      <w:r w:rsidRPr="00595447">
        <w:rPr>
          <w:rFonts w:ascii="GHEA Grapalat" w:hAnsi="GHEA Grapalat"/>
          <w:sz w:val="20"/>
          <w:szCs w:val="20"/>
          <w:lang w:val="hy-AM"/>
        </w:rPr>
        <w:t xml:space="preserve">3) </w:t>
      </w:r>
      <w:r w:rsidRPr="00595447">
        <w:rPr>
          <w:rFonts w:ascii="GHEA Grapalat" w:hAnsi="GHEA Grapalat" w:cs="Sylfaen"/>
          <w:sz w:val="20"/>
          <w:szCs w:val="20"/>
          <w:lang w:val="hy-AM"/>
        </w:rPr>
        <w:t>հանձնաժողովի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հայտարարում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ներկայացրած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մասնակիցների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գնային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առաջարկները՝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մեկ</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թվով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արտահայտված,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հիմք</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ընդունելով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տառերով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գրվածը:</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7.2 </w:t>
      </w:r>
      <w:r w:rsidRPr="005214FE">
        <w:rPr>
          <w:rFonts w:ascii="GHEA Grapalat" w:hAnsi="GHEA Grapalat" w:cs="Sylfaen"/>
          <w:sz w:val="20"/>
          <w:lang w:val="hy-AM"/>
        </w:rPr>
        <w:t>Հայտերը</w:t>
      </w:r>
      <w:r w:rsidRPr="0049186D">
        <w:rPr>
          <w:rFonts w:ascii="GHEA Grapalat" w:hAnsi="GHEA Grapalat" w:cs="Sylfaen"/>
          <w:sz w:val="20"/>
          <w:lang w:val="af-ZA"/>
        </w:rPr>
        <w:t xml:space="preserve"> </w:t>
      </w:r>
      <w:r w:rsidRPr="005214FE">
        <w:rPr>
          <w:rFonts w:ascii="GHEA Grapalat" w:hAnsi="GHEA Grapalat" w:cs="Sylfaen"/>
          <w:sz w:val="20"/>
          <w:lang w:val="hy-AM"/>
        </w:rPr>
        <w:t>գնահատվում</w:t>
      </w:r>
      <w:r w:rsidRPr="0049186D">
        <w:rPr>
          <w:rFonts w:ascii="GHEA Grapalat" w:hAnsi="GHEA Grapalat" w:cs="Sylfaen"/>
          <w:sz w:val="20"/>
          <w:lang w:val="af-ZA"/>
        </w:rPr>
        <w:t xml:space="preserve"> </w:t>
      </w:r>
      <w:r w:rsidRPr="005214FE">
        <w:rPr>
          <w:rFonts w:ascii="GHEA Grapalat" w:hAnsi="GHEA Grapalat" w:cs="Sylfaen"/>
          <w:sz w:val="20"/>
          <w:lang w:val="hy-AM"/>
        </w:rPr>
        <w:t>են</w:t>
      </w:r>
      <w:r w:rsidRPr="0049186D">
        <w:rPr>
          <w:rFonts w:ascii="GHEA Grapalat" w:hAnsi="GHEA Grapalat" w:cs="Sylfaen"/>
          <w:sz w:val="20"/>
          <w:lang w:val="af-ZA"/>
        </w:rPr>
        <w:t xml:space="preserve"> </w:t>
      </w:r>
      <w:r w:rsidRPr="005214FE">
        <w:rPr>
          <w:rFonts w:ascii="GHEA Grapalat" w:hAnsi="GHEA Grapalat" w:cs="Sylfaen"/>
          <w:sz w:val="20"/>
          <w:lang w:val="hy-AM"/>
        </w:rPr>
        <w:t>սույն</w:t>
      </w:r>
      <w:r w:rsidRPr="0049186D">
        <w:rPr>
          <w:rFonts w:ascii="GHEA Grapalat" w:hAnsi="GHEA Grapalat" w:cs="Sylfaen"/>
          <w:sz w:val="20"/>
          <w:lang w:val="af-ZA"/>
        </w:rPr>
        <w:t xml:space="preserve"> </w:t>
      </w:r>
      <w:r w:rsidRPr="005214FE">
        <w:rPr>
          <w:rFonts w:ascii="GHEA Grapalat" w:hAnsi="GHEA Grapalat" w:cs="Sylfaen"/>
          <w:sz w:val="20"/>
          <w:lang w:val="hy-AM"/>
        </w:rPr>
        <w:t>հրավերով</w:t>
      </w:r>
      <w:r w:rsidRPr="0049186D">
        <w:rPr>
          <w:rFonts w:ascii="GHEA Grapalat" w:hAnsi="GHEA Grapalat" w:cs="Sylfaen"/>
          <w:sz w:val="20"/>
          <w:lang w:val="af-ZA"/>
        </w:rPr>
        <w:t xml:space="preserve"> </w:t>
      </w:r>
      <w:r w:rsidRPr="005214FE">
        <w:rPr>
          <w:rFonts w:ascii="GHEA Grapalat" w:hAnsi="GHEA Grapalat" w:cs="Sylfaen"/>
          <w:sz w:val="20"/>
          <w:lang w:val="hy-AM"/>
        </w:rPr>
        <w:t>սահմանված</w:t>
      </w:r>
      <w:r w:rsidRPr="0049186D">
        <w:rPr>
          <w:rFonts w:ascii="GHEA Grapalat" w:hAnsi="GHEA Grapalat" w:cs="Sylfaen"/>
          <w:sz w:val="20"/>
          <w:lang w:val="af-ZA"/>
        </w:rPr>
        <w:t xml:space="preserve"> </w:t>
      </w:r>
      <w:r w:rsidRPr="005214FE">
        <w:rPr>
          <w:rFonts w:ascii="GHEA Grapalat" w:hAnsi="GHEA Grapalat" w:cs="Sylfaen"/>
          <w:sz w:val="20"/>
          <w:lang w:val="hy-AM"/>
        </w:rPr>
        <w:t>կարգով</w:t>
      </w:r>
      <w:r w:rsidRPr="0049186D">
        <w:rPr>
          <w:rFonts w:ascii="GHEA Grapalat" w:hAnsi="GHEA Grapalat" w:cs="Sylfaen"/>
          <w:sz w:val="20"/>
          <w:lang w:val="af-ZA"/>
        </w:rPr>
        <w:t xml:space="preserve">: </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գնահատումն</w:t>
      </w:r>
      <w:r w:rsidRPr="0049186D">
        <w:rPr>
          <w:rFonts w:ascii="GHEA Grapalat" w:hAnsi="GHEA Grapalat" w:cs="Sylfaen"/>
          <w:sz w:val="20"/>
          <w:lang w:val="af-ZA"/>
        </w:rPr>
        <w:t xml:space="preserve"> </w:t>
      </w:r>
      <w:r w:rsidRPr="0049186D">
        <w:rPr>
          <w:rFonts w:ascii="GHEA Grapalat" w:hAnsi="GHEA Grapalat" w:cs="Sylfaen"/>
          <w:sz w:val="20"/>
        </w:rPr>
        <w:t>իրականացվում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դրանց</w:t>
      </w:r>
      <w:r w:rsidRPr="0049186D">
        <w:rPr>
          <w:rFonts w:ascii="GHEA Grapalat" w:hAnsi="GHEA Grapalat" w:cs="Sylfaen"/>
          <w:sz w:val="20"/>
          <w:lang w:val="af-ZA"/>
        </w:rPr>
        <w:t xml:space="preserve"> </w:t>
      </w:r>
      <w:r w:rsidRPr="0049186D">
        <w:rPr>
          <w:rFonts w:ascii="GHEA Grapalat" w:hAnsi="GHEA Grapalat" w:cs="Sylfaen"/>
          <w:sz w:val="20"/>
        </w:rPr>
        <w:t>ներկայացման</w:t>
      </w:r>
      <w:r w:rsidRPr="0049186D">
        <w:rPr>
          <w:rFonts w:ascii="GHEA Grapalat" w:hAnsi="GHEA Grapalat" w:cs="Sylfaen"/>
          <w:sz w:val="20"/>
          <w:lang w:val="af-ZA"/>
        </w:rPr>
        <w:t xml:space="preserve"> </w:t>
      </w:r>
      <w:r w:rsidRPr="0049186D">
        <w:rPr>
          <w:rFonts w:ascii="GHEA Grapalat" w:hAnsi="GHEA Grapalat" w:cs="Sylfaen"/>
          <w:sz w:val="20"/>
        </w:rPr>
        <w:t>վերջնաժամկետը</w:t>
      </w:r>
      <w:r w:rsidRPr="0049186D">
        <w:rPr>
          <w:rFonts w:ascii="GHEA Grapalat" w:hAnsi="GHEA Grapalat" w:cs="Sylfaen"/>
          <w:sz w:val="20"/>
          <w:lang w:val="af-ZA"/>
        </w:rPr>
        <w:t xml:space="preserve"> </w:t>
      </w:r>
      <w:r w:rsidRPr="0049186D">
        <w:rPr>
          <w:rFonts w:ascii="GHEA Grapalat" w:hAnsi="GHEA Grapalat" w:cs="Sylfaen"/>
          <w:sz w:val="20"/>
        </w:rPr>
        <w:t>լրանալու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իսկ</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տաս</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7"/>
      </w:r>
    </w:p>
    <w:p w:rsidR="00740F20" w:rsidRPr="0049186D" w:rsidDel="00F85396" w:rsidRDefault="00740F20" w:rsidP="00740F20">
      <w:pPr>
        <w:ind w:firstLine="567"/>
        <w:jc w:val="both"/>
        <w:rPr>
          <w:del w:id="10" w:author="User" w:date="2019-05-25T08:30:00Z"/>
          <w:rFonts w:ascii="GHEA Grapalat" w:hAnsi="GHEA Grapalat" w:cs="Sylfaen"/>
          <w:sz w:val="20"/>
          <w:lang w:val="af-ZA"/>
        </w:rPr>
      </w:pP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գնահատումն</w:t>
      </w:r>
      <w:r w:rsidRPr="0049186D">
        <w:rPr>
          <w:rFonts w:ascii="GHEA Grapalat" w:hAnsi="GHEA Grapalat" w:cs="Sylfaen"/>
          <w:sz w:val="20"/>
          <w:lang w:val="af-ZA"/>
        </w:rPr>
        <w:t xml:space="preserve"> </w:t>
      </w:r>
      <w:r w:rsidRPr="0049186D">
        <w:rPr>
          <w:rFonts w:ascii="GHEA Grapalat" w:hAnsi="GHEA Grapalat" w:cs="Sylfaen"/>
          <w:sz w:val="20"/>
        </w:rPr>
        <w:t>իրականացվում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դրանց</w:t>
      </w:r>
      <w:r w:rsidRPr="0049186D">
        <w:rPr>
          <w:rFonts w:ascii="GHEA Grapalat" w:hAnsi="GHEA Grapalat" w:cs="Sylfaen"/>
          <w:sz w:val="20"/>
          <w:lang w:val="af-ZA"/>
        </w:rPr>
        <w:t xml:space="preserve"> </w:t>
      </w:r>
      <w:r w:rsidRPr="0049186D">
        <w:rPr>
          <w:rFonts w:ascii="GHEA Grapalat" w:hAnsi="GHEA Grapalat" w:cs="Sylfaen"/>
          <w:sz w:val="20"/>
        </w:rPr>
        <w:t>ներկայացման</w:t>
      </w:r>
      <w:r w:rsidRPr="0049186D">
        <w:rPr>
          <w:rFonts w:ascii="GHEA Grapalat" w:hAnsi="GHEA Grapalat" w:cs="Sylfaen"/>
          <w:sz w:val="20"/>
          <w:lang w:val="af-ZA"/>
        </w:rPr>
        <w:t xml:space="preserve"> </w:t>
      </w:r>
      <w:r w:rsidRPr="0049186D">
        <w:rPr>
          <w:rFonts w:ascii="GHEA Grapalat" w:hAnsi="GHEA Grapalat" w:cs="Sylfaen"/>
          <w:sz w:val="20"/>
        </w:rPr>
        <w:t>վերջնաժամկետը</w:t>
      </w:r>
      <w:r w:rsidRPr="0049186D">
        <w:rPr>
          <w:rFonts w:ascii="GHEA Grapalat" w:hAnsi="GHEA Grapalat" w:cs="Sylfaen"/>
          <w:sz w:val="20"/>
          <w:lang w:val="af-ZA"/>
        </w:rPr>
        <w:t xml:space="preserve"> </w:t>
      </w:r>
      <w:r w:rsidRPr="0049186D">
        <w:rPr>
          <w:rFonts w:ascii="GHEA Grapalat" w:hAnsi="GHEA Grapalat" w:cs="Sylfaen"/>
          <w:sz w:val="20"/>
        </w:rPr>
        <w:t>լրանալու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տասներկու</w:t>
      </w:r>
      <w:r w:rsidRPr="0049186D">
        <w:rPr>
          <w:rFonts w:ascii="GHEA Grapalat" w:hAnsi="GHEA Grapalat" w:cs="Sylfaen"/>
          <w:sz w:val="20"/>
          <w:lang w:val="af-ZA"/>
        </w:rPr>
        <w:t xml:space="preserve">, </w:t>
      </w:r>
      <w:r w:rsidRPr="0049186D">
        <w:rPr>
          <w:rFonts w:ascii="GHEA Grapalat" w:hAnsi="GHEA Grapalat" w:cs="Sylfaen"/>
          <w:sz w:val="20"/>
        </w:rPr>
        <w:t>իսկ</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տասնյոթ</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8"/>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rPr>
        <w:t>Բավարար</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պայմաններին</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հակառակ</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անբավարար</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մերժվում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որում հայտերի </w:t>
      </w:r>
      <w:r w:rsidRPr="0049186D">
        <w:rPr>
          <w:rFonts w:ascii="GHEA Grapalat" w:hAnsi="GHEA Grapalat" w:cs="Sylfaen"/>
          <w:sz w:val="20"/>
          <w:lang w:val="af-ZA"/>
        </w:rPr>
        <w:lastRenderedPageBreak/>
        <w:t xml:space="preserve">բացման նիստում հանձնաժողովը մերժում է այն հայտերը, </w:t>
      </w:r>
      <w:r w:rsidRPr="0049186D">
        <w:rPr>
          <w:rFonts w:ascii="GHEA Grapalat" w:hAnsi="GHEA Grapalat" w:cs="Sylfaen"/>
          <w:sz w:val="20"/>
        </w:rPr>
        <w:t>որոնցում</w:t>
      </w:r>
      <w:r w:rsidRPr="0049186D">
        <w:rPr>
          <w:rFonts w:ascii="GHEA Grapalat" w:hAnsi="GHEA Grapalat" w:cs="Sylfaen"/>
          <w:sz w:val="20"/>
          <w:lang w:val="af-ZA"/>
        </w:rPr>
        <w:t xml:space="preserve"> </w:t>
      </w:r>
      <w:r w:rsidRPr="0049186D">
        <w:rPr>
          <w:rFonts w:ascii="GHEA Grapalat" w:hAnsi="GHEA Grapalat" w:cs="Sylfaen"/>
          <w:sz w:val="20"/>
        </w:rPr>
        <w:t>բացակայում</w:t>
      </w:r>
      <w:r w:rsidRPr="0049186D">
        <w:rPr>
          <w:rFonts w:ascii="GHEA Grapalat" w:hAnsi="GHEA Grapalat" w:cs="Sylfaen"/>
          <w:sz w:val="20"/>
          <w:lang w:val="af-ZA"/>
        </w:rPr>
        <w:t xml:space="preserve"> է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է </w:t>
      </w:r>
      <w:r w:rsidRPr="0049186D">
        <w:rPr>
          <w:rFonts w:ascii="GHEA Grapalat" w:hAnsi="GHEA Grapalat" w:cs="Sylfaen"/>
          <w:sz w:val="20"/>
        </w:rPr>
        <w:t>հրավերի</w:t>
      </w:r>
      <w:r w:rsidRPr="0049186D">
        <w:rPr>
          <w:rFonts w:ascii="GHEA Grapalat" w:hAnsi="GHEA Grapalat" w:cs="Sylfaen"/>
          <w:sz w:val="20"/>
          <w:lang w:val="af-ZA"/>
        </w:rPr>
        <w:t xml:space="preserve"> </w:t>
      </w:r>
      <w:r w:rsidRPr="0049186D">
        <w:rPr>
          <w:rFonts w:ascii="GHEA Grapalat" w:hAnsi="GHEA Grapalat" w:cs="Sylfaen"/>
          <w:sz w:val="20"/>
        </w:rPr>
        <w:t>պահանջներին</w:t>
      </w:r>
      <w:r w:rsidRPr="0049186D">
        <w:rPr>
          <w:rFonts w:ascii="GHEA Grapalat" w:hAnsi="GHEA Grapalat" w:cs="Sylfaen"/>
          <w:sz w:val="20"/>
          <w:lang w:val="af-ZA"/>
        </w:rPr>
        <w:t xml:space="preserve"> </w:t>
      </w:r>
      <w:r w:rsidRPr="0049186D">
        <w:rPr>
          <w:rFonts w:ascii="GHEA Grapalat" w:hAnsi="GHEA Grapalat" w:cs="Sylfaen"/>
          <w:sz w:val="20"/>
        </w:rPr>
        <w:t>անհամապատասխան</w:t>
      </w:r>
      <w:r w:rsidRPr="0049186D">
        <w:rPr>
          <w:rFonts w:ascii="GHEA Grapalat" w:hAnsi="GHEA Grapalat" w:cs="Sylfaen"/>
          <w:sz w:val="20"/>
          <w:lang w:val="af-ZA"/>
        </w:rPr>
        <w:t>:</w:t>
      </w:r>
    </w:p>
    <w:p w:rsidR="00740F20" w:rsidRPr="0049186D"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Pr>
          <w:rFonts w:ascii="GHEA Grapalat" w:hAnsi="GHEA Grapalat" w:cs="Sylfaen"/>
          <w:szCs w:val="24"/>
        </w:rPr>
        <w:t>3</w:t>
      </w:r>
      <w:r w:rsidRPr="0049186D">
        <w:rPr>
          <w:rFonts w:ascii="GHEA Grapalat" w:hAnsi="GHEA Grapalat" w:cs="Sylfaen"/>
          <w:szCs w:val="24"/>
        </w:rPr>
        <w:t xml:space="preserve"> </w:t>
      </w:r>
      <w:r w:rsidRPr="0049186D">
        <w:rPr>
          <w:rFonts w:ascii="GHEA Grapalat" w:hAnsi="GHEA Grapalat" w:cs="Sylfaen"/>
          <w:szCs w:val="24"/>
          <w:lang w:val="ru-RU"/>
        </w:rPr>
        <w:t>Առաջին</w:t>
      </w:r>
      <w:r w:rsidRPr="0049186D">
        <w:rPr>
          <w:rFonts w:ascii="GHEA Grapalat" w:hAnsi="GHEA Grapalat" w:cs="Sylfaen"/>
          <w:szCs w:val="24"/>
        </w:rPr>
        <w:t xml:space="preserve"> </w:t>
      </w:r>
      <w:r w:rsidRPr="0049186D">
        <w:rPr>
          <w:rFonts w:ascii="GHEA Grapalat" w:hAnsi="GHEA Grapalat" w:cs="Sylfaen"/>
          <w:szCs w:val="24"/>
          <w:lang w:val="ru-RU"/>
        </w:rPr>
        <w:t>տեղը</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մասնակիցը</w:t>
      </w:r>
      <w:r w:rsidRPr="0049186D">
        <w:rPr>
          <w:rFonts w:ascii="GHEA Grapalat" w:hAnsi="GHEA Grapalat" w:cs="Sylfaen"/>
          <w:szCs w:val="24"/>
        </w:rPr>
        <w:t xml:space="preserve"> </w:t>
      </w:r>
      <w:r w:rsidRPr="0049186D">
        <w:rPr>
          <w:rFonts w:ascii="GHEA Grapalat" w:hAnsi="GHEA Grapalat" w:cs="Sylfaen"/>
          <w:szCs w:val="24"/>
          <w:lang w:val="ru-RU"/>
        </w:rPr>
        <w:t>որոշվում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բավարար</w:t>
      </w:r>
      <w:r w:rsidRPr="0049186D">
        <w:rPr>
          <w:rFonts w:ascii="GHEA Grapalat" w:hAnsi="GHEA Grapalat" w:cs="Sylfaen"/>
          <w:szCs w:val="24"/>
        </w:rPr>
        <w:t xml:space="preserve"> </w:t>
      </w:r>
      <w:r w:rsidRPr="0049186D">
        <w:rPr>
          <w:rFonts w:ascii="GHEA Grapalat" w:hAnsi="GHEA Grapalat" w:cs="Sylfaen"/>
          <w:szCs w:val="24"/>
          <w:lang w:val="ru-RU"/>
        </w:rPr>
        <w:t>գնահատված</w:t>
      </w:r>
      <w:r w:rsidRPr="0049186D">
        <w:rPr>
          <w:rFonts w:ascii="GHEA Grapalat" w:hAnsi="GHEA Grapalat" w:cs="Sylfaen"/>
          <w:szCs w:val="24"/>
        </w:rPr>
        <w:t xml:space="preserve"> </w:t>
      </w:r>
      <w:r w:rsidRPr="0049186D">
        <w:rPr>
          <w:rFonts w:ascii="GHEA Grapalat" w:hAnsi="GHEA Grapalat" w:cs="Sylfaen"/>
          <w:szCs w:val="24"/>
          <w:lang w:val="ru-RU"/>
        </w:rPr>
        <w:t>հայտեր</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w:t>
      </w:r>
      <w:r w:rsidRPr="0049186D">
        <w:rPr>
          <w:rFonts w:ascii="GHEA Grapalat" w:hAnsi="GHEA Grapalat" w:cs="Sylfaen"/>
          <w:szCs w:val="24"/>
        </w:rPr>
        <w:t xml:space="preserve"> </w:t>
      </w:r>
      <w:r w:rsidRPr="0049186D">
        <w:rPr>
          <w:rFonts w:ascii="GHEA Grapalat" w:hAnsi="GHEA Grapalat" w:cs="Sylfaen"/>
          <w:szCs w:val="24"/>
          <w:lang w:val="ru-RU"/>
        </w:rPr>
        <w:t>թվից</w:t>
      </w:r>
      <w:r w:rsidRPr="0049186D">
        <w:rPr>
          <w:rFonts w:ascii="GHEA Grapalat" w:hAnsi="GHEA Grapalat" w:cs="Sylfaen"/>
          <w:szCs w:val="24"/>
        </w:rPr>
        <w:t xml:space="preserve">` </w:t>
      </w:r>
      <w:r w:rsidRPr="0049186D">
        <w:rPr>
          <w:rFonts w:ascii="GHEA Grapalat" w:hAnsi="GHEA Grapalat" w:cs="Sylfaen"/>
          <w:szCs w:val="24"/>
          <w:lang w:val="ru-RU"/>
        </w:rPr>
        <w:t>նվազագույն</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ասնակցին</w:t>
      </w:r>
      <w:r w:rsidRPr="0049186D">
        <w:rPr>
          <w:rFonts w:ascii="GHEA Grapalat" w:hAnsi="GHEA Grapalat" w:cs="Sylfaen"/>
          <w:szCs w:val="24"/>
        </w:rPr>
        <w:t xml:space="preserve"> </w:t>
      </w:r>
      <w:r w:rsidRPr="0049186D">
        <w:rPr>
          <w:rFonts w:ascii="GHEA Grapalat" w:hAnsi="GHEA Grapalat" w:cs="Sylfaen"/>
          <w:szCs w:val="24"/>
          <w:lang w:val="ru-RU"/>
        </w:rPr>
        <w:t>նախապատվություն</w:t>
      </w:r>
      <w:r w:rsidRPr="0049186D">
        <w:rPr>
          <w:rFonts w:ascii="GHEA Grapalat" w:hAnsi="GHEA Grapalat" w:cs="Sylfaen"/>
          <w:szCs w:val="24"/>
        </w:rPr>
        <w:t xml:space="preserve"> </w:t>
      </w:r>
      <w:r w:rsidRPr="0049186D">
        <w:rPr>
          <w:rFonts w:ascii="GHEA Grapalat" w:hAnsi="GHEA Grapalat" w:cs="Sylfaen"/>
          <w:szCs w:val="24"/>
          <w:lang w:val="ru-RU"/>
        </w:rPr>
        <w:t>տալու</w:t>
      </w:r>
      <w:r w:rsidRPr="0049186D">
        <w:rPr>
          <w:rFonts w:ascii="GHEA Grapalat" w:hAnsi="GHEA Grapalat" w:cs="Sylfaen"/>
          <w:szCs w:val="24"/>
        </w:rPr>
        <w:t xml:space="preserve"> </w:t>
      </w:r>
      <w:r w:rsidRPr="0049186D">
        <w:rPr>
          <w:rFonts w:ascii="GHEA Grapalat" w:hAnsi="GHEA Grapalat" w:cs="Sylfaen"/>
          <w:szCs w:val="24"/>
          <w:lang w:val="ru-RU"/>
        </w:rPr>
        <w:t>սկզբունքով։</w:t>
      </w:r>
      <w:r w:rsidRPr="0049186D">
        <w:rPr>
          <w:rFonts w:ascii="GHEA Grapalat" w:hAnsi="GHEA Grapalat" w:cs="Sylfaen"/>
          <w:szCs w:val="24"/>
        </w:rPr>
        <w:t xml:space="preserve"> </w:t>
      </w:r>
      <w:r w:rsidRPr="0049186D">
        <w:rPr>
          <w:rFonts w:ascii="GHEA Grapalat" w:hAnsi="GHEA Grapalat" w:cs="Sylfaen"/>
          <w:szCs w:val="24"/>
          <w:lang w:val="ru-RU"/>
        </w:rPr>
        <w:t>Ընդ</w:t>
      </w:r>
      <w:r w:rsidRPr="0049186D">
        <w:rPr>
          <w:rFonts w:ascii="GHEA Grapalat" w:hAnsi="GHEA Grapalat" w:cs="Sylfaen"/>
          <w:szCs w:val="24"/>
        </w:rPr>
        <w:t xml:space="preserve"> </w:t>
      </w:r>
      <w:r w:rsidRPr="0049186D">
        <w:rPr>
          <w:rFonts w:ascii="GHEA Grapalat" w:hAnsi="GHEA Grapalat" w:cs="Sylfaen"/>
          <w:szCs w:val="24"/>
          <w:lang w:val="ru-RU"/>
        </w:rPr>
        <w:t>որում</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en-US"/>
        </w:rPr>
        <w:t>առաջին</w:t>
      </w:r>
      <w:r w:rsidRPr="0049186D">
        <w:rPr>
          <w:rFonts w:ascii="GHEA Grapalat" w:hAnsi="GHEA Grapalat" w:cs="Sylfaen"/>
          <w:szCs w:val="24"/>
        </w:rPr>
        <w:t xml:space="preserve"> </w:t>
      </w:r>
      <w:r w:rsidRPr="0049186D">
        <w:rPr>
          <w:rFonts w:ascii="GHEA Grapalat" w:hAnsi="GHEA Grapalat" w:cs="Sylfaen"/>
          <w:szCs w:val="24"/>
          <w:lang w:val="en-US"/>
        </w:rPr>
        <w:t>և</w:t>
      </w:r>
      <w:r w:rsidRPr="0049186D">
        <w:rPr>
          <w:rFonts w:ascii="GHEA Grapalat" w:hAnsi="GHEA Grapalat" w:cs="Sylfaen"/>
          <w:szCs w:val="24"/>
        </w:rPr>
        <w:t xml:space="preserve"> </w:t>
      </w:r>
      <w:r w:rsidRPr="0049186D">
        <w:rPr>
          <w:rFonts w:ascii="GHEA Grapalat" w:hAnsi="GHEA Grapalat" w:cs="Sylfaen"/>
          <w:szCs w:val="24"/>
          <w:lang w:val="en-US"/>
        </w:rPr>
        <w:t>հաջորդաբար</w:t>
      </w:r>
      <w:r w:rsidRPr="0049186D">
        <w:rPr>
          <w:rFonts w:ascii="GHEA Grapalat" w:hAnsi="GHEA Grapalat" w:cs="Sylfaen"/>
          <w:szCs w:val="24"/>
        </w:rPr>
        <w:t xml:space="preserve"> </w:t>
      </w:r>
      <w:r w:rsidRPr="0049186D">
        <w:rPr>
          <w:rFonts w:ascii="GHEA Grapalat" w:hAnsi="GHEA Grapalat" w:cs="Sylfaen"/>
          <w:szCs w:val="24"/>
          <w:lang w:val="en-US"/>
        </w:rPr>
        <w:t>տեղեր</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մասնակիցներին</w:t>
      </w:r>
      <w:r w:rsidRPr="0049186D">
        <w:rPr>
          <w:rFonts w:ascii="GHEA Grapalat" w:hAnsi="GHEA Grapalat" w:cs="Sylfaen"/>
          <w:szCs w:val="24"/>
        </w:rPr>
        <w:t xml:space="preserve"> </w:t>
      </w:r>
      <w:r w:rsidRPr="0049186D">
        <w:rPr>
          <w:rFonts w:ascii="GHEA Grapalat" w:hAnsi="GHEA Grapalat" w:cs="Sylfaen"/>
          <w:szCs w:val="24"/>
          <w:lang w:val="ru-RU"/>
        </w:rPr>
        <w:t>որոշելիս</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առաջարկների</w:t>
      </w:r>
      <w:r w:rsidRPr="0049186D">
        <w:rPr>
          <w:rFonts w:ascii="GHEA Grapalat" w:hAnsi="GHEA Grapalat" w:cs="Sylfaen"/>
          <w:szCs w:val="24"/>
        </w:rPr>
        <w:t xml:space="preserve"> գնահատումը և </w:t>
      </w:r>
      <w:r w:rsidRPr="0049186D">
        <w:rPr>
          <w:rFonts w:ascii="GHEA Grapalat" w:hAnsi="GHEA Grapalat" w:cs="Sylfaen"/>
          <w:szCs w:val="24"/>
          <w:lang w:val="ru-RU"/>
        </w:rPr>
        <w:t>համեմատումն</w:t>
      </w:r>
      <w:r w:rsidRPr="0049186D">
        <w:rPr>
          <w:rFonts w:ascii="GHEA Grapalat" w:hAnsi="GHEA Grapalat" w:cs="Sylfaen"/>
          <w:szCs w:val="24"/>
        </w:rPr>
        <w:t xml:space="preserve"> </w:t>
      </w:r>
      <w:r w:rsidRPr="0049186D">
        <w:rPr>
          <w:rFonts w:ascii="GHEA Grapalat" w:hAnsi="GHEA Grapalat" w:cs="Sylfaen"/>
          <w:szCs w:val="24"/>
          <w:lang w:val="ru-RU"/>
        </w:rPr>
        <w:t>իրականացվում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առանց</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հրավերի</w:t>
      </w:r>
      <w:r w:rsidRPr="0049186D">
        <w:rPr>
          <w:rFonts w:ascii="GHEA Grapalat" w:hAnsi="GHEA Grapalat" w:cs="Sylfaen"/>
          <w:szCs w:val="24"/>
        </w:rPr>
        <w:t xml:space="preserve"> 1-ին </w:t>
      </w:r>
      <w:r w:rsidRPr="0049186D">
        <w:rPr>
          <w:rFonts w:ascii="GHEA Grapalat" w:hAnsi="GHEA Grapalat" w:cs="Sylfaen"/>
          <w:szCs w:val="24"/>
          <w:lang w:val="ru-RU"/>
        </w:rPr>
        <w:t>մասի</w:t>
      </w:r>
      <w:r w:rsidRPr="0049186D">
        <w:rPr>
          <w:rFonts w:ascii="GHEA Grapalat" w:hAnsi="GHEA Grapalat" w:cs="Sylfaen"/>
          <w:szCs w:val="24"/>
        </w:rPr>
        <w:t xml:space="preserve"> 5.2-րդ </w:t>
      </w:r>
      <w:r w:rsidRPr="0049186D">
        <w:rPr>
          <w:rFonts w:ascii="GHEA Grapalat" w:hAnsi="GHEA Grapalat" w:cs="Sylfaen"/>
          <w:szCs w:val="24"/>
          <w:lang w:val="ru-RU"/>
        </w:rPr>
        <w:t>կետում</w:t>
      </w:r>
      <w:r w:rsidRPr="0049186D">
        <w:rPr>
          <w:rFonts w:ascii="GHEA Grapalat" w:hAnsi="GHEA Grapalat" w:cs="Sylfaen"/>
          <w:szCs w:val="24"/>
        </w:rPr>
        <w:t xml:space="preserve"> </w:t>
      </w:r>
      <w:r w:rsidRPr="0049186D">
        <w:rPr>
          <w:rFonts w:ascii="GHEA Grapalat" w:hAnsi="GHEA Grapalat" w:cs="Sylfaen"/>
          <w:szCs w:val="24"/>
          <w:lang w:val="ru-RU"/>
        </w:rPr>
        <w:t>նշված</w:t>
      </w:r>
      <w:r w:rsidRPr="0049186D">
        <w:rPr>
          <w:rFonts w:ascii="GHEA Grapalat" w:hAnsi="GHEA Grapalat" w:cs="Sylfaen"/>
          <w:szCs w:val="24"/>
        </w:rPr>
        <w:t xml:space="preserve"> </w:t>
      </w:r>
      <w:r w:rsidRPr="0049186D">
        <w:rPr>
          <w:rFonts w:ascii="GHEA Grapalat" w:hAnsi="GHEA Grapalat" w:cs="Sylfaen"/>
          <w:szCs w:val="24"/>
          <w:lang w:val="ru-RU"/>
        </w:rPr>
        <w:t>հարկի</w:t>
      </w:r>
      <w:r w:rsidRPr="0049186D">
        <w:rPr>
          <w:rFonts w:ascii="GHEA Grapalat" w:hAnsi="GHEA Grapalat" w:cs="Sylfaen"/>
          <w:szCs w:val="24"/>
        </w:rPr>
        <w:t xml:space="preserve"> </w:t>
      </w:r>
      <w:r w:rsidRPr="0049186D">
        <w:rPr>
          <w:rFonts w:ascii="GHEA Grapalat" w:hAnsi="GHEA Grapalat" w:cs="Sylfaen"/>
          <w:szCs w:val="24"/>
          <w:lang w:val="ru-RU"/>
        </w:rPr>
        <w:t>գումարի</w:t>
      </w:r>
      <w:r w:rsidRPr="0049186D">
        <w:rPr>
          <w:rFonts w:ascii="GHEA Grapalat" w:hAnsi="GHEA Grapalat" w:cs="Sylfaen"/>
          <w:szCs w:val="24"/>
        </w:rPr>
        <w:t xml:space="preserve"> </w:t>
      </w:r>
      <w:r w:rsidRPr="0049186D">
        <w:rPr>
          <w:rFonts w:ascii="GHEA Grapalat" w:hAnsi="GHEA Grapalat" w:cs="Sylfaen"/>
          <w:szCs w:val="24"/>
          <w:lang w:val="ru-RU"/>
        </w:rPr>
        <w:t>հաշվարկման</w:t>
      </w:r>
      <w:r w:rsidRPr="0049186D">
        <w:rPr>
          <w:rFonts w:ascii="GHEA Grapalat" w:hAnsi="GHEA Grapalat" w:cs="Sylfaen"/>
          <w:lang w:val="hy-AM"/>
        </w:rPr>
        <w:t>:</w:t>
      </w:r>
    </w:p>
    <w:p w:rsidR="00740F20" w:rsidRPr="0049186D" w:rsidRDefault="00740F20" w:rsidP="00740F20">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7.</w:t>
      </w:r>
      <w:r>
        <w:rPr>
          <w:rFonts w:ascii="GHEA Grapalat" w:hAnsi="GHEA Grapalat" w:cs="Sylfaen"/>
          <w:i w:val="0"/>
          <w:szCs w:val="24"/>
          <w:lang w:val="af-ZA"/>
        </w:rPr>
        <w:t>4</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հայտում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անհամապատասխանություն</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տեղ</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գտել</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թվերով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հիմք</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ընդունվում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երկու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արժույթներով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համեմատվում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Հայաստանի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Հանրապետության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դրամով</w:t>
      </w:r>
      <w:r>
        <w:rPr>
          <w:rFonts w:ascii="GHEA Grapalat" w:hAnsi="GHEA Grapalat" w:cs="Sylfaen"/>
          <w:i w:val="0"/>
          <w:szCs w:val="24"/>
          <w:lang w:val="af-ZA"/>
        </w:rPr>
        <w:t xml:space="preserve"> </w:t>
      </w:r>
      <w:r w:rsidRPr="0049186D">
        <w:rPr>
          <w:rFonts w:ascii="GHEA Grapalat" w:hAnsi="GHEA Grapalat" w:cs="Sylfaen"/>
          <w:i w:val="0"/>
          <w:szCs w:val="24"/>
          <w:lang w:val="af-ZA"/>
        </w:rPr>
        <w:t xml:space="preserve"> </w:t>
      </w:r>
      <w:r w:rsidRPr="00F6533D">
        <w:rPr>
          <w:rFonts w:ascii="GHEA Grapalat" w:hAnsi="GHEA Grapalat" w:cs="Sylfaen"/>
          <w:i w:val="0"/>
          <w:szCs w:val="24"/>
          <w:lang w:val="af-ZA"/>
        </w:rPr>
        <w:t xml:space="preserve"> </w:t>
      </w:r>
      <w:r w:rsidRPr="0049186D">
        <w:rPr>
          <w:rFonts w:ascii="GHEA Grapalat" w:hAnsi="GHEA Grapalat" w:cs="Sylfaen"/>
          <w:i w:val="0"/>
          <w:szCs w:val="24"/>
          <w:lang w:val="af-ZA"/>
        </w:rPr>
        <w:t xml:space="preserve"> </w:t>
      </w:r>
    </w:p>
    <w:p w:rsidR="00740F20" w:rsidRPr="0049186D" w:rsidRDefault="00740F20" w:rsidP="00740F20">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7.</w:t>
      </w:r>
      <w:r>
        <w:rPr>
          <w:rFonts w:ascii="GHEA Grapalat" w:hAnsi="GHEA Grapalat" w:cs="Sylfaen"/>
          <w:i w:val="0"/>
          <w:szCs w:val="24"/>
          <w:lang w:val="af-ZA"/>
        </w:rPr>
        <w:t>5</w:t>
      </w:r>
      <w:r w:rsidRPr="0049186D">
        <w:rPr>
          <w:rFonts w:ascii="GHEA Grapalat" w:hAnsi="GHEA Grapalat" w:cs="Sylfaen"/>
          <w:i w:val="0"/>
          <w:szCs w:val="24"/>
          <w:lang w:val="af-ZA"/>
        </w:rPr>
        <w:t xml:space="preserve"> Հ</w:t>
      </w:r>
      <w:r w:rsidRPr="0049186D">
        <w:rPr>
          <w:rFonts w:ascii="GHEA Grapalat" w:hAnsi="GHEA Grapalat" w:cs="Sylfaen"/>
          <w:i w:val="0"/>
          <w:szCs w:val="24"/>
          <w:lang w:val="ru-RU"/>
        </w:rPr>
        <w:t>անձնաժողովի</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w:t>
      </w:r>
      <w:r w:rsidRPr="0049186D">
        <w:rPr>
          <w:rFonts w:ascii="GHEA Grapalat" w:hAnsi="GHEA Grapalat" w:cs="Sylfaen"/>
          <w:i w:val="0"/>
          <w:szCs w:val="24"/>
          <w:lang w:val="ru-RU"/>
        </w:rPr>
        <w:t>ատվիրատուի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արգելվում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բացառությամբ</w:t>
      </w:r>
      <w:r w:rsidRPr="0049186D">
        <w:rPr>
          <w:rFonts w:ascii="GHEA Grapalat" w:hAnsi="GHEA Grapalat" w:cs="Sylfaen"/>
          <w:i w:val="0"/>
          <w:szCs w:val="24"/>
          <w:lang w:val="af-ZA"/>
        </w:rPr>
        <w:t>`</w:t>
      </w:r>
    </w:p>
    <w:p w:rsidR="00740F20" w:rsidRPr="0049186D" w:rsidRDefault="00740F20" w:rsidP="00740F20">
      <w:pPr>
        <w:pStyle w:val="BodyTextIndent"/>
        <w:spacing w:line="240" w:lineRule="auto"/>
        <w:rPr>
          <w:rFonts w:ascii="GHEA Grapalat" w:hAnsi="GHEA Grapalat" w:cs="Sylfaen"/>
          <w:i w:val="0"/>
          <w:szCs w:val="24"/>
          <w:lang w:val="af-ZA"/>
        </w:rPr>
      </w:pPr>
      <w:r w:rsidRPr="0049186D">
        <w:rPr>
          <w:rFonts w:ascii="GHEA Grapalat" w:hAnsi="GHEA Grapalat" w:cs="Sylfaen"/>
          <w:i w:val="0"/>
          <w:szCs w:val="24"/>
          <w:lang w:val="af-ZA"/>
        </w:rPr>
        <w:t xml:space="preserve">1) </w:t>
      </w:r>
      <w:r w:rsidRPr="0049186D">
        <w:rPr>
          <w:rFonts w:ascii="GHEA Grapalat" w:hAnsi="GHEA Grapalat" w:cs="Sylfaen"/>
          <w:i w:val="0"/>
          <w:szCs w:val="24"/>
          <w:lang w:val="ru-RU"/>
        </w:rPr>
        <w:t>երբ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ընթացակարգին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արդյունքում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նվազագույն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հավասարության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դեպքում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ոչ</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բավարարող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գերազանցում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այդ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կատարելու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հրավերի</w:t>
      </w:r>
      <w:r w:rsidRPr="0049186D">
        <w:rPr>
          <w:rFonts w:ascii="GHEA Grapalat" w:hAnsi="GHEA Grapalat" w:cs="Sylfaen"/>
          <w:i w:val="0"/>
          <w:szCs w:val="24"/>
          <w:lang w:val="af-ZA"/>
        </w:rPr>
        <w:t xml:space="preserve"> 1-</w:t>
      </w:r>
      <w:r w:rsidRPr="0049186D">
        <w:rPr>
          <w:rFonts w:ascii="GHEA Grapalat" w:hAnsi="GHEA Grapalat" w:cs="Sylfaen"/>
          <w:i w:val="0"/>
          <w:szCs w:val="24"/>
          <w:lang w:val="en-US"/>
        </w:rPr>
        <w:t>ին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մասի</w:t>
      </w:r>
      <w:r w:rsidRPr="0049186D">
        <w:rPr>
          <w:rFonts w:ascii="GHEA Grapalat" w:hAnsi="GHEA Grapalat" w:cs="Sylfaen"/>
          <w:i w:val="0"/>
          <w:szCs w:val="24"/>
          <w:lang w:val="af-ZA"/>
        </w:rPr>
        <w:t xml:space="preserve"> 7.1 </w:t>
      </w:r>
      <w:r w:rsidRPr="0049186D">
        <w:rPr>
          <w:rFonts w:ascii="GHEA Grapalat" w:hAnsi="GHEA Grapalat" w:cs="Sylfaen"/>
          <w:i w:val="0"/>
          <w:szCs w:val="24"/>
          <w:lang w:val="en-US"/>
        </w:rPr>
        <w:t>կետի</w:t>
      </w:r>
      <w:r w:rsidRPr="0049186D">
        <w:rPr>
          <w:rFonts w:ascii="GHEA Grapalat" w:hAnsi="GHEA Grapalat" w:cs="Sylfaen"/>
          <w:i w:val="0"/>
          <w:szCs w:val="24"/>
          <w:lang w:val="af-ZA"/>
        </w:rPr>
        <w:t xml:space="preserve"> 2-</w:t>
      </w:r>
      <w:r w:rsidRPr="0049186D">
        <w:rPr>
          <w:rFonts w:ascii="GHEA Grapalat" w:hAnsi="GHEA Grapalat" w:cs="Sylfaen"/>
          <w:i w:val="0"/>
          <w:szCs w:val="24"/>
          <w:lang w:val="en-US"/>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պարբերությամբ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ֆինանսական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միջոցները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իրականացվում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15-</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6-</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հիման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վրա։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նվազեցմանը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վճարման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իսկ</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միաժամանակյա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w:t>
      </w:r>
    </w:p>
    <w:p w:rsidR="00740F20" w:rsidRPr="0049186D" w:rsidDel="00992C40"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2)  </w:t>
      </w:r>
      <w:r w:rsidRPr="0049186D">
        <w:rPr>
          <w:rFonts w:ascii="GHEA Grapalat" w:hAnsi="GHEA Grapalat" w:cs="Sylfaen"/>
          <w:szCs w:val="24"/>
          <w:lang w:val="ru-RU"/>
        </w:rPr>
        <w:t>Օրենքով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այլ</w:t>
      </w:r>
      <w:r w:rsidRPr="0049186D">
        <w:rPr>
          <w:rFonts w:ascii="GHEA Grapalat" w:hAnsi="GHEA Grapalat" w:cs="Sylfaen"/>
          <w:szCs w:val="24"/>
        </w:rPr>
        <w:t xml:space="preserve"> </w:t>
      </w:r>
      <w:r w:rsidRPr="0049186D">
        <w:rPr>
          <w:rFonts w:ascii="GHEA Grapalat" w:hAnsi="GHEA Grapalat" w:cs="Sylfaen"/>
          <w:szCs w:val="24"/>
          <w:lang w:val="ru-RU"/>
        </w:rPr>
        <w:t>դեպքերի։</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Pr>
          <w:rFonts w:ascii="GHEA Grapalat" w:hAnsi="GHEA Grapalat"/>
          <w:sz w:val="20"/>
          <w:lang w:val="af-ZA"/>
        </w:rPr>
        <w:t>6</w:t>
      </w:r>
      <w:r w:rsidRPr="0049186D">
        <w:rPr>
          <w:rFonts w:ascii="GHEA Grapalat" w:hAnsi="GHEA Grapalat"/>
          <w:sz w:val="20"/>
          <w:lang w:val="af-ZA"/>
        </w:rPr>
        <w:t xml:space="preserve"> Հ</w:t>
      </w:r>
      <w:r w:rsidRPr="0049186D">
        <w:rPr>
          <w:rFonts w:ascii="GHEA Grapalat" w:hAnsi="GHEA Grapalat" w:cs="Sylfaen"/>
          <w:sz w:val="20"/>
          <w:szCs w:val="24"/>
          <w:lang w:val="ru-RU" w:eastAsia="en-US"/>
        </w:rPr>
        <w:t>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նկատմամբ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ru-RU" w:eastAsia="en-US"/>
        </w:rPr>
        <w:t>ասնակիցներից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իրականացվում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15-</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6-</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ru-RU" w:eastAsia="en-US"/>
        </w:rPr>
        <w:t>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հետ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լիազորություն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ունեցող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ներկայացուցիչները</w:t>
      </w:r>
      <w:r w:rsidRPr="0049186D">
        <w:rPr>
          <w:rFonts w:ascii="GHEA Grapalat" w:hAnsi="GHEA Grapalat" w:cs="Sylfaen"/>
          <w:sz w:val="20"/>
          <w:szCs w:val="24"/>
          <w:lang w:val="af-ZA" w:eastAsia="en-US"/>
        </w:rPr>
        <w:t>),</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կասեցվում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էլեկտրոնային եղանակով </w:t>
      </w:r>
      <w:r w:rsidRPr="0049186D">
        <w:rPr>
          <w:rFonts w:ascii="GHEA Grapalat" w:hAnsi="GHEA Grapalat" w:cs="Sylfaen"/>
          <w:sz w:val="20"/>
          <w:szCs w:val="24"/>
          <w:lang w:val="ru-RU"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շուրջ</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ժամի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վայրի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մասին</w:t>
      </w:r>
      <w:r w:rsidRPr="0049186D">
        <w:rPr>
          <w:rFonts w:ascii="GHEA Grapalat" w:hAnsi="GHEA Grapalat" w:cs="Sylfaen"/>
          <w:sz w:val="20"/>
          <w:szCs w:val="24"/>
          <w:lang w:val="af-ZA" w:eastAsia="en-US"/>
        </w:rPr>
        <w:t>,</w:t>
      </w:r>
    </w:p>
    <w:p w:rsidR="00740F20" w:rsidRPr="0049186D" w:rsidRDefault="00740F20" w:rsidP="00740F20">
      <w:pPr>
        <w:pStyle w:val="norm"/>
        <w:spacing w:line="240" w:lineRule="auto"/>
        <w:rPr>
          <w:rFonts w:ascii="GHEA Grapalat" w:hAnsi="GHEA Grapalat" w:cs="Sylfaen"/>
          <w:color w:val="FF0000"/>
          <w:sz w:val="20"/>
          <w:szCs w:val="24"/>
          <w:lang w:val="af-ZA" w:eastAsia="en-US"/>
        </w:rPr>
      </w:pPr>
      <w:r w:rsidRPr="0049186D">
        <w:rPr>
          <w:rFonts w:ascii="GHEA Grapalat" w:hAnsi="GHEA Grapalat" w:cs="Sylfaen"/>
          <w:sz w:val="20"/>
          <w:szCs w:val="24"/>
          <w:lang w:val="ru-RU" w:eastAsia="en-US"/>
        </w:rPr>
        <w:t>գ</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ուղարկվելու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երկրորդ</w:t>
      </w:r>
      <w:r w:rsidRPr="0049186D">
        <w:rPr>
          <w:rFonts w:ascii="GHEA Grapalat" w:hAnsi="GHEA Grapalat" w:cs="Sylfaen"/>
          <w:sz w:val="20"/>
          <w:szCs w:val="24"/>
          <w:lang w:val="af-ZA" w:eastAsia="en-US"/>
        </w:rPr>
        <w:t xml:space="preserve"> և ոչ ուշ, քան տասներորդ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օրը</w:t>
      </w:r>
      <w:r w:rsidRPr="0049186D">
        <w:rPr>
          <w:rFonts w:ascii="GHEA Grapalat" w:hAnsi="GHEA Grapalat" w:cs="Sylfaen"/>
          <w:sz w:val="20"/>
          <w:szCs w:val="24"/>
          <w:lang w:val="af-ZA" w:eastAsia="en-US"/>
        </w:rPr>
        <w:t xml:space="preserve">, </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յուրաքանչյուր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w:t>
      </w:r>
      <w:r w:rsidRPr="0049186D">
        <w:rPr>
          <w:rFonts w:ascii="GHEA Grapalat" w:hAnsi="GHEA Grapalat" w:cs="Sylfaen"/>
          <w:sz w:val="20"/>
          <w:szCs w:val="24"/>
          <w:lang w:val="ru-RU" w:eastAsia="en-US"/>
        </w:rPr>
        <w:t>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տվյալ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հրապարակվում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մյուս</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ավարտը</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վերանայել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ըստ</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այդ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կատարելու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հատկացված  </w:t>
      </w:r>
      <w:r w:rsidRPr="0049186D">
        <w:rPr>
          <w:rFonts w:ascii="GHEA Grapalat" w:hAnsi="GHEA Grapalat" w:cs="Sylfaen"/>
          <w:sz w:val="20"/>
          <w:szCs w:val="24"/>
          <w:lang w:val="ru-RU" w:eastAsia="en-US"/>
        </w:rPr>
        <w:t>ֆինանսական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միջոցների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չափը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զ</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37-</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չկայացած</w:t>
      </w:r>
      <w:r w:rsidRPr="0049186D">
        <w:rPr>
          <w:rFonts w:ascii="GHEA Grapalat" w:hAnsi="GHEA Grapalat" w:cs="Sylfaen"/>
          <w:sz w:val="20"/>
          <w:szCs w:val="24"/>
          <w:lang w:val="af-ZA" w:eastAsia="en-US"/>
        </w:rPr>
        <w:t xml:space="preserve">: </w:t>
      </w:r>
    </w:p>
    <w:p w:rsidR="00740F20" w:rsidRPr="0049186D" w:rsidRDefault="00740F20" w:rsidP="00740F20">
      <w:pPr>
        <w:ind w:firstLine="708"/>
        <w:jc w:val="both"/>
        <w:rPr>
          <w:rFonts w:ascii="GHEA Grapalat" w:hAnsi="GHEA Grapalat"/>
          <w:sz w:val="20"/>
          <w:szCs w:val="20"/>
          <w:lang w:val="hy-AM"/>
        </w:rPr>
      </w:pPr>
      <w:r w:rsidRPr="0049186D">
        <w:rPr>
          <w:rFonts w:ascii="GHEA Grapalat" w:hAnsi="GHEA Grapalat"/>
          <w:sz w:val="20"/>
          <w:szCs w:val="20"/>
          <w:lang w:val="af-ZA"/>
        </w:rPr>
        <w:t>7.</w:t>
      </w:r>
      <w:r>
        <w:rPr>
          <w:rFonts w:ascii="GHEA Grapalat" w:hAnsi="GHEA Grapalat"/>
          <w:sz w:val="20"/>
          <w:szCs w:val="20"/>
          <w:lang w:val="af-ZA"/>
        </w:rPr>
        <w:t>7</w:t>
      </w:r>
      <w:r w:rsidRPr="0049186D">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49186D">
        <w:rPr>
          <w:rFonts w:ascii="GHEA Grapalat" w:hAnsi="GHEA Grapalat"/>
          <w:sz w:val="20"/>
          <w:szCs w:val="20"/>
          <w:lang w:val="hy-AM"/>
        </w:rPr>
        <w:t>ամբողջական նկարագիրը</w:t>
      </w:r>
      <w:r w:rsidRPr="0049186D">
        <w:rPr>
          <w:rFonts w:ascii="GHEA Grapalat" w:hAnsi="GHEA Grapalat"/>
          <w:sz w:val="20"/>
          <w:szCs w:val="20"/>
          <w:lang w:val="af-ZA"/>
        </w:rPr>
        <w:t xml:space="preserve"> պարունակող փաստաթղթի (փաստաթղթերի)</w:t>
      </w:r>
      <w:r w:rsidRPr="0049186D">
        <w:rPr>
          <w:rFonts w:ascii="GHEA Grapalat" w:hAnsi="GHEA Grapalat"/>
          <w:lang w:val="af-ZA"/>
        </w:rPr>
        <w:t xml:space="preserve"> </w:t>
      </w:r>
      <w:r w:rsidRPr="0049186D">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49186D">
        <w:rPr>
          <w:rFonts w:ascii="GHEA Grapalat" w:hAnsi="GHEA Grapalat"/>
          <w:sz w:val="20"/>
          <w:szCs w:val="20"/>
          <w:lang w:val="hy-AM"/>
        </w:rPr>
        <w:t xml:space="preserve"> </w:t>
      </w:r>
      <w:r w:rsidRPr="0049186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w:t>
      </w:r>
      <w:r w:rsidRPr="0049186D">
        <w:rPr>
          <w:rFonts w:ascii="GHEA Grapalat" w:hAnsi="GHEA Grapalat"/>
          <w:sz w:val="20"/>
          <w:szCs w:val="20"/>
          <w:lang w:val="af-ZA"/>
        </w:rPr>
        <w:lastRenderedPageBreak/>
        <w:t>վերադարձնում է հանձնաժողովի քարտուղարին նիստի ընթացքում՝ առանց խոչընդոտելու հանձնաժողովի բնականոն գործունեությանը</w:t>
      </w:r>
      <w:r w:rsidRPr="0049186D">
        <w:rPr>
          <w:rFonts w:ascii="GHEA Grapalat" w:hAnsi="GHEA Grapalat"/>
          <w:sz w:val="20"/>
          <w:szCs w:val="20"/>
          <w:lang w:val="hy-AM"/>
        </w:rPr>
        <w:t>:</w:t>
      </w:r>
    </w:p>
    <w:p w:rsidR="00740F20" w:rsidRPr="0049186D" w:rsidRDefault="00740F20" w:rsidP="00740F20">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Pr>
          <w:rFonts w:ascii="GHEA Grapalat" w:hAnsi="GHEA Grapalat"/>
          <w:sz w:val="20"/>
          <w:lang w:val="af-ZA"/>
        </w:rPr>
        <w:t>8</w:t>
      </w:r>
      <w:r w:rsidRPr="0049186D">
        <w:rPr>
          <w:rFonts w:ascii="GHEA Grapalat" w:hAnsi="GHEA Grapalat"/>
          <w:sz w:val="20"/>
          <w:lang w:val="af-ZA"/>
        </w:rPr>
        <w:t xml:space="preserve"> Եթե հայտերի բացման նիստի 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իրականացված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արդյուն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hy-AM" w:eastAsia="en-US"/>
        </w:rPr>
        <w:t>քում</w:t>
      </w:r>
      <w:r w:rsidRPr="0049186D">
        <w:rPr>
          <w:rFonts w:ascii="GHEA Grapalat" w:hAnsi="GHEA Grapalat" w:cs="Sylfaen"/>
          <w:sz w:val="20"/>
          <w:szCs w:val="24"/>
          <w:lang w:val="af-ZA" w:eastAsia="en-US"/>
        </w:rPr>
        <w:t xml:space="preserve"> մասնակցի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արձանագրվում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նկատմամբ</w:t>
      </w:r>
      <w:r w:rsidRPr="005214FE">
        <w:rPr>
          <w:rFonts w:ascii="GHEA Grapalat" w:hAnsi="GHEA Grapalat" w:cs="Sylfaen"/>
          <w:sz w:val="20"/>
          <w:szCs w:val="24"/>
          <w:lang w:val="hy-AM" w:eastAsia="en-US"/>
        </w:rPr>
        <w:t xml:space="preserve">, </w:t>
      </w:r>
      <w:r w:rsidRPr="0049186D">
        <w:rPr>
          <w:rFonts w:ascii="GHEA Grapalat" w:hAnsi="GHEA Grapalat" w:cs="Sylfaen"/>
          <w:sz w:val="20"/>
          <w:szCs w:val="24"/>
          <w:lang w:val="hy-AM" w:eastAsia="en-US"/>
        </w:rPr>
        <w:t>բացառությամբ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դեպքերի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բացակայում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իսկ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մասին</w:t>
      </w:r>
      <w:r w:rsidRPr="0049186D">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էլեկտրոնային եղանակով </w:t>
      </w:r>
      <w:r w:rsidRPr="0049186D">
        <w:rPr>
          <w:rFonts w:ascii="GHEA Grapalat" w:hAnsi="GHEA Grapalat" w:cs="Sylfaen"/>
          <w:sz w:val="20"/>
          <w:szCs w:val="24"/>
          <w:lang w:val="hy-AM" w:eastAsia="en-US"/>
        </w:rPr>
        <w:t>տեղեկացնում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hy-AM" w:eastAsia="en-US"/>
        </w:rPr>
        <w:t>ասնակցին՝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առաջարկելով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շտկել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անհամապատասխանությունը</w:t>
      </w:r>
      <w:r w:rsidRPr="0049186D">
        <w:rPr>
          <w:rFonts w:ascii="GHEA Grapalat" w:hAnsi="GHEA Grapalat" w:cs="Sylfaen"/>
          <w:sz w:val="20"/>
          <w:szCs w:val="24"/>
          <w:lang w:val="af-ZA" w:eastAsia="en-US"/>
        </w:rPr>
        <w:t xml:space="preserve">:  </w:t>
      </w:r>
    </w:p>
    <w:p w:rsidR="00740F20" w:rsidRPr="0049186D" w:rsidRDefault="00740F20" w:rsidP="00740F20">
      <w:pPr>
        <w:pStyle w:val="norm"/>
        <w:spacing w:line="240" w:lineRule="auto"/>
        <w:ind w:firstLine="567"/>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Pr>
          <w:rFonts w:ascii="GHEA Grapalat" w:hAnsi="GHEA Grapalat" w:cs="Sylfaen"/>
          <w:sz w:val="20"/>
          <w:szCs w:val="24"/>
          <w:lang w:val="af-ZA" w:eastAsia="en-US"/>
        </w:rPr>
        <w:t>9</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7.</w:t>
      </w:r>
      <w:r>
        <w:rPr>
          <w:rFonts w:ascii="GHEA Grapalat" w:hAnsi="GHEA Grapalat" w:cs="Sylfaen"/>
          <w:sz w:val="20"/>
          <w:szCs w:val="24"/>
          <w:lang w:val="af-ZA" w:eastAsia="en-US"/>
        </w:rPr>
        <w:t>8</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շտկում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արձանագրված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անհամապատասխանությունը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վերջինիս</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մերժվում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p>
    <w:p w:rsidR="00740F20" w:rsidRPr="0049186D"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sidRPr="0049186D">
        <w:rPr>
          <w:rFonts w:ascii="GHEA Grapalat" w:hAnsi="GHEA Grapalat" w:cs="Sylfaen"/>
          <w:szCs w:val="24"/>
          <w:lang w:val="hy-AM"/>
        </w:rPr>
        <w:t>1</w:t>
      </w:r>
      <w:r w:rsidRPr="005214FE">
        <w:rPr>
          <w:rFonts w:ascii="GHEA Grapalat" w:hAnsi="GHEA Grapalat" w:cs="Sylfaen"/>
          <w:szCs w:val="24"/>
        </w:rPr>
        <w:t>0</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մասնակցել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աշխատանքներին</w:t>
      </w:r>
      <w:r w:rsidRPr="0049186D">
        <w:rPr>
          <w:rFonts w:ascii="GHEA Grapalat" w:hAnsi="GHEA Grapalat" w:cs="Sylfaen"/>
          <w:szCs w:val="24"/>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w:t>
      </w:r>
      <w:r w:rsidRPr="0049186D">
        <w:rPr>
          <w:rFonts w:ascii="GHEA Grapalat" w:hAnsi="GHEA Grapalat" w:cs="Sylfaen"/>
          <w:szCs w:val="24"/>
          <w:lang w:val="en-US"/>
        </w:rPr>
        <w:t>ում</w:t>
      </w:r>
      <w:r w:rsidRPr="0049186D">
        <w:rPr>
          <w:rFonts w:ascii="GHEA Grapalat" w:hAnsi="GHEA Grapalat" w:cs="Sylfaen"/>
          <w:szCs w:val="24"/>
        </w:rPr>
        <w:t xml:space="preserve"> </w:t>
      </w:r>
      <w:r w:rsidRPr="0049186D">
        <w:rPr>
          <w:rFonts w:ascii="GHEA Grapalat" w:hAnsi="GHEA Grapalat" w:cs="Sylfaen"/>
          <w:szCs w:val="24"/>
          <w:lang w:val="ru-RU"/>
        </w:rPr>
        <w:t>պարզվում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որ</w:t>
      </w:r>
      <w:r w:rsidRPr="0049186D">
        <w:rPr>
          <w:rFonts w:ascii="GHEA Grapalat" w:hAnsi="GHEA Grapalat" w:cs="Sylfaen"/>
          <w:szCs w:val="24"/>
        </w:rPr>
        <w:t xml:space="preserve"> </w:t>
      </w:r>
      <w:r w:rsidRPr="0049186D">
        <w:rPr>
          <w:rFonts w:ascii="GHEA Grapalat" w:hAnsi="GHEA Grapalat" w:cs="Sylfaen"/>
          <w:szCs w:val="24"/>
          <w:lang w:val="ru-RU"/>
        </w:rPr>
        <w:t>վերջիններիս</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իրենց</w:t>
      </w:r>
      <w:r w:rsidRPr="0049186D">
        <w:rPr>
          <w:rFonts w:ascii="GHEA Grapalat" w:hAnsi="GHEA Grapalat" w:cs="Sylfaen"/>
          <w:szCs w:val="24"/>
        </w:rPr>
        <w:t xml:space="preserve"> </w:t>
      </w:r>
      <w:r w:rsidRPr="0049186D">
        <w:rPr>
          <w:rFonts w:ascii="GHEA Grapalat" w:hAnsi="GHEA Grapalat" w:cs="Sylfaen"/>
          <w:szCs w:val="24"/>
          <w:lang w:val="ru-RU"/>
        </w:rPr>
        <w:t>մերձավոր</w:t>
      </w:r>
      <w:r w:rsidRPr="0049186D">
        <w:rPr>
          <w:rFonts w:ascii="GHEA Grapalat" w:hAnsi="GHEA Grapalat" w:cs="Sylfaen"/>
          <w:szCs w:val="24"/>
        </w:rPr>
        <w:t xml:space="preserve"> </w:t>
      </w:r>
      <w:r w:rsidRPr="0049186D">
        <w:rPr>
          <w:rFonts w:ascii="GHEA Grapalat" w:hAnsi="GHEA Grapalat" w:cs="Sylfaen"/>
          <w:szCs w:val="24"/>
          <w:lang w:val="ru-RU"/>
        </w:rPr>
        <w:t>ազգակցությամբ</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խնամիությամբ</w:t>
      </w:r>
      <w:r w:rsidRPr="0049186D">
        <w:rPr>
          <w:rFonts w:ascii="GHEA Grapalat" w:hAnsi="GHEA Grapalat" w:cs="Sylfaen"/>
          <w:szCs w:val="24"/>
        </w:rPr>
        <w:t xml:space="preserve"> </w:t>
      </w:r>
      <w:r w:rsidRPr="0049186D">
        <w:rPr>
          <w:rFonts w:ascii="GHEA Grapalat" w:hAnsi="GHEA Grapalat" w:cs="Sylfaen"/>
          <w:szCs w:val="24"/>
          <w:lang w:val="ru-RU"/>
        </w:rPr>
        <w:t>կապված</w:t>
      </w:r>
      <w:r w:rsidRPr="0049186D">
        <w:rPr>
          <w:rFonts w:ascii="GHEA Grapalat" w:hAnsi="GHEA Grapalat" w:cs="Sylfaen"/>
          <w:szCs w:val="24"/>
        </w:rPr>
        <w:t xml:space="preserve"> </w:t>
      </w:r>
      <w:r w:rsidRPr="0049186D">
        <w:rPr>
          <w:rFonts w:ascii="GHEA Grapalat" w:hAnsi="GHEA Grapalat" w:cs="Sylfaen"/>
          <w:szCs w:val="24"/>
          <w:lang w:val="ru-RU"/>
        </w:rPr>
        <w:t>անձը</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ամուսին</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ինչպես</w:t>
      </w:r>
      <w:r w:rsidRPr="0049186D">
        <w:rPr>
          <w:rFonts w:ascii="GHEA Grapalat" w:hAnsi="GHEA Grapalat" w:cs="Sylfaen"/>
          <w:szCs w:val="24"/>
        </w:rPr>
        <w:t xml:space="preserve"> </w:t>
      </w:r>
      <w:r w:rsidRPr="0049186D">
        <w:rPr>
          <w:rFonts w:ascii="GHEA Grapalat" w:hAnsi="GHEA Grapalat" w:cs="Sylfaen"/>
          <w:szCs w:val="24"/>
          <w:lang w:val="ru-RU"/>
        </w:rPr>
        <w:t>նաև</w:t>
      </w:r>
      <w:r w:rsidRPr="0049186D">
        <w:rPr>
          <w:rFonts w:ascii="GHEA Grapalat" w:hAnsi="GHEA Grapalat" w:cs="Sylfaen"/>
          <w:szCs w:val="24"/>
        </w:rPr>
        <w:t xml:space="preserve"> </w:t>
      </w:r>
      <w:r w:rsidRPr="0049186D">
        <w:rPr>
          <w:rFonts w:ascii="GHEA Grapalat" w:hAnsi="GHEA Grapalat" w:cs="Sylfaen"/>
          <w:szCs w:val="24"/>
          <w:lang w:val="ru-RU"/>
        </w:rPr>
        <w:t>ամուսնու</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այդ</w:t>
      </w:r>
      <w:r w:rsidRPr="0049186D">
        <w:rPr>
          <w:rFonts w:ascii="GHEA Grapalat" w:hAnsi="GHEA Grapalat" w:cs="Sylfaen"/>
          <w:szCs w:val="24"/>
        </w:rPr>
        <w:t xml:space="preserve"> </w:t>
      </w:r>
      <w:r w:rsidRPr="0049186D">
        <w:rPr>
          <w:rFonts w:ascii="GHEA Grapalat" w:hAnsi="GHEA Grapalat" w:cs="Sylfaen"/>
          <w:szCs w:val="24"/>
          <w:lang w:val="ru-RU"/>
        </w:rPr>
        <w:t>անձի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մասնակցելու</w:t>
      </w:r>
      <w:r w:rsidRPr="0049186D">
        <w:rPr>
          <w:rFonts w:ascii="GHEA Grapalat" w:hAnsi="GHEA Grapalat" w:cs="Sylfaen"/>
          <w:szCs w:val="24"/>
        </w:rPr>
        <w:t xml:space="preserve"> </w:t>
      </w:r>
      <w:r w:rsidRPr="0049186D">
        <w:rPr>
          <w:rFonts w:ascii="GHEA Grapalat" w:hAnsi="GHEA Grapalat" w:cs="Sylfaen"/>
          <w:szCs w:val="24"/>
          <w:lang w:val="ru-RU"/>
        </w:rPr>
        <w:t>համար</w:t>
      </w:r>
      <w:r w:rsidRPr="0049186D">
        <w:rPr>
          <w:rFonts w:ascii="GHEA Grapalat" w:hAnsi="GHEA Grapalat" w:cs="Sylfaen"/>
          <w:szCs w:val="24"/>
        </w:rPr>
        <w:t xml:space="preserve"> </w:t>
      </w:r>
      <w:r w:rsidRPr="0049186D">
        <w:rPr>
          <w:rFonts w:ascii="GHEA Grapalat" w:hAnsi="GHEA Grapalat" w:cs="Sylfaen"/>
          <w:szCs w:val="24"/>
          <w:lang w:val="ru-RU"/>
        </w:rPr>
        <w:t>ներկայացրել</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w:t>
      </w:r>
      <w:r w:rsidRPr="0049186D">
        <w:rPr>
          <w:rFonts w:ascii="GHEA Grapalat" w:hAnsi="GHEA Grapalat" w:cs="Sylfaen"/>
          <w:szCs w:val="24"/>
        </w:rPr>
        <w:t>:</w:t>
      </w:r>
      <w:r w:rsidRPr="0049186D">
        <w:rPr>
          <w:rFonts w:ascii="GHEA Grapalat" w:hAnsi="GHEA Grapalat" w:cs="Sylfaen"/>
          <w:szCs w:val="24"/>
          <w:lang w:val="hy-AM"/>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առկա</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en-US"/>
        </w:rPr>
        <w:t>կետ</w:t>
      </w:r>
      <w:r w:rsidRPr="0049186D">
        <w:rPr>
          <w:rFonts w:ascii="GHEA Grapalat" w:hAnsi="GHEA Grapalat" w:cs="Sylfaen"/>
          <w:szCs w:val="24"/>
          <w:lang w:val="ru-RU"/>
        </w:rPr>
        <w:t>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պայմանը</w:t>
      </w:r>
      <w:r w:rsidRPr="0049186D">
        <w:rPr>
          <w:rFonts w:ascii="GHEA Grapalat" w:hAnsi="GHEA Grapalat" w:cs="Sylfaen"/>
          <w:szCs w:val="24"/>
        </w:rPr>
        <w:t xml:space="preserve">, </w:t>
      </w:r>
      <w:r w:rsidRPr="0049186D">
        <w:rPr>
          <w:rFonts w:ascii="GHEA Grapalat" w:hAnsi="GHEA Grapalat" w:cs="Sylfaen"/>
          <w:szCs w:val="24"/>
          <w:lang w:val="ru-RU"/>
        </w:rPr>
        <w:t>ապա</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նիստից</w:t>
      </w:r>
      <w:r w:rsidRPr="0049186D">
        <w:rPr>
          <w:rFonts w:ascii="GHEA Grapalat" w:hAnsi="GHEA Grapalat" w:cs="Sylfaen"/>
          <w:szCs w:val="24"/>
        </w:rPr>
        <w:t xml:space="preserve"> </w:t>
      </w:r>
      <w:r w:rsidRPr="0049186D">
        <w:rPr>
          <w:rFonts w:ascii="GHEA Grapalat" w:hAnsi="GHEA Grapalat" w:cs="Sylfaen"/>
          <w:szCs w:val="24"/>
          <w:lang w:val="ru-RU"/>
        </w:rPr>
        <w:t>անմիջապես</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առնչությամբ</w:t>
      </w:r>
      <w:r w:rsidRPr="0049186D">
        <w:rPr>
          <w:rFonts w:ascii="GHEA Grapalat" w:hAnsi="GHEA Grapalat" w:cs="Sylfaen"/>
          <w:szCs w:val="24"/>
        </w:rPr>
        <w:t xml:space="preserve"> </w:t>
      </w:r>
      <w:r w:rsidRPr="0049186D">
        <w:rPr>
          <w:rFonts w:ascii="GHEA Grapalat" w:hAnsi="GHEA Grapalat" w:cs="Sylfaen"/>
          <w:szCs w:val="24"/>
          <w:lang w:val="ru-RU"/>
        </w:rPr>
        <w:t>շահերի</w:t>
      </w:r>
      <w:r w:rsidRPr="0049186D">
        <w:rPr>
          <w:rFonts w:ascii="GHEA Grapalat" w:hAnsi="GHEA Grapalat" w:cs="Sylfaen"/>
          <w:szCs w:val="24"/>
        </w:rPr>
        <w:t xml:space="preserve"> </w:t>
      </w:r>
      <w:r w:rsidRPr="0049186D">
        <w:rPr>
          <w:rFonts w:ascii="GHEA Grapalat" w:hAnsi="GHEA Grapalat" w:cs="Sylfaen"/>
          <w:szCs w:val="24"/>
          <w:lang w:val="ru-RU"/>
        </w:rPr>
        <w:t>բախում</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ինքնաբացարկ</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հայտնում</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ընթացակարգից</w:t>
      </w:r>
      <w:r w:rsidRPr="0049186D">
        <w:rPr>
          <w:rFonts w:ascii="GHEA Grapalat" w:hAnsi="GHEA Grapalat" w:cs="Sylfaen"/>
          <w:szCs w:val="24"/>
        </w:rPr>
        <w:t xml:space="preserve">: </w:t>
      </w:r>
    </w:p>
    <w:p w:rsidR="00740F20" w:rsidRPr="0049186D" w:rsidRDefault="00740F20" w:rsidP="00740F20">
      <w:pPr>
        <w:pStyle w:val="BodyTextIndent2"/>
        <w:spacing w:line="240" w:lineRule="auto"/>
        <w:ind w:firstLine="567"/>
        <w:rPr>
          <w:rFonts w:ascii="GHEA Grapalat" w:hAnsi="GHEA Grapalat" w:cs="Sylfaen"/>
          <w:lang w:val="hy-AM"/>
        </w:rPr>
      </w:pPr>
      <w:r w:rsidRPr="0049186D">
        <w:rPr>
          <w:rFonts w:ascii="GHEA Grapalat" w:hAnsi="GHEA Grapalat" w:cs="Sylfaen"/>
          <w:szCs w:val="24"/>
          <w:lang w:val="hy-AM"/>
        </w:rPr>
        <w:t>7.1</w:t>
      </w:r>
      <w:r w:rsidRPr="005214FE">
        <w:rPr>
          <w:rFonts w:ascii="GHEA Grapalat" w:hAnsi="GHEA Grapalat" w:cs="Sylfaen"/>
          <w:szCs w:val="24"/>
          <w:lang w:val="hy-AM"/>
        </w:rPr>
        <w:t>1</w:t>
      </w:r>
      <w:r w:rsidRPr="0049186D">
        <w:rPr>
          <w:rFonts w:ascii="GHEA Grapalat" w:hAnsi="GHEA Grapalat" w:cs="Sylfaen"/>
          <w:szCs w:val="24"/>
          <w:lang w:val="hy-AM"/>
        </w:rPr>
        <w:t xml:space="preserve"> </w:t>
      </w:r>
      <w:r w:rsidRPr="0049186D">
        <w:rPr>
          <w:rFonts w:ascii="GHEA Grapalat" w:hAnsi="GHEA Grapalat" w:cs="Sylfaen"/>
          <w:szCs w:val="24"/>
          <w:lang w:val="es-ES"/>
        </w:rPr>
        <w:t>Հայտերը բացվելուց հետո կազմվում է արձանագրություն`</w:t>
      </w:r>
      <w:r w:rsidRPr="0049186D">
        <w:rPr>
          <w:rFonts w:ascii="GHEA Grapalat" w:hAnsi="GHEA Grapalat" w:cs="Sylfaen"/>
        </w:rPr>
        <w:t xml:space="preserve"> գնումների մասին ՀՀ օրենսդրությամբ սահմանված կարգով</w:t>
      </w:r>
      <w:r w:rsidRPr="0049186D">
        <w:rPr>
          <w:rFonts w:ascii="GHEA Grapalat" w:hAnsi="GHEA Grapalat" w:cs="Sylfaen"/>
          <w:lang w:val="hy-AM"/>
        </w:rPr>
        <w:t>:</w:t>
      </w:r>
    </w:p>
    <w:p w:rsidR="00740F20" w:rsidRPr="0049186D" w:rsidRDefault="00740F20" w:rsidP="00740F20">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7.1</w:t>
      </w:r>
      <w:r w:rsidRPr="005214FE">
        <w:rPr>
          <w:rFonts w:ascii="GHEA Grapalat" w:hAnsi="GHEA Grapalat" w:cs="Sylfaen"/>
          <w:szCs w:val="24"/>
          <w:lang w:val="hy-AM"/>
        </w:rPr>
        <w:t>2</w:t>
      </w:r>
      <w:r w:rsidRPr="0049186D">
        <w:rPr>
          <w:rFonts w:ascii="GHEA Grapalat" w:hAnsi="GHEA Grapalat" w:cs="Sylfaen"/>
          <w:szCs w:val="24"/>
          <w:lang w:val="hy-AM"/>
        </w:rPr>
        <w:t xml:space="preserve"> </w:t>
      </w:r>
      <w:r w:rsidRPr="0049186D">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3) </w:t>
      </w:r>
      <w:r>
        <w:rPr>
          <w:rFonts w:ascii="GHEA Grapalat" w:hAnsi="GHEA Grapalat" w:cs="Sylfaen"/>
          <w:szCs w:val="24"/>
        </w:rPr>
        <w:t xml:space="preserve">սույն հրավերում նշած իր </w:t>
      </w:r>
      <w:r w:rsidRPr="0049186D">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49186D">
        <w:rPr>
          <w:rFonts w:ascii="GHEA Grapalat" w:hAnsi="GHEA Grapalat"/>
          <w:sz w:val="24"/>
          <w:szCs w:val="24"/>
        </w:rPr>
        <w:t>«</w:t>
      </w:r>
      <w:r w:rsidRPr="0049186D">
        <w:rPr>
          <w:rFonts w:ascii="GHEA Grapalat" w:hAnsi="GHEA Grapalat" w:cs="Sylfaen"/>
          <w:szCs w:val="24"/>
        </w:rPr>
        <w:t>ֆինանսական միջոցներ</w:t>
      </w:r>
      <w:r w:rsidRPr="0049186D">
        <w:rPr>
          <w:rFonts w:ascii="GHEA Grapalat" w:hAnsi="GHEA Grapalat"/>
          <w:sz w:val="24"/>
          <w:szCs w:val="24"/>
        </w:rPr>
        <w:t>»</w:t>
      </w:r>
      <w:r w:rsidRPr="0049186D">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49186D">
        <w:rPr>
          <w:rFonts w:ascii="GHEA Grapalat" w:hAnsi="GHEA Grapalat" w:cs="Sylfaen"/>
        </w:rPr>
        <w:t xml:space="preserve">է </w:t>
      </w:r>
      <w:hyperlink r:id="rId7" w:history="1">
        <w:r w:rsidRPr="0049186D">
          <w:rPr>
            <w:rFonts w:ascii="GHEA Grapalat" w:hAnsi="GHEA Grapalat"/>
          </w:rPr>
          <w:t>Lena_Najaryan@taxservice.am</w:t>
        </w:r>
      </w:hyperlink>
      <w:r w:rsidRPr="0049186D">
        <w:rPr>
          <w:rFonts w:ascii="GHEA Grapalat" w:hAnsi="GHEA Grapalat" w:cs="Sylfaen"/>
        </w:rPr>
        <w:t xml:space="preserve"> էլեկտրոնային փոստի հասցեին սույն հրավերի </w:t>
      </w:r>
      <w:r>
        <w:rPr>
          <w:rFonts w:ascii="GHEA Grapalat" w:hAnsi="GHEA Grapalat" w:cs="Sylfaen"/>
        </w:rPr>
        <w:t>5</w:t>
      </w:r>
      <w:r w:rsidRPr="0049186D">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8" w:history="1">
        <w:r w:rsidRPr="0049186D">
          <w:rPr>
            <w:rFonts w:ascii="GHEA Grapalat" w:hAnsi="GHEA Grapalat"/>
          </w:rPr>
          <w:t>karine_sargsyan@taxservice.am</w:t>
        </w:r>
      </w:hyperlink>
      <w:r w:rsidRPr="0049186D">
        <w:rPr>
          <w:rFonts w:ascii="GHEA Grapalat" w:hAnsi="GHEA Grapalat"/>
        </w:rPr>
        <w:t xml:space="preserve">, </w:t>
      </w:r>
      <w:hyperlink r:id="rId9" w:history="1">
        <w:r w:rsidRPr="0049186D">
          <w:rPr>
            <w:rFonts w:ascii="GHEA Grapalat" w:hAnsi="GHEA Grapalat"/>
          </w:rPr>
          <w:t>gor_mkrtchyan@taxservice.am</w:t>
        </w:r>
      </w:hyperlink>
      <w:r w:rsidRPr="0049186D">
        <w:rPr>
          <w:rFonts w:ascii="GHEA Grapalat" w:hAnsi="GHEA Grapalat" w:cs="Sylfaen"/>
        </w:rPr>
        <w:t xml:space="preserve"> և </w:t>
      </w:r>
      <w:hyperlink r:id="rId10" w:history="1">
        <w:r w:rsidRPr="0049186D">
          <w:rPr>
            <w:rFonts w:ascii="GHEA Grapalat" w:hAnsi="GHEA Grapalat"/>
          </w:rPr>
          <w:t>procurement@minfin.am</w:t>
        </w:r>
      </w:hyperlink>
      <w:r w:rsidRPr="0049186D">
        <w:rPr>
          <w:rFonts w:ascii="GHEA Grapalat" w:hAnsi="GHEA Grapalat" w:cs="Sylfaen"/>
        </w:rPr>
        <w:t xml:space="preserve"> էլեկտրոնային փոստի հասցեներին</w:t>
      </w:r>
      <w:r w:rsidRPr="0049186D">
        <w:rPr>
          <w:rFonts w:ascii="GHEA Grapalat" w:hAnsi="GHEA Grapalat" w:cs="Sylfaen"/>
          <w:szCs w:val="24"/>
        </w:rPr>
        <w:t>.</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4) </w:t>
      </w:r>
      <w:r>
        <w:rPr>
          <w:rFonts w:ascii="GHEA Grapalat" w:hAnsi="GHEA Grapalat" w:cs="Sylfaen"/>
        </w:rPr>
        <w:t xml:space="preserve">էլեկտրոնային փոստի </w:t>
      </w:r>
      <w:r w:rsidRPr="0049186D">
        <w:rPr>
          <w:rFonts w:ascii="GHEA Grapalat" w:hAnsi="GHEA Grapalat" w:cs="Sylfaen"/>
          <w:szCs w:val="24"/>
        </w:rPr>
        <w:t xml:space="preserve">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573EEE">
        <w:rPr>
          <w:rFonts w:ascii="GHEA Grapalat" w:hAnsi="GHEA Grapalat" w:cs="Sylfaen"/>
          <w:szCs w:val="24"/>
          <w:lang w:val="ru-RU"/>
        </w:rPr>
        <w:t>սույն</w:t>
      </w:r>
      <w:r w:rsidRPr="00D30ECA">
        <w:rPr>
          <w:rFonts w:ascii="GHEA Grapalat" w:hAnsi="GHEA Grapalat" w:cs="Sylfaen"/>
          <w:szCs w:val="24"/>
        </w:rPr>
        <w:t xml:space="preserve"> </w:t>
      </w:r>
      <w:r w:rsidRPr="00D30ECA">
        <w:rPr>
          <w:rFonts w:ascii="GHEA Grapalat" w:hAnsi="GHEA Grapalat" w:cs="Sylfaen"/>
          <w:szCs w:val="24"/>
          <w:lang w:val="ru-RU"/>
        </w:rPr>
        <w:t>հրավերի</w:t>
      </w:r>
      <w:r w:rsidRPr="00D30ECA">
        <w:rPr>
          <w:rFonts w:ascii="GHEA Grapalat" w:hAnsi="GHEA Grapalat" w:cs="Sylfaen"/>
          <w:szCs w:val="24"/>
        </w:rPr>
        <w:t xml:space="preserve"> 2-րդ </w:t>
      </w:r>
      <w:r w:rsidRPr="00113A50">
        <w:rPr>
          <w:rFonts w:ascii="GHEA Grapalat" w:hAnsi="GHEA Grapalat" w:cs="Sylfaen"/>
          <w:szCs w:val="24"/>
          <w:lang w:val="ru-RU"/>
        </w:rPr>
        <w:t>մասի</w:t>
      </w:r>
      <w:r w:rsidRPr="00113A50">
        <w:rPr>
          <w:rFonts w:ascii="GHEA Grapalat" w:hAnsi="GHEA Grapalat" w:cs="Sylfaen"/>
          <w:szCs w:val="24"/>
        </w:rPr>
        <w:t xml:space="preserve"> 3-</w:t>
      </w:r>
      <w:r w:rsidRPr="00952C95">
        <w:rPr>
          <w:rFonts w:ascii="GHEA Grapalat" w:hAnsi="GHEA Grapalat" w:cs="Sylfaen"/>
          <w:szCs w:val="24"/>
          <w:lang w:val="ru-RU"/>
        </w:rPr>
        <w:t>րդ</w:t>
      </w:r>
      <w:r w:rsidRPr="004159CE">
        <w:rPr>
          <w:rFonts w:ascii="GHEA Grapalat" w:hAnsi="GHEA Grapalat" w:cs="Sylfaen"/>
          <w:szCs w:val="24"/>
        </w:rPr>
        <w:t xml:space="preserve"> </w:t>
      </w:r>
      <w:r w:rsidRPr="00945579">
        <w:rPr>
          <w:rFonts w:ascii="GHEA Grapalat" w:hAnsi="GHEA Grapalat" w:cs="Sylfaen"/>
          <w:szCs w:val="24"/>
          <w:lang w:val="ru-RU"/>
        </w:rPr>
        <w:t>բաժնով</w:t>
      </w:r>
      <w:r w:rsidRPr="0049186D">
        <w:rPr>
          <w:rFonts w:ascii="GHEA Grapalat" w:hAnsi="GHEA Grapalat" w:cs="Sylfaen"/>
          <w:szCs w:val="24"/>
        </w:rPr>
        <w:t xml:space="preserve"> </w:t>
      </w:r>
      <w:r w:rsidRPr="0049186D">
        <w:rPr>
          <w:rFonts w:ascii="GHEA Grapalat" w:hAnsi="GHEA Grapalat" w:cs="Sylfaen"/>
          <w:szCs w:val="24"/>
          <w:lang w:val="en-US"/>
        </w:rPr>
        <w:t>նախատեսված</w:t>
      </w:r>
      <w:r w:rsidRPr="0049186D">
        <w:rPr>
          <w:rFonts w:ascii="GHEA Grapalat" w:hAnsi="GHEA Grapalat" w:cs="Sylfaen"/>
          <w:szCs w:val="24"/>
        </w:rPr>
        <w:t xml:space="preserve"> </w:t>
      </w:r>
      <w:r w:rsidRPr="0049186D">
        <w:rPr>
          <w:rFonts w:ascii="GHEA Grapalat" w:hAnsi="GHEA Grapalat" w:cs="Sylfaen"/>
          <w:szCs w:val="24"/>
          <w:lang w:val="en-US"/>
        </w:rPr>
        <w:t>փաստաթղթերն</w:t>
      </w:r>
      <w:r w:rsidRPr="0049186D">
        <w:rPr>
          <w:rFonts w:ascii="GHEA Grapalat" w:hAnsi="GHEA Grapalat" w:cs="Sylfaen"/>
          <w:szCs w:val="24"/>
        </w:rPr>
        <w:t xml:space="preserve"> </w:t>
      </w:r>
      <w:r w:rsidRPr="0049186D">
        <w:rPr>
          <w:rFonts w:ascii="GHEA Grapalat" w:hAnsi="GHEA Grapalat" w:cs="Sylfaen"/>
          <w:szCs w:val="24"/>
          <w:lang w:val="en-US"/>
        </w:rPr>
        <w:t>ու</w:t>
      </w:r>
      <w:r w:rsidRPr="0049186D">
        <w:rPr>
          <w:rFonts w:ascii="GHEA Grapalat" w:hAnsi="GHEA Grapalat" w:cs="Sylfaen"/>
          <w:szCs w:val="24"/>
        </w:rPr>
        <w:t xml:space="preserve"> </w:t>
      </w:r>
      <w:r w:rsidRPr="0049186D">
        <w:rPr>
          <w:rFonts w:ascii="GHEA Grapalat" w:hAnsi="GHEA Grapalat" w:cs="Sylfaen"/>
          <w:szCs w:val="28"/>
          <w:lang w:val="es-ES"/>
        </w:rPr>
        <w:t>առաջարկված ապրանքի (ապրանքների)</w:t>
      </w:r>
      <w:r w:rsidRPr="0049186D">
        <w:rPr>
          <w:rFonts w:ascii="GHEA Grapalat" w:hAnsi="GHEA Grapalat"/>
          <w:b/>
          <w:i/>
          <w:lang w:val="hy-AM"/>
        </w:rPr>
        <w:t xml:space="preserve"> </w:t>
      </w:r>
      <w:r w:rsidRPr="0049186D">
        <w:rPr>
          <w:rFonts w:ascii="GHEA Grapalat" w:hAnsi="GHEA Grapalat"/>
          <w:lang w:val="hy-AM"/>
        </w:rPr>
        <w:t>ամբողջական նկարագիրը</w:t>
      </w:r>
      <w:r w:rsidRPr="0049186D">
        <w:rPr>
          <w:rFonts w:ascii="GHEA Grapalat" w:hAnsi="GHEA Grapalat"/>
          <w:lang/>
        </w:rPr>
        <w:t xml:space="preserve">: </w:t>
      </w:r>
    </w:p>
    <w:p w:rsidR="00740F20" w:rsidRPr="0049186D" w:rsidRDefault="00740F20" w:rsidP="00740F20">
      <w:pPr>
        <w:pStyle w:val="norm"/>
        <w:spacing w:line="240" w:lineRule="auto"/>
        <w:ind w:firstLine="706"/>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w:t>
      </w:r>
      <w:r w:rsidRPr="005214FE">
        <w:rPr>
          <w:rFonts w:ascii="GHEA Grapalat" w:hAnsi="GHEA Grapalat" w:cs="Sylfaen"/>
          <w:sz w:val="20"/>
          <w:szCs w:val="24"/>
          <w:lang w:val="af-ZA" w:eastAsia="en-US"/>
        </w:rPr>
        <w:t>3</w:t>
      </w:r>
      <w:r w:rsidRPr="0049186D">
        <w:rPr>
          <w:rFonts w:ascii="GHEA Grapalat" w:hAnsi="GHEA Grapalat" w:cs="Sylfaen"/>
          <w:sz w:val="20"/>
          <w:szCs w:val="24"/>
          <w:lang w:val="af-ZA" w:eastAsia="en-US"/>
        </w:rPr>
        <w:t xml:space="preserve"> Ա</w:t>
      </w:r>
      <w:r w:rsidRPr="0049186D">
        <w:rPr>
          <w:rFonts w:ascii="GHEA Grapalat" w:hAnsi="GHEA Grapalat" w:cs="Sylfaen"/>
          <w:sz w:val="20"/>
          <w:szCs w:val="24"/>
          <w:lang w:eastAsia="en-US"/>
        </w:rPr>
        <w:t>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1-ին մասի </w:t>
      </w: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w:t>
      </w:r>
      <w:r w:rsidRPr="005214FE">
        <w:rPr>
          <w:rFonts w:ascii="GHEA Grapalat" w:hAnsi="GHEA Grapalat" w:cs="Sylfaen"/>
          <w:sz w:val="20"/>
          <w:szCs w:val="24"/>
          <w:lang w:val="af-ZA" w:eastAsia="en-US"/>
        </w:rPr>
        <w:t>2</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կետի</w:t>
      </w:r>
      <w:r w:rsidRPr="0049186D">
        <w:rPr>
          <w:rFonts w:ascii="GHEA Grapalat" w:hAnsi="GHEA Grapalat" w:cs="Sylfaen"/>
          <w:sz w:val="20"/>
          <w:szCs w:val="24"/>
          <w:lang w:val="af-ZA" w:eastAsia="en-US"/>
        </w:rPr>
        <w:t xml:space="preserve"> 4-</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պահանջվող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հիշյալ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հանձնա</w:t>
      </w:r>
      <w:r w:rsidRPr="0049186D">
        <w:rPr>
          <w:rFonts w:ascii="GHEA Grapalat" w:hAnsi="GHEA Grapalat" w:cs="Sylfaen"/>
          <w:sz w:val="20"/>
          <w:szCs w:val="24"/>
          <w:lang w:val="af-ZA" w:eastAsia="en-US"/>
        </w:rPr>
        <w:softHyphen/>
      </w:r>
      <w:r w:rsidRPr="0049186D">
        <w:rPr>
          <w:rFonts w:ascii="GHEA Grapalat" w:hAnsi="GHEA Grapalat" w:cs="Sylfaen"/>
          <w:sz w:val="20"/>
          <w:szCs w:val="24"/>
          <w:lang w:eastAsia="en-US"/>
        </w:rPr>
        <w:t>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պարտավոր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որակավորման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չափանիշները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հիմնավորող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հաստատել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դրանց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հանգամանքը՝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նշված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հավաստում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af-ZA" w:eastAsia="en-US"/>
        </w:rPr>
        <w:tab/>
      </w:r>
    </w:p>
    <w:p w:rsidR="00740F20" w:rsidRPr="0049186D" w:rsidRDefault="00740F20" w:rsidP="00740F20">
      <w:pPr>
        <w:ind w:firstLine="706"/>
        <w:jc w:val="both"/>
        <w:rPr>
          <w:rFonts w:ascii="GHEA Grapalat" w:hAnsi="GHEA Grapalat" w:cs="Sylfaen"/>
          <w:sz w:val="20"/>
          <w:lang w:val="hy-AM"/>
        </w:rPr>
      </w:pPr>
      <w:r w:rsidRPr="0049186D">
        <w:rPr>
          <w:rFonts w:ascii="GHEA Grapalat" w:hAnsi="GHEA Grapalat" w:cs="Sylfaen"/>
          <w:sz w:val="20"/>
          <w:lang w:val="af-ZA"/>
        </w:rPr>
        <w:t>7.</w:t>
      </w:r>
      <w:r w:rsidRPr="0049186D">
        <w:rPr>
          <w:rFonts w:ascii="GHEA Grapalat" w:hAnsi="GHEA Grapalat" w:cs="Sylfaen"/>
          <w:sz w:val="20"/>
          <w:lang w:val="hy-AM"/>
        </w:rPr>
        <w:t>1</w:t>
      </w:r>
      <w:r w:rsidRPr="005214FE">
        <w:rPr>
          <w:rFonts w:ascii="GHEA Grapalat" w:hAnsi="GHEA Grapalat" w:cs="Sylfaen"/>
          <w:sz w:val="20"/>
          <w:lang w:val="af-ZA"/>
        </w:rPr>
        <w:t>4</w:t>
      </w:r>
      <w:r w:rsidRPr="0049186D">
        <w:rPr>
          <w:rFonts w:ascii="GHEA Grapalat" w:hAnsi="GHEA Grapalat" w:cs="Sylfaen"/>
          <w:sz w:val="20"/>
          <w:lang w:val="af-ZA"/>
        </w:rPr>
        <w:t xml:space="preserve"> </w:t>
      </w:r>
      <w:r w:rsidRPr="0049186D">
        <w:rPr>
          <w:rFonts w:ascii="GHEA Grapalat" w:hAnsi="GHEA Grapalat" w:cs="Sylfaen"/>
          <w:sz w:val="20"/>
        </w:rPr>
        <w:t>Կոմիտեն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1-ին մասի 7.</w:t>
      </w:r>
      <w:r w:rsidRPr="0049186D">
        <w:rPr>
          <w:rFonts w:ascii="GHEA Grapalat" w:hAnsi="GHEA Grapalat" w:cs="Sylfaen"/>
          <w:sz w:val="20"/>
          <w:lang w:val="hy-AM"/>
        </w:rPr>
        <w:t>1</w:t>
      </w:r>
      <w:r w:rsidRPr="005214FE">
        <w:rPr>
          <w:rFonts w:ascii="GHEA Grapalat" w:hAnsi="GHEA Grapalat" w:cs="Sylfaen"/>
          <w:sz w:val="20"/>
          <w:lang w:val="af-ZA"/>
        </w:rPr>
        <w:t>2</w:t>
      </w:r>
      <w:r w:rsidRPr="0049186D">
        <w:rPr>
          <w:rFonts w:ascii="GHEA Grapalat" w:hAnsi="GHEA Grapalat" w:cs="Sylfaen"/>
          <w:sz w:val="20"/>
          <w:lang w:val="af-ZA"/>
        </w:rPr>
        <w:t xml:space="preserve"> </w:t>
      </w:r>
      <w:r w:rsidRPr="0049186D">
        <w:rPr>
          <w:rFonts w:ascii="GHEA Grapalat" w:hAnsi="GHEA Grapalat" w:cs="Sylfaen"/>
          <w:sz w:val="20"/>
        </w:rPr>
        <w:t>կետի</w:t>
      </w:r>
      <w:r w:rsidRPr="0049186D">
        <w:rPr>
          <w:rFonts w:ascii="GHEA Grapalat" w:hAnsi="GHEA Grapalat" w:cs="Sylfaen"/>
          <w:sz w:val="20"/>
          <w:lang w:val="af-ZA"/>
        </w:rPr>
        <w:t xml:space="preserve"> 3-րդ </w:t>
      </w:r>
      <w:r w:rsidRPr="0049186D">
        <w:rPr>
          <w:rFonts w:ascii="GHEA Grapalat" w:hAnsi="GHEA Grapalat" w:cs="Sylfaen"/>
          <w:sz w:val="20"/>
        </w:rPr>
        <w:t>ենթակետով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հարցումն</w:t>
      </w:r>
      <w:r w:rsidRPr="0049186D">
        <w:rPr>
          <w:rFonts w:ascii="GHEA Grapalat" w:hAnsi="GHEA Grapalat" w:cs="Sylfaen"/>
          <w:sz w:val="20"/>
          <w:lang w:val="af-ZA"/>
        </w:rPr>
        <w:t xml:space="preserve"> </w:t>
      </w:r>
      <w:r w:rsidRPr="0049186D">
        <w:rPr>
          <w:rFonts w:ascii="GHEA Grapalat" w:hAnsi="GHEA Grapalat" w:cs="Sylfaen"/>
          <w:sz w:val="20"/>
        </w:rPr>
        <w:t>ստանալու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երեք</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էլեկտրոնային</w:t>
      </w:r>
      <w:r w:rsidRPr="0049186D">
        <w:rPr>
          <w:rFonts w:ascii="GHEA Grapalat" w:hAnsi="GHEA Grapalat" w:cs="Sylfaen"/>
          <w:sz w:val="20"/>
          <w:lang w:val="af-ZA"/>
        </w:rPr>
        <w:t xml:space="preserve"> </w:t>
      </w:r>
      <w:r w:rsidRPr="0049186D">
        <w:rPr>
          <w:rFonts w:ascii="GHEA Grapalat" w:hAnsi="GHEA Grapalat" w:cs="Sylfaen"/>
          <w:sz w:val="20"/>
        </w:rPr>
        <w:t>փոստի</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 xml:space="preserve"> </w:t>
      </w:r>
      <w:r w:rsidRPr="0049186D">
        <w:rPr>
          <w:rFonts w:ascii="GHEA Grapalat" w:hAnsi="GHEA Grapalat" w:cs="Sylfaen"/>
          <w:sz w:val="20"/>
          <w:lang w:val="af-ZA"/>
        </w:rPr>
        <w:lastRenderedPageBreak/>
        <w:t>պ</w:t>
      </w:r>
      <w:r w:rsidRPr="0049186D">
        <w:rPr>
          <w:rFonts w:ascii="GHEA Grapalat" w:hAnsi="GHEA Grapalat" w:cs="Sylfaen"/>
          <w:sz w:val="20"/>
        </w:rPr>
        <w:t>ատվիրատուին</w:t>
      </w:r>
      <w:r w:rsidRPr="0049186D">
        <w:rPr>
          <w:rFonts w:ascii="GHEA Grapalat" w:hAnsi="GHEA Grapalat" w:cs="Sylfaen"/>
          <w:sz w:val="20"/>
          <w:lang w:val="af-ZA"/>
        </w:rPr>
        <w:t xml:space="preserve"> </w:t>
      </w:r>
      <w:r w:rsidRPr="0049186D">
        <w:rPr>
          <w:rFonts w:ascii="GHEA Grapalat" w:hAnsi="GHEA Grapalat" w:cs="Sylfaen"/>
          <w:sz w:val="20"/>
        </w:rPr>
        <w:t>տրամա</w:t>
      </w:r>
      <w:r w:rsidRPr="0049186D">
        <w:rPr>
          <w:rFonts w:ascii="GHEA Grapalat" w:hAnsi="GHEA Grapalat" w:cs="Sylfaen"/>
          <w:sz w:val="20"/>
          <w:lang w:val="af-ZA"/>
        </w:rPr>
        <w:softHyphen/>
      </w:r>
      <w:r w:rsidRPr="0049186D">
        <w:rPr>
          <w:rFonts w:ascii="GHEA Grapalat" w:hAnsi="GHEA Grapalat" w:cs="Sylfaen"/>
          <w:sz w:val="20"/>
        </w:rPr>
        <w:t>դրում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հարցման</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սույն հրավերի </w:t>
      </w:r>
      <w:r>
        <w:rPr>
          <w:rFonts w:ascii="GHEA Grapalat" w:hAnsi="GHEA Grapalat" w:cs="Sylfaen"/>
          <w:sz w:val="20"/>
          <w:lang w:val="af-ZA"/>
        </w:rPr>
        <w:t>6</w:t>
      </w:r>
      <w:r w:rsidRPr="0049186D">
        <w:rPr>
          <w:rFonts w:ascii="GHEA Grapalat" w:hAnsi="GHEA Grapalat" w:cs="Sylfaen"/>
          <w:sz w:val="20"/>
          <w:lang w:val="af-ZA"/>
        </w:rPr>
        <w:t xml:space="preserve">-րդ հավելվածով նախատեսված ձևին համապատասխան տեղեկատվություն: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ժամկետում</w:t>
      </w:r>
      <w:r w:rsidRPr="0049186D">
        <w:rPr>
          <w:rFonts w:ascii="GHEA Grapalat" w:hAnsi="GHEA Grapalat" w:cs="Sylfaen"/>
          <w:sz w:val="20"/>
          <w:lang w:val="af-ZA"/>
        </w:rPr>
        <w:t xml:space="preserve"> </w:t>
      </w:r>
      <w:r w:rsidRPr="0049186D">
        <w:rPr>
          <w:rFonts w:ascii="GHEA Grapalat" w:hAnsi="GHEA Grapalat" w:cs="Sylfaen"/>
          <w:sz w:val="20"/>
        </w:rPr>
        <w:t>կոմիտեից</w:t>
      </w:r>
      <w:r w:rsidRPr="0049186D">
        <w:rPr>
          <w:rFonts w:ascii="GHEA Grapalat" w:hAnsi="GHEA Grapalat" w:cs="Sylfaen"/>
          <w:sz w:val="20"/>
          <w:lang w:val="af-ZA"/>
        </w:rPr>
        <w:t xml:space="preserve"> </w:t>
      </w:r>
      <w:r w:rsidRPr="0049186D">
        <w:rPr>
          <w:rFonts w:ascii="GHEA Grapalat" w:hAnsi="GHEA Grapalat" w:cs="Sylfaen"/>
          <w:sz w:val="20"/>
        </w:rPr>
        <w:t>տեղեկատվության</w:t>
      </w:r>
      <w:r w:rsidRPr="0049186D">
        <w:rPr>
          <w:rFonts w:ascii="GHEA Grapalat" w:hAnsi="GHEA Grapalat" w:cs="Sylfaen"/>
          <w:sz w:val="20"/>
          <w:lang w:val="af-ZA"/>
        </w:rPr>
        <w:t xml:space="preserve"> </w:t>
      </w:r>
      <w:r w:rsidRPr="0049186D">
        <w:rPr>
          <w:rFonts w:ascii="GHEA Grapalat" w:hAnsi="GHEA Grapalat" w:cs="Sylfaen"/>
          <w:sz w:val="20"/>
        </w:rPr>
        <w:t>չստացման</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p>
    <w:p w:rsidR="00740F20" w:rsidRPr="0049186D" w:rsidRDefault="00740F20" w:rsidP="00740F20">
      <w:pPr>
        <w:ind w:firstLine="375"/>
        <w:jc w:val="both"/>
        <w:rPr>
          <w:rFonts w:ascii="GHEA Grapalat" w:hAnsi="GHEA Grapalat"/>
          <w:lang w:val="af-ZA"/>
        </w:rPr>
      </w:pPr>
      <w:r w:rsidRPr="0049186D">
        <w:rPr>
          <w:rFonts w:ascii="GHEA Grapalat" w:hAnsi="GHEA Grapalat"/>
          <w:lang w:val="af-ZA"/>
        </w:rPr>
        <w:tab/>
      </w:r>
      <w:r w:rsidRPr="0049186D">
        <w:rPr>
          <w:rFonts w:ascii="GHEA Grapalat" w:hAnsi="GHEA Grapalat" w:cs="Sylfaen"/>
          <w:sz w:val="20"/>
          <w:lang w:val="hy-AM"/>
        </w:rPr>
        <w:t>7.1</w:t>
      </w:r>
      <w:r w:rsidRPr="005214FE">
        <w:rPr>
          <w:rFonts w:ascii="GHEA Grapalat" w:hAnsi="GHEA Grapalat" w:cs="Sylfaen"/>
          <w:sz w:val="20"/>
          <w:lang w:val="af-ZA"/>
        </w:rPr>
        <w:t>5</w:t>
      </w:r>
      <w:r w:rsidRPr="0049186D">
        <w:rPr>
          <w:rFonts w:ascii="GHEA Grapalat" w:hAnsi="GHEA Grapalat" w:cs="Sylfaen"/>
          <w:sz w:val="20"/>
          <w:lang w:val="af-ZA"/>
        </w:rPr>
        <w:t xml:space="preserve"> </w:t>
      </w:r>
      <w:r w:rsidRPr="0049186D">
        <w:rPr>
          <w:rFonts w:ascii="GHEA Grapalat" w:hAnsi="GHEA Grapalat" w:cs="Sylfaen"/>
          <w:sz w:val="20"/>
        </w:rPr>
        <w:t>Օրենքի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հոդվածի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հիմքերն</w:t>
      </w:r>
      <w:r w:rsidRPr="0049186D">
        <w:rPr>
          <w:rFonts w:ascii="GHEA Grapalat" w:hAnsi="GHEA Grapalat" w:cs="Sylfaen"/>
          <w:sz w:val="20"/>
          <w:lang w:val="af-ZA"/>
        </w:rPr>
        <w:t xml:space="preserve"> </w:t>
      </w:r>
      <w:r w:rsidRPr="0049186D">
        <w:rPr>
          <w:rFonts w:ascii="GHEA Grapalat" w:hAnsi="GHEA Grapalat" w:cs="Sylfaen"/>
          <w:sz w:val="20"/>
        </w:rPr>
        <w:t>ի</w:t>
      </w:r>
      <w:r w:rsidRPr="0049186D">
        <w:rPr>
          <w:rFonts w:ascii="GHEA Grapalat" w:hAnsi="GHEA Grapalat" w:cs="Sylfaen"/>
          <w:sz w:val="20"/>
          <w:lang w:val="af-ZA"/>
        </w:rPr>
        <w:t xml:space="preserve"> </w:t>
      </w:r>
      <w:r w:rsidRPr="0049186D">
        <w:rPr>
          <w:rFonts w:ascii="GHEA Grapalat" w:hAnsi="GHEA Grapalat" w:cs="Sylfaen"/>
          <w:sz w:val="20"/>
        </w:rPr>
        <w:t>հայտ</w:t>
      </w:r>
      <w:r w:rsidRPr="0049186D">
        <w:rPr>
          <w:rFonts w:ascii="GHEA Grapalat" w:hAnsi="GHEA Grapalat" w:cs="Sylfaen"/>
          <w:sz w:val="20"/>
          <w:lang w:val="af-ZA"/>
        </w:rPr>
        <w:t xml:space="preserve"> </w:t>
      </w:r>
      <w:r w:rsidRPr="0049186D">
        <w:rPr>
          <w:rFonts w:ascii="GHEA Grapalat" w:hAnsi="GHEA Grapalat" w:cs="Sylfaen"/>
          <w:sz w:val="20"/>
        </w:rPr>
        <w:t>գալու</w:t>
      </w:r>
      <w:r w:rsidRPr="0049186D">
        <w:rPr>
          <w:rFonts w:ascii="GHEA Grapalat" w:hAnsi="GHEA Grapalat" w:cs="Sylfaen"/>
          <w:sz w:val="20"/>
          <w:lang w:val="af-ZA"/>
        </w:rPr>
        <w:t xml:space="preserve"> </w:t>
      </w:r>
      <w:r w:rsidRPr="0049186D">
        <w:rPr>
          <w:rFonts w:ascii="GHEA Grapalat" w:hAnsi="GHEA Grapalat" w:cs="Sylfaen"/>
          <w:sz w:val="20"/>
        </w:rPr>
        <w:t>օրվան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պատվիրատուն</w:t>
      </w:r>
      <w:r w:rsidRPr="0049186D">
        <w:rPr>
          <w:rFonts w:ascii="GHEA Grapalat" w:hAnsi="GHEA Grapalat" w:cs="Sylfaen"/>
          <w:sz w:val="20"/>
          <w:lang w:val="af-ZA"/>
        </w:rPr>
        <w:t xml:space="preserve"> </w:t>
      </w:r>
      <w:r w:rsidRPr="0049186D">
        <w:rPr>
          <w:rFonts w:ascii="GHEA Grapalat" w:hAnsi="GHEA Grapalat" w:cs="Sylfaen"/>
          <w:sz w:val="20"/>
        </w:rPr>
        <w:t>տվյալ</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տվյալները</w:t>
      </w:r>
      <w:r w:rsidRPr="0049186D">
        <w:rPr>
          <w:rFonts w:ascii="GHEA Grapalat" w:hAnsi="GHEA Grapalat" w:cs="Sylfaen"/>
          <w:sz w:val="20"/>
          <w:lang w:val="af-ZA"/>
        </w:rPr>
        <w:t xml:space="preserve">` </w:t>
      </w:r>
      <w:r w:rsidRPr="0049186D">
        <w:rPr>
          <w:rFonts w:ascii="GHEA Grapalat" w:hAnsi="GHEA Grapalat" w:cs="Sylfaen"/>
          <w:sz w:val="20"/>
        </w:rPr>
        <w:t>համապատասխան</w:t>
      </w:r>
      <w:r w:rsidRPr="0049186D">
        <w:rPr>
          <w:rFonts w:ascii="GHEA Grapalat" w:hAnsi="GHEA Grapalat" w:cs="Sylfaen"/>
          <w:sz w:val="20"/>
          <w:lang w:val="af-ZA"/>
        </w:rPr>
        <w:t xml:space="preserve"> </w:t>
      </w:r>
      <w:r w:rsidRPr="0049186D">
        <w:rPr>
          <w:rFonts w:ascii="GHEA Grapalat" w:hAnsi="GHEA Grapalat" w:cs="Sylfaen"/>
          <w:sz w:val="20"/>
        </w:rPr>
        <w:t>հիմքերով</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ուղարկում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լիազորված</w:t>
      </w:r>
      <w:r w:rsidRPr="0049186D">
        <w:rPr>
          <w:rFonts w:ascii="GHEA Grapalat" w:hAnsi="GHEA Grapalat" w:cs="Sylfaen"/>
          <w:sz w:val="20"/>
          <w:lang w:val="af-ZA"/>
        </w:rPr>
        <w:t xml:space="preserve"> </w:t>
      </w:r>
      <w:r w:rsidRPr="0049186D">
        <w:rPr>
          <w:rFonts w:ascii="GHEA Grapalat" w:hAnsi="GHEA Grapalat" w:cs="Sylfaen"/>
          <w:sz w:val="20"/>
        </w:rPr>
        <w:t>մարմին</w:t>
      </w:r>
      <w:r w:rsidRPr="0049186D">
        <w:rPr>
          <w:rFonts w:ascii="GHEA Grapalat" w:hAnsi="GHEA Grapalat" w:cs="Sylfaen"/>
          <w:sz w:val="20"/>
          <w:lang w:val="hy-AM"/>
        </w:rPr>
        <w:t xml:space="preserve">, </w:t>
      </w:r>
      <w:r w:rsidRPr="0049186D">
        <w:rPr>
          <w:rFonts w:ascii="GHEA Grapalat" w:hAnsi="GHEA Grapalat" w:cs="Sylfaen"/>
          <w:sz w:val="20"/>
        </w:rPr>
        <w:t>որը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ստանալուն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bookmarkStart w:id="11" w:name="_Hlk9262748"/>
      <w:r>
        <w:rPr>
          <w:rFonts w:ascii="GHEA Grapalat" w:hAnsi="GHEA Grapalat" w:cs="Sylfaen"/>
          <w:sz w:val="20"/>
        </w:rPr>
        <w:t>նախաձեռնում</w:t>
      </w:r>
      <w:r w:rsidRPr="005214FE">
        <w:rPr>
          <w:rFonts w:ascii="GHEA Grapalat" w:hAnsi="GHEA Grapalat" w:cs="Sylfaen"/>
          <w:sz w:val="20"/>
          <w:lang w:val="af-ZA"/>
        </w:rPr>
        <w:t xml:space="preserve"> </w:t>
      </w:r>
      <w:r>
        <w:rPr>
          <w:rFonts w:ascii="GHEA Grapalat" w:hAnsi="GHEA Grapalat" w:cs="Sylfaen"/>
          <w:sz w:val="20"/>
        </w:rPr>
        <w:t>է</w:t>
      </w:r>
      <w:r w:rsidRPr="005214FE">
        <w:rPr>
          <w:rFonts w:ascii="GHEA Grapalat" w:hAnsi="GHEA Grapalat" w:cs="Sylfaen"/>
          <w:sz w:val="20"/>
          <w:lang w:val="af-ZA"/>
        </w:rPr>
        <w:t xml:space="preserve"> </w:t>
      </w:r>
      <w:r>
        <w:rPr>
          <w:rFonts w:ascii="GHEA Grapalat" w:hAnsi="GHEA Grapalat" w:cs="Sylfaen"/>
          <w:sz w:val="20"/>
        </w:rPr>
        <w:t>տվյալ</w:t>
      </w:r>
      <w:r w:rsidRPr="005214FE">
        <w:rPr>
          <w:rFonts w:ascii="GHEA Grapalat" w:hAnsi="GHEA Grapalat" w:cs="Sylfaen"/>
          <w:sz w:val="20"/>
          <w:lang w:val="af-ZA"/>
        </w:rPr>
        <w:t xml:space="preserve"> </w:t>
      </w:r>
      <w:r>
        <w:rPr>
          <w:rFonts w:ascii="GHEA Grapalat" w:hAnsi="GHEA Grapalat" w:cs="Sylfaen"/>
          <w:sz w:val="20"/>
        </w:rPr>
        <w:t>մասնակցին</w:t>
      </w:r>
      <w:r w:rsidRPr="005214FE">
        <w:rPr>
          <w:rFonts w:ascii="GHEA Grapalat" w:hAnsi="GHEA Grapalat" w:cs="Sylfaen"/>
          <w:sz w:val="20"/>
          <w:lang w:val="af-ZA"/>
        </w:rPr>
        <w:t xml:space="preserve"> </w:t>
      </w:r>
      <w:r>
        <w:rPr>
          <w:rFonts w:ascii="GHEA Grapalat" w:hAnsi="GHEA Grapalat" w:cs="Sylfaen"/>
          <w:sz w:val="20"/>
        </w:rPr>
        <w:t>գնումների</w:t>
      </w:r>
      <w:r w:rsidRPr="005214FE">
        <w:rPr>
          <w:rFonts w:ascii="GHEA Grapalat" w:hAnsi="GHEA Grapalat" w:cs="Sylfaen"/>
          <w:sz w:val="20"/>
          <w:lang w:val="af-ZA"/>
        </w:rPr>
        <w:t xml:space="preserve"> </w:t>
      </w:r>
      <w:r>
        <w:rPr>
          <w:rFonts w:ascii="GHEA Grapalat" w:hAnsi="GHEA Grapalat" w:cs="Sylfaen"/>
          <w:sz w:val="20"/>
        </w:rPr>
        <w:t>գործընթացին</w:t>
      </w:r>
      <w:r w:rsidRPr="005214FE">
        <w:rPr>
          <w:rFonts w:ascii="GHEA Grapalat" w:hAnsi="GHEA Grapalat" w:cs="Sylfaen"/>
          <w:sz w:val="20"/>
          <w:lang w:val="af-ZA"/>
        </w:rPr>
        <w:t xml:space="preserve"> </w:t>
      </w:r>
      <w:r>
        <w:rPr>
          <w:rFonts w:ascii="GHEA Grapalat" w:hAnsi="GHEA Grapalat" w:cs="Sylfaen"/>
          <w:sz w:val="20"/>
        </w:rPr>
        <w:t>մասնակցելու</w:t>
      </w:r>
      <w:r w:rsidRPr="005214FE">
        <w:rPr>
          <w:rFonts w:ascii="GHEA Grapalat" w:hAnsi="GHEA Grapalat" w:cs="Sylfaen"/>
          <w:sz w:val="20"/>
          <w:lang w:val="af-ZA"/>
        </w:rPr>
        <w:t xml:space="preserve"> </w:t>
      </w:r>
      <w:r>
        <w:rPr>
          <w:rFonts w:ascii="GHEA Grapalat" w:hAnsi="GHEA Grapalat" w:cs="Sylfaen"/>
          <w:sz w:val="20"/>
        </w:rPr>
        <w:t>իրավունք</w:t>
      </w:r>
      <w:r w:rsidRPr="005214FE">
        <w:rPr>
          <w:rFonts w:ascii="GHEA Grapalat" w:hAnsi="GHEA Grapalat" w:cs="Sylfaen"/>
          <w:sz w:val="20"/>
          <w:lang w:val="af-ZA"/>
        </w:rPr>
        <w:t xml:space="preserve"> </w:t>
      </w:r>
      <w:r>
        <w:rPr>
          <w:rFonts w:ascii="GHEA Grapalat" w:hAnsi="GHEA Grapalat" w:cs="Sylfaen"/>
          <w:sz w:val="20"/>
        </w:rPr>
        <w:t>չունեցող</w:t>
      </w:r>
      <w:r w:rsidRPr="005214FE">
        <w:rPr>
          <w:rFonts w:ascii="GHEA Grapalat" w:hAnsi="GHEA Grapalat" w:cs="Sylfaen"/>
          <w:sz w:val="20"/>
          <w:lang w:val="af-ZA"/>
        </w:rPr>
        <w:t xml:space="preserve"> </w:t>
      </w:r>
      <w:r>
        <w:rPr>
          <w:rFonts w:ascii="GHEA Grapalat" w:hAnsi="GHEA Grapalat" w:cs="Sylfaen"/>
          <w:sz w:val="20"/>
        </w:rPr>
        <w:t>մասնակիցների</w:t>
      </w:r>
      <w:r w:rsidRPr="005214FE">
        <w:rPr>
          <w:rFonts w:ascii="GHEA Grapalat" w:hAnsi="GHEA Grapalat" w:cs="Sylfaen"/>
          <w:sz w:val="20"/>
          <w:lang w:val="af-ZA"/>
        </w:rPr>
        <w:t xml:space="preserve"> </w:t>
      </w:r>
      <w:r>
        <w:rPr>
          <w:rFonts w:ascii="GHEA Grapalat" w:hAnsi="GHEA Grapalat" w:cs="Sylfaen"/>
          <w:sz w:val="20"/>
        </w:rPr>
        <w:t>ցուցակում</w:t>
      </w:r>
      <w:r w:rsidRPr="005214FE">
        <w:rPr>
          <w:rFonts w:ascii="GHEA Grapalat" w:hAnsi="GHEA Grapalat" w:cs="Sylfaen"/>
          <w:sz w:val="20"/>
          <w:lang w:val="af-ZA"/>
        </w:rPr>
        <w:t xml:space="preserve"> </w:t>
      </w:r>
      <w:r>
        <w:rPr>
          <w:rFonts w:ascii="GHEA Grapalat" w:hAnsi="GHEA Grapalat" w:cs="Sylfaen"/>
          <w:sz w:val="20"/>
        </w:rPr>
        <w:t>ներառելու</w:t>
      </w:r>
      <w:r w:rsidRPr="005214FE">
        <w:rPr>
          <w:rFonts w:ascii="GHEA Grapalat" w:hAnsi="GHEA Grapalat" w:cs="Sylfaen"/>
          <w:sz w:val="20"/>
          <w:lang w:val="af-ZA"/>
        </w:rPr>
        <w:t xml:space="preserve"> </w:t>
      </w:r>
      <w:r>
        <w:rPr>
          <w:rFonts w:ascii="GHEA Grapalat" w:hAnsi="GHEA Grapalat" w:cs="Sylfaen"/>
          <w:sz w:val="20"/>
        </w:rPr>
        <w:t>ընթացակարգ</w:t>
      </w:r>
      <w:bookmarkEnd w:id="11"/>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գնումներին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Sylfaen"/>
          <w:sz w:val="20"/>
          <w:lang w:val="af-ZA"/>
        </w:rPr>
        <w:t xml:space="preserve"> </w:t>
      </w:r>
      <w:r w:rsidRPr="0049186D">
        <w:rPr>
          <w:rFonts w:ascii="GHEA Grapalat" w:hAnsi="GHEA Grapalat" w:cs="Sylfaen"/>
          <w:sz w:val="20"/>
        </w:rPr>
        <w:t>իրավունք</w:t>
      </w:r>
      <w:r w:rsidRPr="0049186D">
        <w:rPr>
          <w:rFonts w:ascii="GHEA Grapalat" w:hAnsi="GHEA Grapalat" w:cs="Sylfaen"/>
          <w:sz w:val="20"/>
          <w:lang w:val="af-ZA"/>
        </w:rPr>
        <w:t xml:space="preserve"> </w:t>
      </w:r>
      <w:r w:rsidRPr="0049186D">
        <w:rPr>
          <w:rFonts w:ascii="GHEA Grapalat" w:hAnsi="GHEA Grapalat" w:cs="Sylfaen"/>
          <w:sz w:val="20"/>
        </w:rPr>
        <w:t>ունենալու</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որակավորման</w:t>
      </w:r>
      <w:r w:rsidRPr="0049186D">
        <w:rPr>
          <w:rFonts w:ascii="GHEA Grapalat" w:hAnsi="GHEA Grapalat" w:cs="Sylfaen"/>
          <w:sz w:val="20"/>
          <w:lang w:val="af-ZA"/>
        </w:rPr>
        <w:t xml:space="preserve"> </w:t>
      </w:r>
      <w:r w:rsidRPr="0049186D">
        <w:rPr>
          <w:rFonts w:ascii="GHEA Grapalat" w:hAnsi="GHEA Grapalat" w:cs="Sylfaen"/>
          <w:sz w:val="20"/>
        </w:rPr>
        <w:t>չափանիշները</w:t>
      </w:r>
      <w:r w:rsidRPr="0049186D">
        <w:rPr>
          <w:rFonts w:ascii="GHEA Grapalat" w:hAnsi="GHEA Grapalat" w:cs="Sylfaen"/>
          <w:sz w:val="20"/>
          <w:lang w:val="af-ZA"/>
        </w:rPr>
        <w:t xml:space="preserve"> </w:t>
      </w:r>
      <w:r w:rsidRPr="0049186D">
        <w:rPr>
          <w:rFonts w:ascii="GHEA Grapalat" w:hAnsi="GHEA Grapalat" w:cs="Sylfaen"/>
          <w:sz w:val="20"/>
        </w:rPr>
        <w:t>բավարարելու</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հայտով</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որակվում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չհամապատասխանող</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Pr>
          <w:rFonts w:ascii="GHEA Grapalat" w:hAnsi="GHEA Grapalat" w:cs="Sylfaen"/>
          <w:sz w:val="20"/>
          <w:lang w:val="af-ZA"/>
        </w:rPr>
        <w:t xml:space="preserve">սույն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ժամկետներում</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ներկայացնում</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փաստաթղթերը</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այդ</w:t>
      </w:r>
      <w:r w:rsidRPr="0049186D">
        <w:rPr>
          <w:rFonts w:ascii="GHEA Grapalat" w:hAnsi="GHEA Grapalat" w:cs="Sylfaen"/>
          <w:sz w:val="20"/>
          <w:lang w:val="af-ZA"/>
        </w:rPr>
        <w:t xml:space="preserve"> </w:t>
      </w:r>
      <w:r w:rsidRPr="0049186D">
        <w:rPr>
          <w:rFonts w:ascii="GHEA Grapalat" w:hAnsi="GHEA Grapalat" w:cs="Sylfaen"/>
          <w:sz w:val="20"/>
        </w:rPr>
        <w:t>հանգամանքը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գործընթացի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ստանձնված</w:t>
      </w:r>
      <w:r w:rsidRPr="0049186D">
        <w:rPr>
          <w:rFonts w:ascii="GHEA Grapalat" w:hAnsi="GHEA Grapalat" w:cs="Sylfaen"/>
          <w:sz w:val="20"/>
          <w:lang w:val="af-ZA"/>
        </w:rPr>
        <w:t xml:space="preserve"> </w:t>
      </w:r>
      <w:r w:rsidRPr="0049186D">
        <w:rPr>
          <w:rFonts w:ascii="GHEA Grapalat" w:hAnsi="GHEA Grapalat" w:cs="Sylfaen"/>
          <w:sz w:val="20"/>
        </w:rPr>
        <w:t>պարտավորության</w:t>
      </w:r>
      <w:r w:rsidRPr="0049186D">
        <w:rPr>
          <w:rFonts w:ascii="GHEA Grapalat" w:hAnsi="GHEA Grapalat" w:cs="Sylfaen"/>
          <w:sz w:val="20"/>
          <w:lang w:val="af-ZA"/>
        </w:rPr>
        <w:t xml:space="preserve"> </w:t>
      </w:r>
      <w:r w:rsidRPr="0049186D">
        <w:rPr>
          <w:rFonts w:ascii="GHEA Grapalat" w:hAnsi="GHEA Grapalat" w:cs="Sylfaen"/>
          <w:sz w:val="20"/>
        </w:rPr>
        <w:t>խախտում</w:t>
      </w:r>
      <w:r w:rsidRPr="0049186D">
        <w:rPr>
          <w:rFonts w:ascii="GHEA Grapalat" w:hAnsi="GHEA Grapalat" w:cs="Sylfaen"/>
          <w:sz w:val="20"/>
          <w:lang w:val="af-ZA"/>
        </w:rPr>
        <w:t>:</w:t>
      </w:r>
    </w:p>
    <w:p w:rsidR="00740F20" w:rsidRPr="0049186D" w:rsidRDefault="00740F20" w:rsidP="00740F20">
      <w:pPr>
        <w:pStyle w:val="norm"/>
        <w:spacing w:line="240" w:lineRule="auto"/>
        <w:rPr>
          <w:rFonts w:ascii="GHEA Grapalat" w:hAnsi="GHEA Grapalat" w:cs="Sylfaen"/>
          <w:szCs w:val="24"/>
          <w:lang w:val="af-ZA"/>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w:t>
      </w:r>
      <w:r w:rsidRPr="005214FE">
        <w:rPr>
          <w:rFonts w:ascii="GHEA Grapalat" w:hAnsi="GHEA Grapalat" w:cs="Sylfaen"/>
          <w:sz w:val="20"/>
          <w:szCs w:val="24"/>
          <w:lang w:val="af-ZA" w:eastAsia="en-US"/>
        </w:rPr>
        <w:t>6</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1-ին մասի 7.</w:t>
      </w:r>
      <w:r w:rsidRPr="0049186D">
        <w:rPr>
          <w:rFonts w:ascii="GHEA Grapalat" w:hAnsi="GHEA Grapalat" w:cs="Sylfaen"/>
          <w:sz w:val="20"/>
          <w:szCs w:val="24"/>
          <w:lang w:val="hy-AM" w:eastAsia="en-US"/>
        </w:rPr>
        <w:t>1</w:t>
      </w:r>
      <w:r w:rsidRPr="005214FE">
        <w:rPr>
          <w:rFonts w:ascii="GHEA Grapalat" w:hAnsi="GHEA Grapalat" w:cs="Sylfaen"/>
          <w:sz w:val="20"/>
          <w:szCs w:val="24"/>
          <w:lang w:val="af-ZA" w:eastAsia="en-US"/>
        </w:rPr>
        <w:t>2</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 xml:space="preserve">կետի </w:t>
      </w:r>
      <w:r w:rsidRPr="0049186D">
        <w:rPr>
          <w:rFonts w:ascii="GHEA Grapalat" w:hAnsi="GHEA Grapalat" w:cs="Sylfaen"/>
          <w:sz w:val="20"/>
          <w:szCs w:val="24"/>
          <w:lang w:val="af-ZA" w:eastAsia="en-US"/>
        </w:rPr>
        <w:t>4</w:t>
      </w:r>
      <w:r w:rsidRPr="0049186D">
        <w:rPr>
          <w:rFonts w:ascii="GHEA Grapalat" w:hAnsi="GHEA Grapalat" w:cs="Sylfaen"/>
          <w:sz w:val="20"/>
          <w:szCs w:val="24"/>
          <w:lang w:val="hy-AM"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hy-AM" w:eastAsia="en-US"/>
        </w:rPr>
        <w:t xml:space="preserve"> 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նախատեսված</w:t>
      </w:r>
      <w:r w:rsidRPr="0049186D">
        <w:rPr>
          <w:rFonts w:ascii="GHEA Grapalat" w:hAnsi="GHEA Grapalat" w:cs="Sylfaen"/>
          <w:sz w:val="20"/>
          <w:szCs w:val="24"/>
          <w:lang w:val="af-ZA" w:eastAsia="en-US"/>
        </w:rPr>
        <w:t>` առաջին տեղը զբաղեցրած 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եղանակով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անդամներին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տրամադրում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պատճենները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թերթիկների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երկուական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օրինակ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կոմիտե</w:t>
      </w:r>
      <w:r w:rsidRPr="0049186D">
        <w:rPr>
          <w:rFonts w:ascii="GHEA Grapalat" w:hAnsi="GHEA Grapalat" w:cs="Sylfaen"/>
          <w:sz w:val="20"/>
          <w:szCs w:val="24"/>
          <w:lang w:val="hy-AM" w:eastAsia="en-US"/>
        </w:rPr>
        <w:t>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ստացված</w:t>
      </w:r>
      <w:r w:rsidRPr="0049186D">
        <w:rPr>
          <w:rFonts w:ascii="GHEA Grapalat" w:hAnsi="GHEA Grapalat" w:cs="Sylfaen"/>
          <w:sz w:val="20"/>
          <w:szCs w:val="24"/>
          <w:lang w:val="af-ZA" w:eastAsia="en-US"/>
        </w:rPr>
        <w:t xml:space="preserve"> տեղեկատվությունը: </w:t>
      </w:r>
      <w:r w:rsidRPr="0049186D">
        <w:rPr>
          <w:rFonts w:ascii="GHEA Grapalat" w:hAnsi="GHEA Grapalat" w:cs="Sylfaen"/>
          <w:sz w:val="20"/>
          <w:szCs w:val="24"/>
          <w:lang w:val="hy-AM" w:eastAsia="en-US"/>
        </w:rPr>
        <w:t xml:space="preserve">Հայտերի  գնահատման արդյունքների հաստատման նիստը հրավիրվում է </w:t>
      </w:r>
      <w:bookmarkStart w:id="12" w:name="_Hlk9262892"/>
      <w:r w:rsidRPr="00AC4A38">
        <w:rPr>
          <w:rFonts w:ascii="GHEA Grapalat" w:hAnsi="GHEA Grapalat" w:cs="Sylfaen"/>
          <w:sz w:val="20"/>
          <w:szCs w:val="24"/>
          <w:lang w:val="hy-AM" w:eastAsia="en-US"/>
        </w:rPr>
        <w:t>սույն հրավերի 1-ին մասի 7.2 կետով սահմանված ժամկետներում</w:t>
      </w:r>
      <w:bookmarkEnd w:id="12"/>
      <w:r w:rsidRPr="0049186D">
        <w:rPr>
          <w:rFonts w:ascii="GHEA Grapalat" w:hAnsi="GHEA Grapalat" w:cs="Sylfaen"/>
          <w:sz w:val="20"/>
          <w:szCs w:val="24"/>
          <w:lang w:val="hy-AM" w:eastAsia="en-US"/>
        </w:rPr>
        <w:t>: Ընդ որում հանձնաժողովը գնահատում է նաև ներկայացված ապրանքի ամբողջական նկարագրի համապա</w:t>
      </w:r>
      <w:r w:rsidRPr="0049186D">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740F20" w:rsidRPr="005214FE" w:rsidRDefault="00740F20" w:rsidP="00740F20">
      <w:pPr>
        <w:pStyle w:val="BodyTextIndent2"/>
        <w:spacing w:line="240" w:lineRule="auto"/>
        <w:ind w:firstLine="567"/>
        <w:rPr>
          <w:rFonts w:ascii="GHEA Grapalat" w:hAnsi="GHEA Grapalat" w:cs="Sylfaen"/>
          <w:szCs w:val="24"/>
        </w:rPr>
      </w:pPr>
      <w:r w:rsidRPr="00C33722">
        <w:rPr>
          <w:rFonts w:ascii="GHEA Grapalat" w:hAnsi="GHEA Grapalat" w:cs="Sylfaen"/>
          <w:szCs w:val="24"/>
          <w:lang w:val="hy-AM"/>
        </w:rPr>
        <w:t>7.1</w:t>
      </w:r>
      <w:r w:rsidRPr="005214FE">
        <w:rPr>
          <w:rFonts w:ascii="GHEA Grapalat" w:hAnsi="GHEA Grapalat" w:cs="Sylfaen"/>
          <w:szCs w:val="24"/>
        </w:rPr>
        <w:t>7</w:t>
      </w:r>
      <w:r w:rsidRPr="00C33722">
        <w:rPr>
          <w:rFonts w:ascii="GHEA Grapalat" w:hAnsi="GHEA Grapalat" w:cs="Sylfaen"/>
          <w:szCs w:val="24"/>
          <w:lang w:val="hy-AM"/>
        </w:rPr>
        <w:t xml:space="preserve"> </w:t>
      </w:r>
      <w:r>
        <w:rPr>
          <w:rFonts w:ascii="GHEA Grapalat" w:hAnsi="GHEA Grapalat" w:cs="Sylfaen"/>
          <w:szCs w:val="24"/>
          <w:lang w:val="en-US"/>
        </w:rPr>
        <w:t>Կոմիտեի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տրամադրված</w:t>
      </w:r>
      <w:r w:rsidRPr="005214FE">
        <w:rPr>
          <w:rFonts w:ascii="GHEA Grapalat" w:hAnsi="GHEA Grapalat" w:cs="Sylfaen"/>
          <w:szCs w:val="24"/>
        </w:rPr>
        <w:t xml:space="preserve"> </w:t>
      </w:r>
      <w:r>
        <w:rPr>
          <w:rFonts w:ascii="GHEA Grapalat" w:hAnsi="GHEA Grapalat" w:cs="Sylfaen"/>
          <w:szCs w:val="24"/>
          <w:lang w:val="en-US"/>
        </w:rPr>
        <w:t>տեղեկատվության</w:t>
      </w:r>
      <w:r w:rsidRPr="005214FE">
        <w:rPr>
          <w:rFonts w:ascii="GHEA Grapalat" w:hAnsi="GHEA Grapalat" w:cs="Sylfaen"/>
          <w:szCs w:val="24"/>
        </w:rPr>
        <w:t xml:space="preserve"> </w:t>
      </w:r>
      <w:r>
        <w:rPr>
          <w:rFonts w:ascii="GHEA Grapalat" w:hAnsi="GHEA Grapalat" w:cs="Sylfaen"/>
          <w:szCs w:val="24"/>
          <w:lang w:val="en-US"/>
        </w:rPr>
        <w:t>և</w:t>
      </w:r>
      <w:r w:rsidRPr="005214FE">
        <w:rPr>
          <w:rFonts w:ascii="GHEA Grapalat" w:hAnsi="GHEA Grapalat" w:cs="Sylfaen"/>
          <w:szCs w:val="24"/>
        </w:rPr>
        <w:t>/</w:t>
      </w:r>
      <w:r>
        <w:rPr>
          <w:rFonts w:ascii="GHEA Grapalat" w:hAnsi="GHEA Grapalat" w:cs="Sylfaen"/>
          <w:szCs w:val="24"/>
          <w:lang w:val="en-US"/>
        </w:rPr>
        <w:t>կամ</w:t>
      </w:r>
      <w:r w:rsidRPr="005214FE">
        <w:rPr>
          <w:rFonts w:ascii="GHEA Grapalat" w:hAnsi="GHEA Grapalat" w:cs="Sylfaen"/>
          <w:szCs w:val="24"/>
        </w:rPr>
        <w:t xml:space="preserve"> </w:t>
      </w:r>
      <w:r>
        <w:rPr>
          <w:rFonts w:ascii="GHEA Grapalat" w:hAnsi="GHEA Grapalat" w:cs="Sylfaen"/>
          <w:szCs w:val="24"/>
          <w:lang w:val="en-US"/>
        </w:rPr>
        <w:t>ա</w:t>
      </w:r>
      <w:r w:rsidRPr="00C33722">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5214FE">
        <w:rPr>
          <w:rFonts w:ascii="GHEA Grapalat" w:hAnsi="GHEA Grapalat" w:cs="Sylfaen"/>
          <w:szCs w:val="24"/>
        </w:rPr>
        <w:t xml:space="preserve"> </w:t>
      </w:r>
      <w:r w:rsidRPr="0049186D">
        <w:rPr>
          <w:rFonts w:ascii="GHEA Grapalat" w:hAnsi="GHEA Grapalat" w:cs="Sylfaen"/>
          <w:szCs w:val="24"/>
        </w:rPr>
        <w:t xml:space="preserve">սույն հրավերի </w:t>
      </w:r>
      <w:r>
        <w:rPr>
          <w:rFonts w:ascii="GHEA Grapalat" w:hAnsi="GHEA Grapalat" w:cs="Sylfaen"/>
          <w:szCs w:val="24"/>
        </w:rPr>
        <w:t xml:space="preserve">1-ին մասի </w:t>
      </w:r>
      <w:r w:rsidRPr="0049186D">
        <w:rPr>
          <w:rFonts w:ascii="GHEA Grapalat" w:hAnsi="GHEA Grapalat" w:cs="Sylfaen"/>
          <w:szCs w:val="24"/>
        </w:rPr>
        <w:t>7.</w:t>
      </w:r>
      <w:r w:rsidRPr="0049186D">
        <w:rPr>
          <w:rFonts w:ascii="GHEA Grapalat" w:hAnsi="GHEA Grapalat" w:cs="Sylfaen"/>
          <w:szCs w:val="24"/>
          <w:lang w:val="hy-AM"/>
        </w:rPr>
        <w:t>13</w:t>
      </w:r>
      <w:r w:rsidRPr="0049186D">
        <w:rPr>
          <w:rFonts w:ascii="GHEA Grapalat" w:hAnsi="GHEA Grapalat" w:cs="Sylfaen"/>
          <w:szCs w:val="24"/>
        </w:rPr>
        <w:t>-րդ կետի 4-րդ ենթակետով պահանջվող փաստաթղթեր</w:t>
      </w:r>
      <w:r>
        <w:rPr>
          <w:rFonts w:ascii="GHEA Grapalat" w:hAnsi="GHEA Grapalat" w:cs="Sylfaen"/>
          <w:szCs w:val="24"/>
        </w:rPr>
        <w:t>ի</w:t>
      </w:r>
      <w:r w:rsidRPr="0049186D">
        <w:rPr>
          <w:rFonts w:ascii="GHEA Grapalat" w:hAnsi="GHEA Grapalat" w:cs="Sylfaen"/>
          <w:szCs w:val="24"/>
        </w:rPr>
        <w:t xml:space="preserve"> </w:t>
      </w:r>
      <w:r>
        <w:rPr>
          <w:rFonts w:ascii="GHEA Grapalat" w:hAnsi="GHEA Grapalat" w:cs="Sylfaen"/>
          <w:szCs w:val="24"/>
          <w:lang w:val="en-US"/>
        </w:rPr>
        <w:t>գնահատման</w:t>
      </w:r>
      <w:r w:rsidRPr="005214FE">
        <w:rPr>
          <w:rFonts w:ascii="GHEA Grapalat" w:hAnsi="GHEA Grapalat" w:cs="Sylfaen"/>
          <w:szCs w:val="24"/>
        </w:rPr>
        <w:t xml:space="preserve"> </w:t>
      </w:r>
      <w:r>
        <w:rPr>
          <w:rFonts w:ascii="GHEA Grapalat" w:hAnsi="GHEA Grapalat" w:cs="Sylfaen"/>
          <w:szCs w:val="24"/>
          <w:lang w:val="en-US"/>
        </w:rPr>
        <w:t>արդյունքում</w:t>
      </w:r>
      <w:r w:rsidRPr="005214FE">
        <w:rPr>
          <w:rFonts w:ascii="GHEA Grapalat" w:hAnsi="GHEA Grapalat" w:cs="Sylfaen"/>
          <w:szCs w:val="24"/>
        </w:rPr>
        <w:t xml:space="preserve"> </w:t>
      </w:r>
      <w:r>
        <w:rPr>
          <w:rFonts w:ascii="GHEA Grapalat" w:hAnsi="GHEA Grapalat" w:cs="Sylfaen"/>
          <w:szCs w:val="24"/>
          <w:lang w:val="en-US"/>
        </w:rPr>
        <w:t>հրավերի</w:t>
      </w:r>
      <w:r w:rsidRPr="005214FE">
        <w:rPr>
          <w:rFonts w:ascii="GHEA Grapalat" w:hAnsi="GHEA Grapalat" w:cs="Sylfaen"/>
          <w:szCs w:val="24"/>
        </w:rPr>
        <w:t xml:space="preserve"> </w:t>
      </w:r>
      <w:r>
        <w:rPr>
          <w:rFonts w:ascii="GHEA Grapalat" w:hAnsi="GHEA Grapalat" w:cs="Sylfaen"/>
          <w:szCs w:val="24"/>
          <w:lang w:val="en-US"/>
        </w:rPr>
        <w:t>պահանջների</w:t>
      </w:r>
      <w:r w:rsidRPr="005214FE">
        <w:rPr>
          <w:rFonts w:ascii="GHEA Grapalat" w:hAnsi="GHEA Grapalat" w:cs="Sylfaen"/>
          <w:szCs w:val="24"/>
        </w:rPr>
        <w:t xml:space="preserve"> </w:t>
      </w:r>
      <w:r>
        <w:rPr>
          <w:rFonts w:ascii="GHEA Grapalat" w:hAnsi="GHEA Grapalat" w:cs="Sylfaen"/>
          <w:szCs w:val="24"/>
          <w:lang w:val="en-US"/>
        </w:rPr>
        <w:t>նկատմամբ</w:t>
      </w:r>
      <w:r w:rsidRPr="005214FE">
        <w:rPr>
          <w:rFonts w:ascii="GHEA Grapalat" w:hAnsi="GHEA Grapalat" w:cs="Sylfaen"/>
          <w:szCs w:val="24"/>
        </w:rPr>
        <w:t xml:space="preserve"> </w:t>
      </w:r>
      <w:r>
        <w:rPr>
          <w:rFonts w:ascii="GHEA Grapalat" w:hAnsi="GHEA Grapalat" w:cs="Sylfaen"/>
          <w:szCs w:val="24"/>
          <w:lang w:val="en-US"/>
        </w:rPr>
        <w:t>անհամապատասխանություններ</w:t>
      </w:r>
      <w:r w:rsidRPr="005214FE">
        <w:rPr>
          <w:rFonts w:ascii="GHEA Grapalat" w:hAnsi="GHEA Grapalat" w:cs="Sylfaen"/>
          <w:szCs w:val="24"/>
        </w:rPr>
        <w:t xml:space="preserve"> </w:t>
      </w:r>
      <w:r>
        <w:rPr>
          <w:rFonts w:ascii="GHEA Grapalat" w:hAnsi="GHEA Grapalat" w:cs="Sylfaen"/>
          <w:szCs w:val="24"/>
          <w:lang w:val="en-US"/>
        </w:rPr>
        <w:t>արձանագրվելու</w:t>
      </w:r>
      <w:r w:rsidRPr="005214FE">
        <w:rPr>
          <w:rFonts w:ascii="GHEA Grapalat" w:hAnsi="GHEA Grapalat" w:cs="Sylfaen"/>
          <w:szCs w:val="24"/>
        </w:rPr>
        <w:t xml:space="preserve">, </w:t>
      </w:r>
      <w:r>
        <w:rPr>
          <w:rFonts w:ascii="GHEA Grapalat" w:hAnsi="GHEA Grapalat" w:cs="Sylfaen"/>
          <w:szCs w:val="24"/>
          <w:lang w:val="en-US"/>
        </w:rPr>
        <w:t>ինչպես</w:t>
      </w:r>
      <w:r w:rsidRPr="005214FE">
        <w:rPr>
          <w:rFonts w:ascii="GHEA Grapalat" w:hAnsi="GHEA Grapalat" w:cs="Sylfaen"/>
          <w:szCs w:val="24"/>
        </w:rPr>
        <w:t xml:space="preserve"> </w:t>
      </w:r>
      <w:r>
        <w:rPr>
          <w:rFonts w:ascii="GHEA Grapalat" w:hAnsi="GHEA Grapalat" w:cs="Sylfaen"/>
          <w:szCs w:val="24"/>
          <w:lang w:val="en-US"/>
        </w:rPr>
        <w:t>նաև</w:t>
      </w:r>
      <w:r w:rsidRPr="005214FE">
        <w:rPr>
          <w:rFonts w:ascii="GHEA Grapalat" w:hAnsi="GHEA Grapalat" w:cs="Sylfaen"/>
          <w:szCs w:val="24"/>
        </w:rPr>
        <w:t xml:space="preserve"> </w:t>
      </w:r>
      <w:r>
        <w:rPr>
          <w:rFonts w:ascii="GHEA Grapalat" w:hAnsi="GHEA Grapalat" w:cs="Sylfaen"/>
          <w:szCs w:val="24"/>
          <w:lang w:val="en-US"/>
        </w:rPr>
        <w:t>առաջին</w:t>
      </w:r>
      <w:r w:rsidRPr="005214FE">
        <w:rPr>
          <w:rFonts w:ascii="GHEA Grapalat" w:hAnsi="GHEA Grapalat" w:cs="Sylfaen"/>
          <w:szCs w:val="24"/>
        </w:rPr>
        <w:t xml:space="preserve"> </w:t>
      </w:r>
      <w:r>
        <w:rPr>
          <w:rFonts w:ascii="GHEA Grapalat" w:hAnsi="GHEA Grapalat" w:cs="Sylfaen"/>
          <w:szCs w:val="24"/>
          <w:lang w:val="en-US"/>
        </w:rPr>
        <w:t>տեղ</w:t>
      </w:r>
      <w:r w:rsidRPr="005214FE">
        <w:rPr>
          <w:rFonts w:ascii="GHEA Grapalat" w:hAnsi="GHEA Grapalat" w:cs="Sylfaen"/>
          <w:szCs w:val="24"/>
        </w:rPr>
        <w:t xml:space="preserve"> </w:t>
      </w:r>
      <w:r>
        <w:rPr>
          <w:rFonts w:ascii="GHEA Grapalat" w:hAnsi="GHEA Grapalat" w:cs="Sylfaen"/>
          <w:szCs w:val="24"/>
          <w:lang w:val="en-US"/>
        </w:rPr>
        <w:t>զբաղեցրած</w:t>
      </w:r>
      <w:r w:rsidRPr="005214FE">
        <w:rPr>
          <w:rFonts w:ascii="GHEA Grapalat" w:hAnsi="GHEA Grapalat" w:cs="Sylfaen"/>
          <w:szCs w:val="24"/>
        </w:rPr>
        <w:t xml:space="preserve"> </w:t>
      </w:r>
      <w:r>
        <w:rPr>
          <w:rFonts w:ascii="GHEA Grapalat" w:hAnsi="GHEA Grapalat" w:cs="Sylfaen"/>
          <w:szCs w:val="24"/>
          <w:lang w:val="en-US"/>
        </w:rPr>
        <w:t>մասնակցի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փաստաթղթեր</w:t>
      </w:r>
      <w:r w:rsidRPr="005214FE">
        <w:rPr>
          <w:rFonts w:ascii="GHEA Grapalat" w:hAnsi="GHEA Grapalat" w:cs="Sylfaen"/>
          <w:szCs w:val="24"/>
        </w:rPr>
        <w:t xml:space="preserve"> </w:t>
      </w:r>
      <w:r>
        <w:rPr>
          <w:rFonts w:ascii="GHEA Grapalat" w:hAnsi="GHEA Grapalat" w:cs="Sylfaen"/>
          <w:szCs w:val="24"/>
          <w:lang w:val="en-US"/>
        </w:rPr>
        <w:t>ընդհանրապես</w:t>
      </w:r>
      <w:r w:rsidRPr="005214FE">
        <w:rPr>
          <w:rFonts w:ascii="GHEA Grapalat" w:hAnsi="GHEA Grapalat" w:cs="Sylfaen"/>
          <w:szCs w:val="24"/>
        </w:rPr>
        <w:t xml:space="preserve"> </w:t>
      </w:r>
      <w:r>
        <w:rPr>
          <w:rFonts w:ascii="GHEA Grapalat" w:hAnsi="GHEA Grapalat" w:cs="Sylfaen"/>
          <w:szCs w:val="24"/>
          <w:lang w:val="en-US"/>
        </w:rPr>
        <w:t>չներկայացվելու</w:t>
      </w:r>
      <w:r w:rsidRPr="005214FE">
        <w:rPr>
          <w:rFonts w:ascii="GHEA Grapalat" w:hAnsi="GHEA Grapalat" w:cs="Sylfaen"/>
          <w:szCs w:val="24"/>
        </w:rPr>
        <w:t xml:space="preserve"> </w:t>
      </w:r>
      <w:r>
        <w:rPr>
          <w:rFonts w:ascii="GHEA Grapalat" w:hAnsi="GHEA Grapalat" w:cs="Sylfaen"/>
          <w:szCs w:val="24"/>
          <w:lang w:val="en-US"/>
        </w:rPr>
        <w:t>դեպքում</w:t>
      </w:r>
      <w:r w:rsidRPr="005214FE">
        <w:rPr>
          <w:rFonts w:ascii="GHEA Grapalat" w:hAnsi="GHEA Grapalat" w:cs="Sylfaen"/>
          <w:szCs w:val="24"/>
        </w:rPr>
        <w:t xml:space="preserve"> </w:t>
      </w:r>
      <w:r w:rsidRPr="00C33722">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5214FE">
        <w:rPr>
          <w:rFonts w:ascii="GHEA Grapalat" w:hAnsi="GHEA Grapalat" w:cs="Sylfaen"/>
          <w:szCs w:val="24"/>
        </w:rPr>
        <w:t xml:space="preserve"> </w:t>
      </w:r>
      <w:r>
        <w:rPr>
          <w:rFonts w:ascii="GHEA Grapalat" w:hAnsi="GHEA Grapalat" w:cs="Sylfaen"/>
          <w:szCs w:val="24"/>
          <w:lang w:val="en-US"/>
        </w:rPr>
        <w:t>էլեկտրոնային</w:t>
      </w:r>
      <w:r w:rsidRPr="005214FE">
        <w:rPr>
          <w:rFonts w:ascii="GHEA Grapalat" w:hAnsi="GHEA Grapalat" w:cs="Sylfaen"/>
          <w:szCs w:val="24"/>
        </w:rPr>
        <w:t xml:space="preserve"> </w:t>
      </w:r>
      <w:r>
        <w:rPr>
          <w:rFonts w:ascii="GHEA Grapalat" w:hAnsi="GHEA Grapalat" w:cs="Sylfaen"/>
          <w:szCs w:val="24"/>
          <w:lang w:val="en-US"/>
        </w:rPr>
        <w:t>եղանակով</w:t>
      </w:r>
      <w:r w:rsidRPr="005214FE">
        <w:rPr>
          <w:rFonts w:ascii="GHEA Grapalat" w:hAnsi="GHEA Grapalat" w:cs="Sylfaen"/>
          <w:szCs w:val="24"/>
        </w:rPr>
        <w:t xml:space="preserve"> </w:t>
      </w:r>
      <w:r w:rsidRPr="00C33722">
        <w:rPr>
          <w:rFonts w:ascii="GHEA Grapalat" w:hAnsi="GHEA Grapalat" w:cs="Sylfaen"/>
          <w:szCs w:val="24"/>
          <w:lang w:val="hy-AM"/>
        </w:rPr>
        <w:t>ծանուցում է առաջին տեղ</w:t>
      </w:r>
      <w:r>
        <w:rPr>
          <w:rFonts w:ascii="GHEA Grapalat" w:hAnsi="GHEA Grapalat" w:cs="Sylfaen"/>
          <w:szCs w:val="24"/>
          <w:lang w:val="en-US"/>
        </w:rPr>
        <w:t>ը</w:t>
      </w:r>
      <w:r w:rsidRPr="00C33722">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sidRPr="00C33722">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740F20" w:rsidRPr="005214FE" w:rsidRDefault="00740F20" w:rsidP="00740F20">
      <w:pPr>
        <w:pStyle w:val="BodyTextIndent2"/>
        <w:numPr>
          <w:ilvl w:val="0"/>
          <w:numId w:val="18"/>
        </w:numPr>
        <w:spacing w:line="240" w:lineRule="auto"/>
        <w:ind w:left="0" w:firstLine="630"/>
        <w:rPr>
          <w:rFonts w:ascii="GHEA Grapalat" w:hAnsi="GHEA Grapalat" w:cs="Sylfaen"/>
          <w:szCs w:val="24"/>
        </w:rPr>
      </w:pPr>
      <w:r w:rsidRPr="00C33722">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5214FE">
        <w:rPr>
          <w:rFonts w:ascii="GHEA Grapalat" w:hAnsi="GHEA Grapalat" w:cs="Sylfaen"/>
          <w:szCs w:val="24"/>
        </w:rPr>
        <w:t xml:space="preserve"> </w:t>
      </w:r>
      <w:r>
        <w:rPr>
          <w:rFonts w:ascii="GHEA Grapalat" w:hAnsi="GHEA Grapalat" w:cs="Sylfaen"/>
          <w:szCs w:val="24"/>
          <w:lang w:val="en-US"/>
        </w:rPr>
        <w:t>տրամադրած</w:t>
      </w:r>
      <w:r w:rsidRPr="005214FE">
        <w:rPr>
          <w:rFonts w:ascii="GHEA Grapalat" w:hAnsi="GHEA Grapalat" w:cs="Sylfaen"/>
          <w:szCs w:val="24"/>
        </w:rPr>
        <w:t xml:space="preserve"> </w:t>
      </w:r>
      <w:r w:rsidRPr="00C33722">
        <w:rPr>
          <w:rFonts w:ascii="GHEA Grapalat" w:hAnsi="GHEA Grapalat" w:cs="Sylfaen"/>
          <w:szCs w:val="24"/>
          <w:lang w:val="hy-AM"/>
        </w:rPr>
        <w:t>տեղեկատվությունը պարունակող փաստաթղթի բնօրինակից արտատպված (սկանավորված) տարբերակը</w:t>
      </w:r>
      <w:r w:rsidRPr="005214FE">
        <w:rPr>
          <w:rFonts w:ascii="GHEA Grapalat" w:hAnsi="GHEA Grapalat" w:cs="Sylfaen"/>
          <w:szCs w:val="24"/>
        </w:rPr>
        <w:t>.</w:t>
      </w:r>
    </w:p>
    <w:p w:rsidR="00740F20" w:rsidRPr="005214FE" w:rsidRDefault="00740F20" w:rsidP="00740F20">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t>առաջին</w:t>
      </w:r>
      <w:r w:rsidRPr="005214FE">
        <w:rPr>
          <w:rFonts w:ascii="GHEA Grapalat" w:hAnsi="GHEA Grapalat" w:cs="Sylfaen"/>
          <w:szCs w:val="24"/>
        </w:rPr>
        <w:t xml:space="preserve"> </w:t>
      </w:r>
      <w:r>
        <w:rPr>
          <w:rFonts w:ascii="GHEA Grapalat" w:hAnsi="GHEA Grapalat" w:cs="Sylfaen"/>
          <w:szCs w:val="24"/>
          <w:lang w:val="en-US"/>
        </w:rPr>
        <w:t>տեղը</w:t>
      </w:r>
      <w:r w:rsidRPr="005214FE">
        <w:rPr>
          <w:rFonts w:ascii="GHEA Grapalat" w:hAnsi="GHEA Grapalat" w:cs="Sylfaen"/>
          <w:szCs w:val="24"/>
        </w:rPr>
        <w:t xml:space="preserve"> </w:t>
      </w:r>
      <w:r>
        <w:rPr>
          <w:rFonts w:ascii="GHEA Grapalat" w:hAnsi="GHEA Grapalat" w:cs="Sylfaen"/>
          <w:szCs w:val="24"/>
          <w:lang w:val="en-US"/>
        </w:rPr>
        <w:t>զբաղեցրած</w:t>
      </w:r>
      <w:r w:rsidRPr="005214FE">
        <w:rPr>
          <w:rFonts w:ascii="GHEA Grapalat" w:hAnsi="GHEA Grapalat" w:cs="Sylfaen"/>
          <w:szCs w:val="24"/>
        </w:rPr>
        <w:t xml:space="preserve"> </w:t>
      </w:r>
      <w:r>
        <w:rPr>
          <w:rFonts w:ascii="GHEA Grapalat" w:hAnsi="GHEA Grapalat" w:cs="Sylfaen"/>
          <w:szCs w:val="24"/>
          <w:lang w:val="en-US"/>
        </w:rPr>
        <w:t>մասնակցի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ներկայացված</w:t>
      </w:r>
      <w:r w:rsidRPr="005214FE">
        <w:rPr>
          <w:rFonts w:ascii="GHEA Grapalat" w:hAnsi="GHEA Grapalat" w:cs="Sylfaen"/>
          <w:szCs w:val="24"/>
        </w:rPr>
        <w:t xml:space="preserve"> </w:t>
      </w:r>
      <w:r>
        <w:rPr>
          <w:rFonts w:ascii="GHEA Grapalat" w:hAnsi="GHEA Grapalat" w:cs="Sylfaen"/>
          <w:szCs w:val="24"/>
          <w:lang w:val="en-US"/>
        </w:rPr>
        <w:t>փաստաթղթերի</w:t>
      </w:r>
      <w:r w:rsidRPr="005214FE">
        <w:rPr>
          <w:rFonts w:ascii="GHEA Grapalat" w:hAnsi="GHEA Grapalat" w:cs="Sylfaen"/>
          <w:szCs w:val="24"/>
        </w:rPr>
        <w:t xml:space="preserve"> </w:t>
      </w:r>
      <w:r>
        <w:rPr>
          <w:rFonts w:ascii="GHEA Grapalat" w:hAnsi="GHEA Grapalat" w:cs="Sylfaen"/>
          <w:szCs w:val="24"/>
          <w:lang w:val="en-US"/>
        </w:rPr>
        <w:t>գնահատման</w:t>
      </w:r>
      <w:r w:rsidRPr="005214FE">
        <w:rPr>
          <w:rFonts w:ascii="GHEA Grapalat" w:hAnsi="GHEA Grapalat" w:cs="Sylfaen"/>
          <w:szCs w:val="24"/>
        </w:rPr>
        <w:t xml:space="preserve"> </w:t>
      </w:r>
      <w:r>
        <w:rPr>
          <w:rFonts w:ascii="GHEA Grapalat" w:hAnsi="GHEA Grapalat" w:cs="Sylfaen"/>
          <w:szCs w:val="24"/>
          <w:lang w:val="en-US"/>
        </w:rPr>
        <w:t>արդյունքում</w:t>
      </w:r>
      <w:r w:rsidRPr="005214FE">
        <w:rPr>
          <w:rFonts w:ascii="GHEA Grapalat" w:hAnsi="GHEA Grapalat" w:cs="Sylfaen"/>
          <w:szCs w:val="24"/>
        </w:rPr>
        <w:t xml:space="preserve">, </w:t>
      </w:r>
      <w:r>
        <w:rPr>
          <w:rFonts w:ascii="GHEA Grapalat" w:hAnsi="GHEA Grapalat" w:cs="Sylfaen"/>
          <w:szCs w:val="24"/>
          <w:lang w:val="en-US"/>
        </w:rPr>
        <w:t>ապա</w:t>
      </w:r>
      <w:r w:rsidRPr="005214FE">
        <w:rPr>
          <w:rFonts w:ascii="GHEA Grapalat" w:hAnsi="GHEA Grapalat" w:cs="Sylfaen"/>
          <w:szCs w:val="24"/>
        </w:rPr>
        <w:t xml:space="preserve"> </w:t>
      </w:r>
      <w:r>
        <w:rPr>
          <w:rFonts w:ascii="GHEA Grapalat" w:hAnsi="GHEA Grapalat" w:cs="Sylfaen"/>
          <w:szCs w:val="24"/>
          <w:lang w:val="en-US"/>
        </w:rPr>
        <w:t>սույն</w:t>
      </w:r>
      <w:r w:rsidRPr="005214FE">
        <w:rPr>
          <w:rFonts w:ascii="GHEA Grapalat" w:hAnsi="GHEA Grapalat" w:cs="Sylfaen"/>
          <w:szCs w:val="24"/>
        </w:rPr>
        <w:t xml:space="preserve"> </w:t>
      </w:r>
      <w:r>
        <w:rPr>
          <w:rFonts w:ascii="GHEA Grapalat" w:hAnsi="GHEA Grapalat" w:cs="Sylfaen"/>
          <w:szCs w:val="24"/>
          <w:lang w:val="en-US"/>
        </w:rPr>
        <w:t>կետում</w:t>
      </w:r>
      <w:r w:rsidRPr="005214FE">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5214FE">
        <w:rPr>
          <w:rFonts w:ascii="GHEA Grapalat" w:hAnsi="GHEA Grapalat" w:cs="Sylfaen"/>
          <w:szCs w:val="24"/>
        </w:rPr>
        <w:t xml:space="preserve"> </w:t>
      </w:r>
      <w:r>
        <w:rPr>
          <w:rFonts w:ascii="GHEA Grapalat" w:hAnsi="GHEA Grapalat" w:cs="Sylfaen"/>
          <w:szCs w:val="24"/>
          <w:lang w:val="en-US"/>
        </w:rPr>
        <w:t>նիստի</w:t>
      </w:r>
      <w:r w:rsidRPr="005214FE">
        <w:rPr>
          <w:rFonts w:ascii="GHEA Grapalat" w:hAnsi="GHEA Grapalat" w:cs="Sylfaen"/>
          <w:szCs w:val="24"/>
        </w:rPr>
        <w:t xml:space="preserve"> </w:t>
      </w:r>
      <w:r>
        <w:rPr>
          <w:rFonts w:ascii="GHEA Grapalat" w:hAnsi="GHEA Grapalat" w:cs="Sylfaen"/>
          <w:szCs w:val="24"/>
          <w:lang w:val="en-US"/>
        </w:rPr>
        <w:t>արձանագրության</w:t>
      </w:r>
      <w:r w:rsidRPr="005214FE">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5214FE">
        <w:rPr>
          <w:rFonts w:ascii="GHEA Grapalat" w:hAnsi="GHEA Grapalat" w:cs="Sylfaen"/>
          <w:szCs w:val="24"/>
        </w:rPr>
        <w:t>:</w:t>
      </w:r>
    </w:p>
    <w:p w:rsidR="00740F20" w:rsidRPr="005214FE" w:rsidRDefault="00740F20" w:rsidP="00740F20">
      <w:pPr>
        <w:pStyle w:val="BodyTextIndent2"/>
        <w:spacing w:line="240" w:lineRule="auto"/>
        <w:rPr>
          <w:rFonts w:ascii="GHEA Grapalat" w:hAnsi="GHEA Grapalat" w:cs="Sylfaen"/>
          <w:szCs w:val="24"/>
        </w:rPr>
      </w:pPr>
      <w:r w:rsidRPr="005214FE">
        <w:rPr>
          <w:rFonts w:ascii="GHEA Grapalat" w:hAnsi="GHEA Grapalat" w:cs="Sylfaen"/>
          <w:szCs w:val="24"/>
        </w:rPr>
        <w:t xml:space="preserve">7.18 </w:t>
      </w:r>
      <w:r>
        <w:rPr>
          <w:rFonts w:ascii="GHEA Grapalat" w:hAnsi="GHEA Grapalat" w:cs="Sylfaen"/>
          <w:szCs w:val="24"/>
          <w:lang w:val="en-US"/>
        </w:rPr>
        <w:t>Առաջին</w:t>
      </w:r>
      <w:r w:rsidRPr="005214FE">
        <w:rPr>
          <w:rFonts w:ascii="GHEA Grapalat" w:hAnsi="GHEA Grapalat" w:cs="Sylfaen"/>
          <w:szCs w:val="24"/>
        </w:rPr>
        <w:t xml:space="preserve"> </w:t>
      </w:r>
      <w:r>
        <w:rPr>
          <w:rFonts w:ascii="GHEA Grapalat" w:hAnsi="GHEA Grapalat" w:cs="Sylfaen"/>
          <w:szCs w:val="24"/>
          <w:lang w:val="en-US"/>
        </w:rPr>
        <w:t>տեղ</w:t>
      </w:r>
      <w:r w:rsidRPr="005214FE">
        <w:rPr>
          <w:rFonts w:ascii="GHEA Grapalat" w:hAnsi="GHEA Grapalat" w:cs="Sylfaen"/>
          <w:szCs w:val="24"/>
        </w:rPr>
        <w:t xml:space="preserve"> </w:t>
      </w:r>
      <w:r>
        <w:rPr>
          <w:rFonts w:ascii="GHEA Grapalat" w:hAnsi="GHEA Grapalat" w:cs="Sylfaen"/>
          <w:szCs w:val="24"/>
          <w:lang w:val="en-US"/>
        </w:rPr>
        <w:t>զբաղեցրած</w:t>
      </w:r>
      <w:r w:rsidRPr="005214FE">
        <w:rPr>
          <w:rFonts w:ascii="GHEA Grapalat" w:hAnsi="GHEA Grapalat" w:cs="Sylfaen"/>
          <w:szCs w:val="24"/>
        </w:rPr>
        <w:t xml:space="preserve"> </w:t>
      </w:r>
      <w:r>
        <w:rPr>
          <w:rFonts w:ascii="GHEA Grapalat" w:hAnsi="GHEA Grapalat" w:cs="Sylfaen"/>
          <w:szCs w:val="24"/>
          <w:lang w:val="en-US"/>
        </w:rPr>
        <w:t>մասնակցի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արձանագրված</w:t>
      </w:r>
      <w:r w:rsidRPr="005214FE">
        <w:rPr>
          <w:rFonts w:ascii="GHEA Grapalat" w:hAnsi="GHEA Grapalat" w:cs="Sylfaen"/>
          <w:szCs w:val="24"/>
        </w:rPr>
        <w:t xml:space="preserve"> </w:t>
      </w:r>
      <w:r>
        <w:rPr>
          <w:rFonts w:ascii="GHEA Grapalat" w:hAnsi="GHEA Grapalat" w:cs="Sylfaen"/>
          <w:szCs w:val="24"/>
          <w:lang w:val="en-US"/>
        </w:rPr>
        <w:t>անհամապատասխանությունը</w:t>
      </w:r>
      <w:r w:rsidRPr="005214FE">
        <w:rPr>
          <w:rFonts w:ascii="GHEA Grapalat" w:hAnsi="GHEA Grapalat" w:cs="Sylfaen"/>
          <w:szCs w:val="24"/>
        </w:rPr>
        <w:t xml:space="preserve"> </w:t>
      </w:r>
      <w:r>
        <w:rPr>
          <w:rFonts w:ascii="GHEA Grapalat" w:hAnsi="GHEA Grapalat" w:cs="Sylfaen"/>
          <w:szCs w:val="24"/>
          <w:lang w:val="en-US"/>
        </w:rPr>
        <w:t>սույն</w:t>
      </w:r>
      <w:r w:rsidRPr="005214FE">
        <w:rPr>
          <w:rFonts w:ascii="GHEA Grapalat" w:hAnsi="GHEA Grapalat" w:cs="Sylfaen"/>
          <w:szCs w:val="24"/>
        </w:rPr>
        <w:t xml:space="preserve"> </w:t>
      </w:r>
      <w:r>
        <w:rPr>
          <w:rFonts w:ascii="GHEA Grapalat" w:hAnsi="GHEA Grapalat" w:cs="Sylfaen"/>
          <w:szCs w:val="24"/>
          <w:lang w:val="en-US"/>
        </w:rPr>
        <w:t>հրավերի</w:t>
      </w:r>
      <w:r w:rsidRPr="005214FE">
        <w:rPr>
          <w:rFonts w:ascii="GHEA Grapalat" w:hAnsi="GHEA Grapalat" w:cs="Sylfaen"/>
          <w:szCs w:val="24"/>
        </w:rPr>
        <w:t xml:space="preserve"> 1-</w:t>
      </w:r>
      <w:r>
        <w:rPr>
          <w:rFonts w:ascii="GHEA Grapalat" w:hAnsi="GHEA Grapalat" w:cs="Sylfaen"/>
          <w:szCs w:val="24"/>
          <w:lang w:val="en-US"/>
        </w:rPr>
        <w:t>ին</w:t>
      </w:r>
      <w:r w:rsidRPr="005214FE">
        <w:rPr>
          <w:rFonts w:ascii="GHEA Grapalat" w:hAnsi="GHEA Grapalat" w:cs="Sylfaen"/>
          <w:szCs w:val="24"/>
        </w:rPr>
        <w:t xml:space="preserve"> </w:t>
      </w:r>
      <w:r>
        <w:rPr>
          <w:rFonts w:ascii="GHEA Grapalat" w:hAnsi="GHEA Grapalat" w:cs="Sylfaen"/>
          <w:szCs w:val="24"/>
          <w:lang w:val="en-US"/>
        </w:rPr>
        <w:t>մասի</w:t>
      </w:r>
      <w:r w:rsidRPr="005214FE">
        <w:rPr>
          <w:rFonts w:ascii="GHEA Grapalat" w:hAnsi="GHEA Grapalat" w:cs="Sylfaen"/>
          <w:szCs w:val="24"/>
        </w:rPr>
        <w:t xml:space="preserve"> 7.17 </w:t>
      </w:r>
      <w:r>
        <w:rPr>
          <w:rFonts w:ascii="GHEA Grapalat" w:hAnsi="GHEA Grapalat" w:cs="Sylfaen"/>
          <w:szCs w:val="24"/>
          <w:lang w:val="en-US"/>
        </w:rPr>
        <w:t>կետով</w:t>
      </w:r>
      <w:r w:rsidRPr="005214FE">
        <w:rPr>
          <w:rFonts w:ascii="GHEA Grapalat" w:hAnsi="GHEA Grapalat" w:cs="Sylfaen"/>
          <w:szCs w:val="24"/>
        </w:rPr>
        <w:t xml:space="preserve"> </w:t>
      </w:r>
      <w:r>
        <w:rPr>
          <w:rFonts w:ascii="GHEA Grapalat" w:hAnsi="GHEA Grapalat" w:cs="Sylfaen"/>
          <w:szCs w:val="24"/>
          <w:lang w:val="en-US"/>
        </w:rPr>
        <w:t>սահմանված</w:t>
      </w:r>
      <w:r w:rsidRPr="005214FE">
        <w:rPr>
          <w:rFonts w:ascii="GHEA Grapalat" w:hAnsi="GHEA Grapalat" w:cs="Sylfaen"/>
          <w:szCs w:val="24"/>
        </w:rPr>
        <w:t xml:space="preserve"> </w:t>
      </w:r>
      <w:r>
        <w:rPr>
          <w:rFonts w:ascii="GHEA Grapalat" w:hAnsi="GHEA Grapalat" w:cs="Sylfaen"/>
          <w:szCs w:val="24"/>
          <w:lang w:val="en-US"/>
        </w:rPr>
        <w:t>ժամկետում՝</w:t>
      </w:r>
    </w:p>
    <w:p w:rsidR="00740F20" w:rsidRPr="005214FE" w:rsidRDefault="00740F20" w:rsidP="00740F20">
      <w:pPr>
        <w:pStyle w:val="BodyTextIndent2"/>
        <w:spacing w:line="240" w:lineRule="auto"/>
        <w:ind w:firstLine="708"/>
        <w:rPr>
          <w:rFonts w:ascii="GHEA Grapalat" w:hAnsi="GHEA Grapalat" w:cs="Sylfaen"/>
          <w:szCs w:val="24"/>
        </w:rPr>
      </w:pPr>
      <w:r w:rsidRPr="005214FE">
        <w:rPr>
          <w:rFonts w:ascii="GHEA Grapalat" w:hAnsi="GHEA Grapalat" w:cs="Sylfaen"/>
          <w:szCs w:val="24"/>
        </w:rPr>
        <w:t xml:space="preserve">1) </w:t>
      </w:r>
      <w:r w:rsidRPr="00C33722">
        <w:rPr>
          <w:rFonts w:ascii="GHEA Grapalat" w:hAnsi="GHEA Grapalat" w:cs="Sylfaen"/>
          <w:szCs w:val="24"/>
          <w:lang w:val="en-US"/>
        </w:rPr>
        <w:t>շտկելու</w:t>
      </w:r>
      <w:r w:rsidRPr="005214FE">
        <w:rPr>
          <w:rFonts w:ascii="GHEA Grapalat" w:hAnsi="GHEA Grapalat" w:cs="Sylfaen"/>
          <w:szCs w:val="24"/>
        </w:rPr>
        <w:t xml:space="preserve"> </w:t>
      </w:r>
      <w:r w:rsidRPr="00C33722">
        <w:rPr>
          <w:rFonts w:ascii="GHEA Grapalat" w:hAnsi="GHEA Grapalat" w:cs="Sylfaen"/>
          <w:szCs w:val="24"/>
          <w:lang w:val="en-US"/>
        </w:rPr>
        <w:t>դեպքում</w:t>
      </w:r>
      <w:r w:rsidRPr="005214FE">
        <w:rPr>
          <w:rFonts w:ascii="GHEA Grapalat" w:hAnsi="GHEA Grapalat" w:cs="Sylfaen"/>
          <w:szCs w:val="24"/>
        </w:rPr>
        <w:t xml:space="preserve"> </w:t>
      </w:r>
      <w:r w:rsidRPr="00C33722">
        <w:rPr>
          <w:rFonts w:ascii="GHEA Grapalat" w:hAnsi="GHEA Grapalat" w:cs="Sylfaen"/>
          <w:szCs w:val="24"/>
          <w:lang w:val="en-US"/>
        </w:rPr>
        <w:t>հայտը</w:t>
      </w:r>
      <w:r w:rsidRPr="005214FE">
        <w:rPr>
          <w:rFonts w:ascii="GHEA Grapalat" w:hAnsi="GHEA Grapalat" w:cs="Sylfaen"/>
          <w:szCs w:val="24"/>
        </w:rPr>
        <w:t xml:space="preserve"> </w:t>
      </w:r>
      <w:r w:rsidRPr="00C33722">
        <w:rPr>
          <w:rFonts w:ascii="GHEA Grapalat" w:hAnsi="GHEA Grapalat" w:cs="Sylfaen"/>
          <w:szCs w:val="24"/>
          <w:lang w:val="en-US"/>
        </w:rPr>
        <w:t>գնահատվում</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բավարար</w:t>
      </w:r>
      <w:r w:rsidRPr="005214FE">
        <w:rPr>
          <w:rFonts w:ascii="GHEA Grapalat" w:hAnsi="GHEA Grapalat" w:cs="Sylfaen"/>
          <w:szCs w:val="24"/>
        </w:rPr>
        <w:t xml:space="preserve"> </w:t>
      </w:r>
      <w:r w:rsidRPr="00C33722">
        <w:rPr>
          <w:rFonts w:ascii="GHEA Grapalat" w:hAnsi="GHEA Grapalat" w:cs="Sylfaen"/>
          <w:szCs w:val="24"/>
          <w:lang w:val="en-US"/>
        </w:rPr>
        <w:t>և</w:t>
      </w:r>
      <w:r w:rsidRPr="005214FE">
        <w:rPr>
          <w:rFonts w:ascii="GHEA Grapalat" w:hAnsi="GHEA Grapalat" w:cs="Sylfaen"/>
          <w:szCs w:val="24"/>
        </w:rPr>
        <w:t xml:space="preserve"> </w:t>
      </w:r>
      <w:r w:rsidRPr="00C33722">
        <w:rPr>
          <w:rFonts w:ascii="GHEA Grapalat" w:hAnsi="GHEA Grapalat" w:cs="Sylfaen"/>
          <w:szCs w:val="24"/>
          <w:lang w:val="en-US"/>
        </w:rPr>
        <w:t>առաջին</w:t>
      </w:r>
      <w:r w:rsidRPr="005214FE">
        <w:rPr>
          <w:rFonts w:ascii="GHEA Grapalat" w:hAnsi="GHEA Grapalat" w:cs="Sylfaen"/>
          <w:szCs w:val="24"/>
        </w:rPr>
        <w:t xml:space="preserve"> </w:t>
      </w:r>
      <w:r w:rsidRPr="00C33722">
        <w:rPr>
          <w:rFonts w:ascii="GHEA Grapalat" w:hAnsi="GHEA Grapalat" w:cs="Sylfaen"/>
          <w:szCs w:val="24"/>
          <w:lang w:val="en-US"/>
        </w:rPr>
        <w:t>տեղն</w:t>
      </w:r>
      <w:r w:rsidRPr="005214FE">
        <w:rPr>
          <w:rFonts w:ascii="GHEA Grapalat" w:hAnsi="GHEA Grapalat" w:cs="Sylfaen"/>
          <w:szCs w:val="24"/>
        </w:rPr>
        <w:t xml:space="preserve"> </w:t>
      </w:r>
      <w:r w:rsidRPr="00C33722">
        <w:rPr>
          <w:rFonts w:ascii="GHEA Grapalat" w:hAnsi="GHEA Grapalat" w:cs="Sylfaen"/>
          <w:szCs w:val="24"/>
          <w:lang w:val="en-US"/>
        </w:rPr>
        <w:t>զբաղեցրած</w:t>
      </w:r>
      <w:r w:rsidRPr="005214FE">
        <w:rPr>
          <w:rFonts w:ascii="GHEA Grapalat" w:hAnsi="GHEA Grapalat" w:cs="Sylfaen"/>
          <w:szCs w:val="24"/>
        </w:rPr>
        <w:t xml:space="preserve"> </w:t>
      </w:r>
      <w:r w:rsidRPr="00C33722">
        <w:rPr>
          <w:rFonts w:ascii="GHEA Grapalat" w:hAnsi="GHEA Grapalat" w:cs="Sylfaen"/>
          <w:szCs w:val="24"/>
          <w:lang w:val="en-US"/>
        </w:rPr>
        <w:t>մասնակիցը</w:t>
      </w:r>
      <w:r w:rsidRPr="005214FE">
        <w:rPr>
          <w:rFonts w:ascii="GHEA Grapalat" w:hAnsi="GHEA Grapalat" w:cs="Sylfaen"/>
          <w:szCs w:val="24"/>
        </w:rPr>
        <w:t xml:space="preserve"> </w:t>
      </w:r>
      <w:r w:rsidRPr="00C33722">
        <w:rPr>
          <w:rFonts w:ascii="GHEA Grapalat" w:hAnsi="GHEA Grapalat" w:cs="Sylfaen"/>
          <w:szCs w:val="24"/>
          <w:lang w:val="en-US"/>
        </w:rPr>
        <w:t>հայտարարվում</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ընտրված</w:t>
      </w:r>
      <w:r w:rsidRPr="005214FE">
        <w:rPr>
          <w:rFonts w:ascii="GHEA Grapalat" w:hAnsi="GHEA Grapalat" w:cs="Sylfaen"/>
          <w:szCs w:val="24"/>
        </w:rPr>
        <w:t xml:space="preserve"> </w:t>
      </w:r>
      <w:r w:rsidRPr="00C33722">
        <w:rPr>
          <w:rFonts w:ascii="GHEA Grapalat" w:hAnsi="GHEA Grapalat" w:cs="Sylfaen"/>
          <w:szCs w:val="24"/>
          <w:lang w:val="en-US"/>
        </w:rPr>
        <w:t>մասնակից</w:t>
      </w:r>
      <w:r w:rsidRPr="005214FE">
        <w:rPr>
          <w:rFonts w:ascii="GHEA Grapalat" w:hAnsi="GHEA Grapalat" w:cs="Sylfaen"/>
          <w:szCs w:val="24"/>
        </w:rPr>
        <w:t xml:space="preserve">: </w:t>
      </w:r>
      <w:r w:rsidRPr="00C33722">
        <w:rPr>
          <w:rFonts w:ascii="GHEA Grapalat" w:hAnsi="GHEA Grapalat" w:cs="Sylfaen"/>
          <w:szCs w:val="24"/>
          <w:lang w:val="en-US"/>
        </w:rPr>
        <w:t>Եթե</w:t>
      </w:r>
      <w:r w:rsidRPr="005214FE">
        <w:rPr>
          <w:rFonts w:ascii="GHEA Grapalat" w:hAnsi="GHEA Grapalat" w:cs="Sylfaen"/>
          <w:szCs w:val="24"/>
        </w:rPr>
        <w:t xml:space="preserve"> </w:t>
      </w:r>
      <w:r w:rsidRPr="00C33722">
        <w:rPr>
          <w:rFonts w:ascii="GHEA Grapalat" w:hAnsi="GHEA Grapalat" w:cs="Sylfaen"/>
          <w:szCs w:val="24"/>
          <w:lang w:val="en-US"/>
        </w:rPr>
        <w:t>արձանագրված</w:t>
      </w:r>
      <w:r w:rsidRPr="005214F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5214FE">
        <w:rPr>
          <w:rFonts w:ascii="GHEA Grapalat" w:hAnsi="GHEA Grapalat" w:cs="Sylfaen"/>
          <w:szCs w:val="24"/>
        </w:rPr>
        <w:t xml:space="preserve"> </w:t>
      </w:r>
      <w:r w:rsidRPr="00C33722">
        <w:rPr>
          <w:rFonts w:ascii="GHEA Grapalat" w:hAnsi="GHEA Grapalat" w:cs="Sylfaen"/>
          <w:szCs w:val="24"/>
          <w:lang w:val="en-US"/>
        </w:rPr>
        <w:t>վերաբերում</w:t>
      </w:r>
      <w:r w:rsidRPr="005214FE">
        <w:rPr>
          <w:rFonts w:ascii="GHEA Grapalat" w:hAnsi="GHEA Grapalat" w:cs="Sylfaen"/>
          <w:szCs w:val="24"/>
        </w:rPr>
        <w:t xml:space="preserve"> </w:t>
      </w:r>
      <w:r w:rsidRPr="00C33722">
        <w:rPr>
          <w:rFonts w:ascii="GHEA Grapalat" w:hAnsi="GHEA Grapalat" w:cs="Sylfaen"/>
          <w:szCs w:val="24"/>
          <w:lang w:val="en-US"/>
        </w:rPr>
        <w:t>է</w:t>
      </w:r>
      <w:r>
        <w:rPr>
          <w:rFonts w:ascii="GHEA Grapalat" w:hAnsi="GHEA Grapalat" w:cs="Sylfaen"/>
          <w:szCs w:val="24"/>
          <w:lang w:val="en-US"/>
        </w:rPr>
        <w:t>՝</w:t>
      </w:r>
    </w:p>
    <w:p w:rsidR="00740F20" w:rsidRPr="005214FE" w:rsidRDefault="00740F20" w:rsidP="00740F20">
      <w:pPr>
        <w:pStyle w:val="BodyTextIndent2"/>
        <w:numPr>
          <w:ilvl w:val="0"/>
          <w:numId w:val="19"/>
        </w:numPr>
        <w:spacing w:line="240" w:lineRule="auto"/>
        <w:ind w:left="0" w:firstLine="630"/>
        <w:rPr>
          <w:rFonts w:ascii="GHEA Grapalat" w:hAnsi="GHEA Grapalat" w:cs="Sylfaen"/>
          <w:szCs w:val="24"/>
        </w:rPr>
      </w:pPr>
      <w:r w:rsidRPr="00C33722">
        <w:rPr>
          <w:rFonts w:ascii="GHEA Grapalat" w:hAnsi="GHEA Grapalat" w:cs="Sylfaen"/>
          <w:szCs w:val="24"/>
          <w:lang w:val="en-US"/>
        </w:rPr>
        <w:t>հարկային</w:t>
      </w:r>
      <w:r w:rsidRPr="005214FE">
        <w:rPr>
          <w:rFonts w:ascii="GHEA Grapalat" w:hAnsi="GHEA Grapalat" w:cs="Sylfaen"/>
          <w:szCs w:val="24"/>
        </w:rPr>
        <w:t xml:space="preserve"> </w:t>
      </w:r>
      <w:r w:rsidRPr="00C33722">
        <w:rPr>
          <w:rFonts w:ascii="GHEA Grapalat" w:hAnsi="GHEA Grapalat" w:cs="Sylfaen"/>
          <w:szCs w:val="24"/>
          <w:lang w:val="en-US"/>
        </w:rPr>
        <w:t>մարմնի</w:t>
      </w:r>
      <w:r w:rsidRPr="005214FE">
        <w:rPr>
          <w:rFonts w:ascii="GHEA Grapalat" w:hAnsi="GHEA Grapalat" w:cs="Sylfaen"/>
          <w:szCs w:val="24"/>
        </w:rPr>
        <w:t xml:space="preserve"> </w:t>
      </w:r>
      <w:r w:rsidRPr="00C33722">
        <w:rPr>
          <w:rFonts w:ascii="GHEA Grapalat" w:hAnsi="GHEA Grapalat" w:cs="Sylfaen"/>
          <w:szCs w:val="24"/>
          <w:lang w:val="en-US"/>
        </w:rPr>
        <w:t>կողմից</w:t>
      </w:r>
      <w:r w:rsidRPr="005214FE">
        <w:rPr>
          <w:rFonts w:ascii="GHEA Grapalat" w:hAnsi="GHEA Grapalat" w:cs="Sylfaen"/>
          <w:szCs w:val="24"/>
        </w:rPr>
        <w:t xml:space="preserve"> </w:t>
      </w:r>
      <w:r w:rsidRPr="00C33722">
        <w:rPr>
          <w:rFonts w:ascii="GHEA Grapalat" w:hAnsi="GHEA Grapalat" w:cs="Sylfaen"/>
          <w:szCs w:val="24"/>
          <w:lang w:val="en-US"/>
        </w:rPr>
        <w:t>վերահսկվող</w:t>
      </w:r>
      <w:r w:rsidRPr="005214FE">
        <w:rPr>
          <w:rFonts w:ascii="GHEA Grapalat" w:hAnsi="GHEA Grapalat" w:cs="Sylfaen"/>
          <w:szCs w:val="24"/>
        </w:rPr>
        <w:t xml:space="preserve"> </w:t>
      </w:r>
      <w:r w:rsidRPr="00C33722">
        <w:rPr>
          <w:rFonts w:ascii="GHEA Grapalat" w:hAnsi="GHEA Grapalat" w:cs="Sylfaen"/>
          <w:szCs w:val="24"/>
          <w:lang w:val="en-US"/>
        </w:rPr>
        <w:t>եկամուտների</w:t>
      </w:r>
      <w:r w:rsidRPr="005214FE">
        <w:rPr>
          <w:rFonts w:ascii="GHEA Grapalat" w:hAnsi="GHEA Grapalat" w:cs="Sylfaen"/>
          <w:szCs w:val="24"/>
        </w:rPr>
        <w:t xml:space="preserve"> </w:t>
      </w:r>
      <w:r w:rsidRPr="00C33722">
        <w:rPr>
          <w:rFonts w:ascii="GHEA Grapalat" w:hAnsi="GHEA Grapalat" w:cs="Sylfaen"/>
          <w:szCs w:val="24"/>
          <w:lang w:val="en-US"/>
        </w:rPr>
        <w:t>գծով</w:t>
      </w:r>
      <w:r w:rsidRPr="005214FE">
        <w:rPr>
          <w:rFonts w:ascii="GHEA Grapalat" w:hAnsi="GHEA Grapalat" w:cs="Sylfaen"/>
          <w:szCs w:val="24"/>
        </w:rPr>
        <w:t xml:space="preserve"> </w:t>
      </w:r>
      <w:r w:rsidRPr="00C33722">
        <w:rPr>
          <w:rFonts w:ascii="GHEA Grapalat" w:hAnsi="GHEA Grapalat" w:cs="Sylfaen"/>
          <w:szCs w:val="24"/>
          <w:lang w:val="en-US"/>
        </w:rPr>
        <w:t>ունեցած</w:t>
      </w:r>
      <w:r w:rsidRPr="005214FE">
        <w:rPr>
          <w:rFonts w:ascii="GHEA Grapalat" w:hAnsi="GHEA Grapalat" w:cs="Sylfaen"/>
          <w:szCs w:val="24"/>
        </w:rPr>
        <w:t xml:space="preserve"> </w:t>
      </w:r>
      <w:r w:rsidRPr="00C33722">
        <w:rPr>
          <w:rFonts w:ascii="GHEA Grapalat" w:hAnsi="GHEA Grapalat" w:cs="Sylfaen"/>
          <w:szCs w:val="24"/>
          <w:lang w:val="en-US"/>
        </w:rPr>
        <w:t>ժամկետանց</w:t>
      </w:r>
      <w:r w:rsidRPr="005214FE">
        <w:rPr>
          <w:rFonts w:ascii="GHEA Grapalat" w:hAnsi="GHEA Grapalat" w:cs="Sylfaen"/>
          <w:szCs w:val="24"/>
        </w:rPr>
        <w:t xml:space="preserve"> </w:t>
      </w:r>
      <w:r w:rsidRPr="00C33722">
        <w:rPr>
          <w:rFonts w:ascii="GHEA Grapalat" w:hAnsi="GHEA Grapalat" w:cs="Sylfaen"/>
          <w:szCs w:val="24"/>
          <w:lang w:val="en-US"/>
        </w:rPr>
        <w:t>հարկային</w:t>
      </w:r>
      <w:r w:rsidRPr="005214FE">
        <w:rPr>
          <w:rFonts w:ascii="GHEA Grapalat" w:hAnsi="GHEA Grapalat" w:cs="Sylfaen"/>
          <w:szCs w:val="24"/>
        </w:rPr>
        <w:t xml:space="preserve"> </w:t>
      </w:r>
      <w:r w:rsidRPr="00C33722">
        <w:rPr>
          <w:rFonts w:ascii="GHEA Grapalat" w:hAnsi="GHEA Grapalat" w:cs="Sylfaen"/>
          <w:szCs w:val="24"/>
          <w:lang w:val="en-US"/>
        </w:rPr>
        <w:t>պարտավորություններին</w:t>
      </w:r>
      <w:r w:rsidRPr="005214FE">
        <w:rPr>
          <w:rFonts w:ascii="GHEA Grapalat" w:hAnsi="GHEA Grapalat" w:cs="Sylfaen"/>
          <w:szCs w:val="24"/>
        </w:rPr>
        <w:t xml:space="preserve">, </w:t>
      </w:r>
      <w:r w:rsidRPr="00C33722">
        <w:rPr>
          <w:rFonts w:ascii="GHEA Grapalat" w:hAnsi="GHEA Grapalat" w:cs="Sylfaen"/>
          <w:szCs w:val="24"/>
          <w:lang w:val="en-US"/>
        </w:rPr>
        <w:t>ապա</w:t>
      </w:r>
      <w:r w:rsidRPr="005214F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5214FE">
        <w:rPr>
          <w:rFonts w:ascii="GHEA Grapalat" w:hAnsi="GHEA Grapalat" w:cs="Sylfaen"/>
          <w:szCs w:val="24"/>
        </w:rPr>
        <w:t xml:space="preserve"> </w:t>
      </w:r>
      <w:r w:rsidRPr="00C33722">
        <w:rPr>
          <w:rFonts w:ascii="GHEA Grapalat" w:hAnsi="GHEA Grapalat" w:cs="Sylfaen"/>
          <w:szCs w:val="24"/>
          <w:lang w:val="en-US"/>
        </w:rPr>
        <w:t>համարվում</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շտկված</w:t>
      </w:r>
      <w:r w:rsidRPr="005214FE">
        <w:rPr>
          <w:rFonts w:ascii="GHEA Grapalat" w:hAnsi="GHEA Grapalat" w:cs="Sylfaen"/>
          <w:szCs w:val="24"/>
        </w:rPr>
        <w:t xml:space="preserve">, </w:t>
      </w:r>
      <w:r w:rsidRPr="00C33722">
        <w:rPr>
          <w:rFonts w:ascii="GHEA Grapalat" w:hAnsi="GHEA Grapalat" w:cs="Sylfaen"/>
          <w:szCs w:val="24"/>
          <w:lang w:val="en-US"/>
        </w:rPr>
        <w:t>եթե</w:t>
      </w:r>
      <w:r w:rsidRPr="005214FE">
        <w:rPr>
          <w:rFonts w:ascii="GHEA Grapalat" w:hAnsi="GHEA Grapalat" w:cs="Sylfaen"/>
          <w:szCs w:val="24"/>
        </w:rPr>
        <w:t xml:space="preserve"> </w:t>
      </w:r>
      <w:r>
        <w:rPr>
          <w:rFonts w:ascii="GHEA Grapalat" w:hAnsi="GHEA Grapalat" w:cs="Sylfaen"/>
          <w:szCs w:val="24"/>
          <w:lang w:val="en-US"/>
        </w:rPr>
        <w:t>առաջին</w:t>
      </w:r>
      <w:r w:rsidRPr="005214FE">
        <w:rPr>
          <w:rFonts w:ascii="GHEA Grapalat" w:hAnsi="GHEA Grapalat" w:cs="Sylfaen"/>
          <w:szCs w:val="24"/>
        </w:rPr>
        <w:t xml:space="preserve"> </w:t>
      </w:r>
      <w:r>
        <w:rPr>
          <w:rFonts w:ascii="GHEA Grapalat" w:hAnsi="GHEA Grapalat" w:cs="Sylfaen"/>
          <w:szCs w:val="24"/>
          <w:lang w:val="en-US"/>
        </w:rPr>
        <w:t>տեղ</w:t>
      </w:r>
      <w:r w:rsidRPr="005214FE">
        <w:rPr>
          <w:rFonts w:ascii="GHEA Grapalat" w:hAnsi="GHEA Grapalat" w:cs="Sylfaen"/>
          <w:szCs w:val="24"/>
        </w:rPr>
        <w:t xml:space="preserve"> </w:t>
      </w:r>
      <w:r>
        <w:rPr>
          <w:rFonts w:ascii="GHEA Grapalat" w:hAnsi="GHEA Grapalat" w:cs="Sylfaen"/>
          <w:szCs w:val="24"/>
          <w:lang w:val="en-US"/>
        </w:rPr>
        <w:t>զբաղեցրած</w:t>
      </w:r>
      <w:r w:rsidRPr="005214FE">
        <w:rPr>
          <w:rFonts w:ascii="GHEA Grapalat" w:hAnsi="GHEA Grapalat" w:cs="Sylfaen"/>
          <w:szCs w:val="24"/>
        </w:rPr>
        <w:t xml:space="preserve"> </w:t>
      </w:r>
      <w:r w:rsidRPr="00C33722">
        <w:rPr>
          <w:rFonts w:ascii="GHEA Grapalat" w:hAnsi="GHEA Grapalat" w:cs="Sylfaen"/>
          <w:szCs w:val="24"/>
          <w:lang w:val="en-US"/>
        </w:rPr>
        <w:t>մասնակիցը</w:t>
      </w:r>
      <w:r w:rsidRPr="005214FE">
        <w:rPr>
          <w:rFonts w:ascii="GHEA Grapalat" w:hAnsi="GHEA Grapalat" w:cs="Sylfaen"/>
          <w:szCs w:val="24"/>
        </w:rPr>
        <w:t xml:space="preserve"> </w:t>
      </w:r>
      <w:r w:rsidRPr="00C33722">
        <w:rPr>
          <w:rFonts w:ascii="GHEA Grapalat" w:hAnsi="GHEA Grapalat" w:cs="Sylfaen"/>
          <w:szCs w:val="24"/>
          <w:lang w:val="en-US"/>
        </w:rPr>
        <w:t>ներկայացնում</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կոմիտեի</w:t>
      </w:r>
      <w:r w:rsidRPr="005214FE">
        <w:rPr>
          <w:rFonts w:ascii="GHEA Grapalat" w:hAnsi="GHEA Grapalat" w:cs="Sylfaen"/>
          <w:szCs w:val="24"/>
        </w:rPr>
        <w:t xml:space="preserve"> </w:t>
      </w:r>
      <w:r w:rsidRPr="00C33722">
        <w:rPr>
          <w:rFonts w:ascii="GHEA Grapalat" w:hAnsi="GHEA Grapalat" w:cs="Sylfaen"/>
          <w:szCs w:val="24"/>
          <w:lang w:val="en-US"/>
        </w:rPr>
        <w:t>տրամադրած</w:t>
      </w:r>
      <w:r w:rsidRPr="005214FE">
        <w:rPr>
          <w:rFonts w:ascii="GHEA Grapalat" w:hAnsi="GHEA Grapalat" w:cs="Sylfaen"/>
          <w:szCs w:val="24"/>
        </w:rPr>
        <w:t xml:space="preserve"> </w:t>
      </w:r>
      <w:r w:rsidRPr="00C33722">
        <w:rPr>
          <w:rFonts w:ascii="GHEA Grapalat" w:hAnsi="GHEA Grapalat" w:cs="Sylfaen"/>
          <w:szCs w:val="24"/>
          <w:lang w:val="en-US"/>
        </w:rPr>
        <w:t>տեղեկատվության</w:t>
      </w:r>
      <w:r w:rsidRPr="005214FE">
        <w:rPr>
          <w:rFonts w:ascii="GHEA Grapalat" w:hAnsi="GHEA Grapalat" w:cs="Sylfaen"/>
          <w:szCs w:val="24"/>
        </w:rPr>
        <w:t xml:space="preserve"> </w:t>
      </w:r>
      <w:r w:rsidRPr="00C33722">
        <w:rPr>
          <w:rFonts w:ascii="GHEA Grapalat" w:hAnsi="GHEA Grapalat" w:cs="Sylfaen"/>
          <w:szCs w:val="24"/>
          <w:lang w:val="en-US"/>
        </w:rPr>
        <w:t>մեջ</w:t>
      </w:r>
      <w:r w:rsidRPr="005214FE">
        <w:rPr>
          <w:rFonts w:ascii="GHEA Grapalat" w:hAnsi="GHEA Grapalat" w:cs="Sylfaen"/>
          <w:szCs w:val="24"/>
        </w:rPr>
        <w:t xml:space="preserve"> </w:t>
      </w:r>
      <w:r w:rsidRPr="00C33722">
        <w:rPr>
          <w:rFonts w:ascii="GHEA Grapalat" w:hAnsi="GHEA Grapalat" w:cs="Sylfaen"/>
          <w:szCs w:val="24"/>
          <w:lang w:val="en-US"/>
        </w:rPr>
        <w:t>նշված</w:t>
      </w:r>
      <w:r w:rsidRPr="005214FE">
        <w:rPr>
          <w:rFonts w:ascii="GHEA Grapalat" w:hAnsi="GHEA Grapalat" w:cs="Sylfaen"/>
          <w:szCs w:val="24"/>
        </w:rPr>
        <w:t xml:space="preserve"> </w:t>
      </w:r>
      <w:r w:rsidRPr="00C33722">
        <w:rPr>
          <w:rFonts w:ascii="GHEA Grapalat" w:hAnsi="GHEA Grapalat" w:cs="Sylfaen"/>
          <w:szCs w:val="24"/>
          <w:lang w:val="en-US"/>
        </w:rPr>
        <w:t>գումարի</w:t>
      </w:r>
      <w:r w:rsidRPr="005214FE">
        <w:rPr>
          <w:rFonts w:ascii="GHEA Grapalat" w:hAnsi="GHEA Grapalat" w:cs="Sylfaen"/>
          <w:szCs w:val="24"/>
        </w:rPr>
        <w:t xml:space="preserve"> </w:t>
      </w:r>
      <w:r w:rsidRPr="00C33722">
        <w:rPr>
          <w:rFonts w:ascii="GHEA Grapalat" w:hAnsi="GHEA Grapalat" w:cs="Sylfaen"/>
          <w:szCs w:val="24"/>
          <w:lang w:val="en-US"/>
        </w:rPr>
        <w:t>վճարումը</w:t>
      </w:r>
      <w:r w:rsidRPr="005214FE">
        <w:rPr>
          <w:rFonts w:ascii="GHEA Grapalat" w:hAnsi="GHEA Grapalat" w:cs="Sylfaen"/>
          <w:szCs w:val="24"/>
        </w:rPr>
        <w:t xml:space="preserve"> </w:t>
      </w:r>
      <w:r w:rsidRPr="00C33722">
        <w:rPr>
          <w:rFonts w:ascii="GHEA Grapalat" w:hAnsi="GHEA Grapalat" w:cs="Sylfaen"/>
          <w:szCs w:val="24"/>
          <w:lang w:val="en-US"/>
        </w:rPr>
        <w:t>հիմնավորող</w:t>
      </w:r>
      <w:r w:rsidRPr="005214FE">
        <w:rPr>
          <w:rFonts w:ascii="GHEA Grapalat" w:hAnsi="GHEA Grapalat" w:cs="Sylfaen"/>
          <w:szCs w:val="24"/>
        </w:rPr>
        <w:t xml:space="preserve"> </w:t>
      </w:r>
      <w:r w:rsidRPr="00C33722">
        <w:rPr>
          <w:rFonts w:ascii="GHEA Grapalat" w:hAnsi="GHEA Grapalat" w:cs="Sylfaen"/>
          <w:szCs w:val="24"/>
          <w:lang w:val="en-US"/>
        </w:rPr>
        <w:t>փաստաթղթի</w:t>
      </w:r>
      <w:r w:rsidRPr="005214FE">
        <w:rPr>
          <w:rFonts w:ascii="GHEA Grapalat" w:hAnsi="GHEA Grapalat" w:cs="Sylfaen"/>
          <w:szCs w:val="24"/>
        </w:rPr>
        <w:t xml:space="preserve"> </w:t>
      </w:r>
      <w:r w:rsidRPr="00C33722">
        <w:rPr>
          <w:rFonts w:ascii="GHEA Grapalat" w:hAnsi="GHEA Grapalat" w:cs="Sylfaen"/>
          <w:szCs w:val="24"/>
          <w:lang w:val="en-US"/>
        </w:rPr>
        <w:t>բնօրինակից</w:t>
      </w:r>
      <w:r w:rsidRPr="005214FE">
        <w:rPr>
          <w:rFonts w:ascii="GHEA Grapalat" w:hAnsi="GHEA Grapalat" w:cs="Sylfaen"/>
          <w:szCs w:val="24"/>
        </w:rPr>
        <w:t xml:space="preserve"> </w:t>
      </w:r>
      <w:r w:rsidRPr="00C33722">
        <w:rPr>
          <w:rFonts w:ascii="GHEA Grapalat" w:hAnsi="GHEA Grapalat" w:cs="Sylfaen"/>
          <w:szCs w:val="24"/>
          <w:lang w:val="en-US"/>
        </w:rPr>
        <w:t>արտատպված</w:t>
      </w:r>
      <w:r w:rsidRPr="005214FE">
        <w:rPr>
          <w:rFonts w:ascii="GHEA Grapalat" w:hAnsi="GHEA Grapalat" w:cs="Sylfaen"/>
          <w:szCs w:val="24"/>
        </w:rPr>
        <w:t xml:space="preserve"> (</w:t>
      </w:r>
      <w:r w:rsidRPr="00C33722">
        <w:rPr>
          <w:rFonts w:ascii="GHEA Grapalat" w:hAnsi="GHEA Grapalat" w:cs="Sylfaen"/>
          <w:szCs w:val="24"/>
          <w:lang w:val="en-US"/>
        </w:rPr>
        <w:t>սկանավորված</w:t>
      </w:r>
      <w:r w:rsidRPr="005214FE">
        <w:rPr>
          <w:rFonts w:ascii="GHEA Grapalat" w:hAnsi="GHEA Grapalat" w:cs="Sylfaen"/>
          <w:szCs w:val="24"/>
        </w:rPr>
        <w:t xml:space="preserve">) </w:t>
      </w:r>
      <w:r w:rsidRPr="00C33722">
        <w:rPr>
          <w:rFonts w:ascii="GHEA Grapalat" w:hAnsi="GHEA Grapalat" w:cs="Sylfaen"/>
          <w:szCs w:val="24"/>
          <w:lang w:val="en-US"/>
        </w:rPr>
        <w:t>օրինակը</w:t>
      </w:r>
      <w:r w:rsidRPr="005214FE">
        <w:rPr>
          <w:rFonts w:ascii="GHEA Grapalat" w:hAnsi="GHEA Grapalat" w:cs="Sylfaen"/>
          <w:szCs w:val="24"/>
        </w:rPr>
        <w:t>.</w:t>
      </w:r>
    </w:p>
    <w:p w:rsidR="00740F20" w:rsidRPr="005214FE" w:rsidRDefault="00740F20" w:rsidP="00740F20">
      <w:pPr>
        <w:pStyle w:val="BodyTextIndent2"/>
        <w:numPr>
          <w:ilvl w:val="0"/>
          <w:numId w:val="19"/>
        </w:numPr>
        <w:spacing w:line="240" w:lineRule="auto"/>
        <w:ind w:left="0" w:firstLine="630"/>
        <w:rPr>
          <w:rFonts w:ascii="GHEA Grapalat" w:hAnsi="GHEA Grapalat" w:cs="Sylfaen"/>
          <w:szCs w:val="24"/>
        </w:rPr>
      </w:pPr>
      <w:r w:rsidRPr="005214FE">
        <w:rPr>
          <w:rFonts w:ascii="GHEA Grapalat" w:hAnsi="GHEA Grapalat" w:cs="Sylfaen"/>
          <w:szCs w:val="24"/>
        </w:rPr>
        <w:t>«</w:t>
      </w:r>
      <w:r>
        <w:rPr>
          <w:rFonts w:ascii="GHEA Grapalat" w:hAnsi="GHEA Grapalat" w:cs="Sylfaen"/>
          <w:szCs w:val="24"/>
          <w:lang w:val="en-US"/>
        </w:rPr>
        <w:t>ֆինանսական</w:t>
      </w:r>
      <w:r w:rsidRPr="005214FE">
        <w:rPr>
          <w:rFonts w:ascii="GHEA Grapalat" w:hAnsi="GHEA Grapalat" w:cs="Sylfaen"/>
          <w:szCs w:val="24"/>
        </w:rPr>
        <w:t xml:space="preserve"> </w:t>
      </w:r>
      <w:r>
        <w:rPr>
          <w:rFonts w:ascii="GHEA Grapalat" w:hAnsi="GHEA Grapalat" w:cs="Sylfaen"/>
          <w:szCs w:val="24"/>
          <w:lang w:val="en-US"/>
        </w:rPr>
        <w:t>միջոցներ</w:t>
      </w:r>
      <w:r w:rsidRPr="005214FE">
        <w:rPr>
          <w:rFonts w:ascii="GHEA Grapalat" w:hAnsi="GHEA Grapalat" w:cs="Sylfaen"/>
          <w:szCs w:val="24"/>
        </w:rPr>
        <w:t xml:space="preserve">» </w:t>
      </w:r>
      <w:r>
        <w:rPr>
          <w:rFonts w:ascii="GHEA Grapalat" w:hAnsi="GHEA Grapalat" w:cs="Sylfaen"/>
          <w:szCs w:val="24"/>
          <w:lang w:val="en-US"/>
        </w:rPr>
        <w:t>որակավորման</w:t>
      </w:r>
      <w:r w:rsidRPr="005214FE">
        <w:rPr>
          <w:rFonts w:ascii="GHEA Grapalat" w:hAnsi="GHEA Grapalat" w:cs="Sylfaen"/>
          <w:szCs w:val="24"/>
        </w:rPr>
        <w:t xml:space="preserve"> </w:t>
      </w:r>
      <w:r>
        <w:rPr>
          <w:rFonts w:ascii="GHEA Grapalat" w:hAnsi="GHEA Grapalat" w:cs="Sylfaen"/>
          <w:szCs w:val="24"/>
          <w:lang w:val="en-US"/>
        </w:rPr>
        <w:t>չափանիշին</w:t>
      </w:r>
      <w:r w:rsidRPr="005214FE">
        <w:rPr>
          <w:rFonts w:ascii="GHEA Grapalat" w:hAnsi="GHEA Grapalat" w:cs="Sylfaen"/>
          <w:szCs w:val="24"/>
        </w:rPr>
        <w:t xml:space="preserve">, </w:t>
      </w:r>
      <w:r>
        <w:rPr>
          <w:rFonts w:ascii="GHEA Grapalat" w:hAnsi="GHEA Grapalat" w:cs="Sylfaen"/>
          <w:szCs w:val="24"/>
          <w:lang w:val="en-US"/>
        </w:rPr>
        <w:t>ապա</w:t>
      </w:r>
      <w:r w:rsidRPr="005214FE">
        <w:rPr>
          <w:rFonts w:ascii="GHEA Grapalat" w:hAnsi="GHEA Grapalat" w:cs="Sylfaen"/>
          <w:szCs w:val="24"/>
        </w:rPr>
        <w:t xml:space="preserve"> </w:t>
      </w:r>
      <w:r>
        <w:rPr>
          <w:rFonts w:ascii="GHEA Grapalat" w:hAnsi="GHEA Grapalat" w:cs="Sylfaen"/>
          <w:szCs w:val="24"/>
          <w:lang w:val="en-US"/>
        </w:rPr>
        <w:t>արձանագրված</w:t>
      </w:r>
      <w:r w:rsidRPr="005214FE">
        <w:rPr>
          <w:rFonts w:ascii="GHEA Grapalat" w:hAnsi="GHEA Grapalat" w:cs="Sylfaen"/>
          <w:szCs w:val="24"/>
        </w:rPr>
        <w:t xml:space="preserve"> </w:t>
      </w:r>
      <w:r>
        <w:rPr>
          <w:rFonts w:ascii="GHEA Grapalat" w:hAnsi="GHEA Grapalat" w:cs="Sylfaen"/>
          <w:szCs w:val="24"/>
          <w:lang w:val="en-US"/>
        </w:rPr>
        <w:t>անհամապատասխանությունը</w:t>
      </w:r>
      <w:r w:rsidRPr="005214FE">
        <w:rPr>
          <w:rFonts w:ascii="GHEA Grapalat" w:hAnsi="GHEA Grapalat" w:cs="Sylfaen"/>
          <w:szCs w:val="24"/>
        </w:rPr>
        <w:t xml:space="preserve"> </w:t>
      </w:r>
      <w:r>
        <w:rPr>
          <w:rFonts w:ascii="GHEA Grapalat" w:hAnsi="GHEA Grapalat" w:cs="Sylfaen"/>
          <w:szCs w:val="24"/>
          <w:lang w:val="en-US"/>
        </w:rPr>
        <w:t>կարող</w:t>
      </w:r>
      <w:r w:rsidRPr="005214FE">
        <w:rPr>
          <w:rFonts w:ascii="GHEA Grapalat" w:hAnsi="GHEA Grapalat" w:cs="Sylfaen"/>
          <w:szCs w:val="24"/>
        </w:rPr>
        <w:t xml:space="preserve"> </w:t>
      </w:r>
      <w:r>
        <w:rPr>
          <w:rFonts w:ascii="GHEA Grapalat" w:hAnsi="GHEA Grapalat" w:cs="Sylfaen"/>
          <w:szCs w:val="24"/>
          <w:lang w:val="en-US"/>
        </w:rPr>
        <w:t>է</w:t>
      </w:r>
      <w:r w:rsidRPr="005214FE">
        <w:rPr>
          <w:rFonts w:ascii="GHEA Grapalat" w:hAnsi="GHEA Grapalat" w:cs="Sylfaen"/>
          <w:szCs w:val="24"/>
        </w:rPr>
        <w:t xml:space="preserve"> </w:t>
      </w:r>
      <w:r>
        <w:rPr>
          <w:rFonts w:ascii="GHEA Grapalat" w:hAnsi="GHEA Grapalat" w:cs="Sylfaen"/>
          <w:szCs w:val="24"/>
          <w:lang w:val="en-US"/>
        </w:rPr>
        <w:t>շտկվել</w:t>
      </w:r>
      <w:r w:rsidRPr="005214FE">
        <w:rPr>
          <w:rFonts w:ascii="GHEA Grapalat" w:hAnsi="GHEA Grapalat" w:cs="Sylfaen"/>
          <w:szCs w:val="24"/>
        </w:rPr>
        <w:t xml:space="preserve"> </w:t>
      </w:r>
      <w:r>
        <w:rPr>
          <w:rFonts w:ascii="GHEA Grapalat" w:hAnsi="GHEA Grapalat" w:cs="Sylfaen"/>
          <w:szCs w:val="24"/>
          <w:lang w:val="en-US"/>
        </w:rPr>
        <w:t>ինչպես</w:t>
      </w:r>
      <w:r w:rsidRPr="005214FE">
        <w:rPr>
          <w:rFonts w:ascii="GHEA Grapalat" w:hAnsi="GHEA Grapalat" w:cs="Sylfaen"/>
          <w:szCs w:val="24"/>
        </w:rPr>
        <w:t xml:space="preserve"> </w:t>
      </w:r>
      <w:r>
        <w:rPr>
          <w:rFonts w:ascii="GHEA Grapalat" w:hAnsi="GHEA Grapalat" w:cs="Sylfaen"/>
          <w:szCs w:val="24"/>
          <w:lang w:val="en-US"/>
        </w:rPr>
        <w:t>առաջին</w:t>
      </w:r>
      <w:r w:rsidRPr="005214FE">
        <w:rPr>
          <w:rFonts w:ascii="GHEA Grapalat" w:hAnsi="GHEA Grapalat" w:cs="Sylfaen"/>
          <w:szCs w:val="24"/>
        </w:rPr>
        <w:t xml:space="preserve"> </w:t>
      </w:r>
      <w:r>
        <w:rPr>
          <w:rFonts w:ascii="GHEA Grapalat" w:hAnsi="GHEA Grapalat" w:cs="Sylfaen"/>
          <w:szCs w:val="24"/>
          <w:lang w:val="en-US"/>
        </w:rPr>
        <w:t>տեղը</w:t>
      </w:r>
      <w:r w:rsidRPr="005214FE">
        <w:rPr>
          <w:rFonts w:ascii="GHEA Grapalat" w:hAnsi="GHEA Grapalat" w:cs="Sylfaen"/>
          <w:szCs w:val="24"/>
        </w:rPr>
        <w:t xml:space="preserve"> </w:t>
      </w:r>
      <w:r>
        <w:rPr>
          <w:rFonts w:ascii="GHEA Grapalat" w:hAnsi="GHEA Grapalat" w:cs="Sylfaen"/>
          <w:szCs w:val="24"/>
          <w:lang w:val="en-US"/>
        </w:rPr>
        <w:t>զբաղեցրած</w:t>
      </w:r>
      <w:r w:rsidRPr="005214FE">
        <w:rPr>
          <w:rFonts w:ascii="GHEA Grapalat" w:hAnsi="GHEA Grapalat" w:cs="Sylfaen"/>
          <w:szCs w:val="24"/>
        </w:rPr>
        <w:t xml:space="preserve"> </w:t>
      </w:r>
      <w:r>
        <w:rPr>
          <w:rFonts w:ascii="GHEA Grapalat" w:hAnsi="GHEA Grapalat" w:cs="Sylfaen"/>
          <w:szCs w:val="24"/>
          <w:lang w:val="en-US"/>
        </w:rPr>
        <w:t>մասնակցի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կոմիտեից</w:t>
      </w:r>
      <w:r w:rsidRPr="005214FE">
        <w:rPr>
          <w:rFonts w:ascii="GHEA Grapalat" w:hAnsi="GHEA Grapalat" w:cs="Sylfaen"/>
          <w:szCs w:val="24"/>
        </w:rPr>
        <w:t xml:space="preserve"> </w:t>
      </w:r>
      <w:r>
        <w:rPr>
          <w:rFonts w:ascii="GHEA Grapalat" w:hAnsi="GHEA Grapalat" w:cs="Sylfaen"/>
          <w:szCs w:val="24"/>
          <w:lang w:val="en-US"/>
        </w:rPr>
        <w:t>ստացված</w:t>
      </w:r>
      <w:r w:rsidRPr="005214FE">
        <w:rPr>
          <w:rFonts w:ascii="GHEA Grapalat" w:hAnsi="GHEA Grapalat" w:cs="Sylfaen"/>
          <w:szCs w:val="24"/>
        </w:rPr>
        <w:t xml:space="preserve"> </w:t>
      </w:r>
      <w:r>
        <w:rPr>
          <w:rFonts w:ascii="GHEA Grapalat" w:hAnsi="GHEA Grapalat" w:cs="Sylfaen"/>
          <w:szCs w:val="24"/>
          <w:lang w:val="en-US"/>
        </w:rPr>
        <w:t>գրավոր</w:t>
      </w:r>
      <w:r w:rsidRPr="005214FE">
        <w:rPr>
          <w:rFonts w:ascii="GHEA Grapalat" w:hAnsi="GHEA Grapalat" w:cs="Sylfaen"/>
          <w:szCs w:val="24"/>
        </w:rPr>
        <w:t xml:space="preserve"> </w:t>
      </w:r>
      <w:r>
        <w:rPr>
          <w:rFonts w:ascii="GHEA Grapalat" w:hAnsi="GHEA Grapalat" w:cs="Sylfaen"/>
          <w:szCs w:val="24"/>
          <w:lang w:val="en-US"/>
        </w:rPr>
        <w:t>տեղեկատվությունը</w:t>
      </w:r>
      <w:r w:rsidRPr="005214FE">
        <w:rPr>
          <w:rFonts w:ascii="GHEA Grapalat" w:hAnsi="GHEA Grapalat" w:cs="Sylfaen"/>
          <w:szCs w:val="24"/>
        </w:rPr>
        <w:t xml:space="preserve"> </w:t>
      </w:r>
      <w:r>
        <w:rPr>
          <w:rFonts w:ascii="GHEA Grapalat" w:hAnsi="GHEA Grapalat" w:cs="Sylfaen"/>
          <w:szCs w:val="24"/>
          <w:lang w:val="en-US"/>
        </w:rPr>
        <w:t>գնահատող</w:t>
      </w:r>
      <w:r w:rsidRPr="005214FE">
        <w:rPr>
          <w:rFonts w:ascii="GHEA Grapalat" w:hAnsi="GHEA Grapalat" w:cs="Sylfaen"/>
          <w:szCs w:val="24"/>
        </w:rPr>
        <w:t xml:space="preserve"> </w:t>
      </w:r>
      <w:r>
        <w:rPr>
          <w:rFonts w:ascii="GHEA Grapalat" w:hAnsi="GHEA Grapalat" w:cs="Sylfaen"/>
          <w:szCs w:val="24"/>
          <w:lang w:val="en-US"/>
        </w:rPr>
        <w:t>հանձնաժողովին</w:t>
      </w:r>
      <w:r w:rsidRPr="005214FE">
        <w:rPr>
          <w:rFonts w:ascii="GHEA Grapalat" w:hAnsi="GHEA Grapalat" w:cs="Sylfaen"/>
          <w:szCs w:val="24"/>
        </w:rPr>
        <w:t xml:space="preserve"> </w:t>
      </w:r>
      <w:r>
        <w:rPr>
          <w:rFonts w:ascii="GHEA Grapalat" w:hAnsi="GHEA Grapalat" w:cs="Sylfaen"/>
          <w:szCs w:val="24"/>
          <w:lang w:val="en-US"/>
        </w:rPr>
        <w:t>ներկայացնելու</w:t>
      </w:r>
      <w:r w:rsidRPr="005214FE">
        <w:rPr>
          <w:rFonts w:ascii="GHEA Grapalat" w:hAnsi="GHEA Grapalat" w:cs="Sylfaen"/>
          <w:szCs w:val="24"/>
        </w:rPr>
        <w:t xml:space="preserve">, </w:t>
      </w:r>
      <w:r>
        <w:rPr>
          <w:rFonts w:ascii="GHEA Grapalat" w:hAnsi="GHEA Grapalat" w:cs="Sylfaen"/>
          <w:szCs w:val="24"/>
          <w:lang w:val="en-US"/>
        </w:rPr>
        <w:t>այնպես</w:t>
      </w:r>
      <w:r w:rsidRPr="005214FE">
        <w:rPr>
          <w:rFonts w:ascii="GHEA Grapalat" w:hAnsi="GHEA Grapalat" w:cs="Sylfaen"/>
          <w:szCs w:val="24"/>
        </w:rPr>
        <w:t xml:space="preserve"> </w:t>
      </w:r>
      <w:r>
        <w:rPr>
          <w:rFonts w:ascii="GHEA Grapalat" w:hAnsi="GHEA Grapalat" w:cs="Sylfaen"/>
          <w:szCs w:val="24"/>
          <w:lang w:val="en-US"/>
        </w:rPr>
        <w:t>էլ</w:t>
      </w:r>
      <w:r w:rsidRPr="005214FE">
        <w:rPr>
          <w:rFonts w:ascii="GHEA Grapalat" w:hAnsi="GHEA Grapalat" w:cs="Sylfaen"/>
          <w:szCs w:val="24"/>
        </w:rPr>
        <w:t xml:space="preserve"> </w:t>
      </w:r>
      <w:r>
        <w:rPr>
          <w:rFonts w:ascii="GHEA Grapalat" w:hAnsi="GHEA Grapalat" w:cs="Sylfaen"/>
          <w:szCs w:val="24"/>
          <w:lang w:val="en-US"/>
        </w:rPr>
        <w:t>կոմիտեի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տրված</w:t>
      </w:r>
      <w:r w:rsidRPr="005214FE">
        <w:rPr>
          <w:rFonts w:ascii="GHEA Grapalat" w:hAnsi="GHEA Grapalat" w:cs="Sylfaen"/>
          <w:szCs w:val="24"/>
        </w:rPr>
        <w:t xml:space="preserve"> </w:t>
      </w:r>
      <w:r>
        <w:rPr>
          <w:rFonts w:ascii="GHEA Grapalat" w:hAnsi="GHEA Grapalat" w:cs="Sylfaen"/>
          <w:szCs w:val="24"/>
          <w:lang w:val="en-US"/>
        </w:rPr>
        <w:t>նոր</w:t>
      </w:r>
      <w:r w:rsidRPr="005214FE">
        <w:rPr>
          <w:rFonts w:ascii="GHEA Grapalat" w:hAnsi="GHEA Grapalat" w:cs="Sylfaen"/>
          <w:szCs w:val="24"/>
        </w:rPr>
        <w:t xml:space="preserve"> </w:t>
      </w:r>
      <w:r>
        <w:rPr>
          <w:rFonts w:ascii="GHEA Grapalat" w:hAnsi="GHEA Grapalat" w:cs="Sylfaen"/>
          <w:szCs w:val="24"/>
          <w:lang w:val="en-US"/>
        </w:rPr>
        <w:t>տեղեկատվությամբ</w:t>
      </w:r>
      <w:r w:rsidRPr="005214FE">
        <w:rPr>
          <w:rFonts w:ascii="GHEA Grapalat" w:hAnsi="GHEA Grapalat" w:cs="Sylfaen"/>
          <w:szCs w:val="24"/>
        </w:rPr>
        <w:t xml:space="preserve">: </w:t>
      </w:r>
      <w:r>
        <w:rPr>
          <w:rFonts w:ascii="GHEA Grapalat" w:hAnsi="GHEA Grapalat" w:cs="Sylfaen"/>
          <w:szCs w:val="24"/>
          <w:lang w:val="en-US"/>
        </w:rPr>
        <w:t>Ընդ</w:t>
      </w:r>
      <w:r w:rsidRPr="005214FE">
        <w:rPr>
          <w:rFonts w:ascii="GHEA Grapalat" w:hAnsi="GHEA Grapalat" w:cs="Sylfaen"/>
          <w:szCs w:val="24"/>
        </w:rPr>
        <w:t xml:space="preserve"> </w:t>
      </w:r>
      <w:r>
        <w:rPr>
          <w:rFonts w:ascii="GHEA Grapalat" w:hAnsi="GHEA Grapalat" w:cs="Sylfaen"/>
          <w:szCs w:val="24"/>
          <w:lang w:val="en-US"/>
        </w:rPr>
        <w:t>որում</w:t>
      </w:r>
      <w:r w:rsidRPr="005214FE">
        <w:rPr>
          <w:rFonts w:ascii="GHEA Grapalat" w:hAnsi="GHEA Grapalat" w:cs="Sylfaen"/>
          <w:szCs w:val="24"/>
        </w:rPr>
        <w:t xml:space="preserve"> </w:t>
      </w:r>
      <w:r>
        <w:rPr>
          <w:rFonts w:ascii="GHEA Grapalat" w:hAnsi="GHEA Grapalat" w:cs="Sylfaen"/>
          <w:szCs w:val="24"/>
          <w:lang w:val="en-US"/>
        </w:rPr>
        <w:t>գնահատող</w:t>
      </w:r>
      <w:r w:rsidRPr="005214FE">
        <w:rPr>
          <w:rFonts w:ascii="GHEA Grapalat" w:hAnsi="GHEA Grapalat" w:cs="Sylfaen"/>
          <w:szCs w:val="24"/>
        </w:rPr>
        <w:t xml:space="preserve"> </w:t>
      </w:r>
      <w:r>
        <w:rPr>
          <w:rFonts w:ascii="GHEA Grapalat" w:hAnsi="GHEA Grapalat" w:cs="Sylfaen"/>
          <w:szCs w:val="24"/>
          <w:lang w:val="en-US"/>
        </w:rPr>
        <w:t>հանձնաժողովի</w:t>
      </w:r>
      <w:r w:rsidRPr="005214FE">
        <w:rPr>
          <w:rFonts w:ascii="GHEA Grapalat" w:hAnsi="GHEA Grapalat" w:cs="Sylfaen"/>
          <w:szCs w:val="24"/>
        </w:rPr>
        <w:t xml:space="preserve"> </w:t>
      </w:r>
      <w:r>
        <w:rPr>
          <w:rFonts w:ascii="GHEA Grapalat" w:hAnsi="GHEA Grapalat" w:cs="Sylfaen"/>
          <w:szCs w:val="24"/>
          <w:lang w:val="en-US"/>
        </w:rPr>
        <w:t>կամ</w:t>
      </w:r>
      <w:r w:rsidRPr="005214FE">
        <w:rPr>
          <w:rFonts w:ascii="GHEA Grapalat" w:hAnsi="GHEA Grapalat" w:cs="Sylfaen"/>
          <w:szCs w:val="24"/>
        </w:rPr>
        <w:t xml:space="preserve"> </w:t>
      </w:r>
      <w:r>
        <w:rPr>
          <w:rFonts w:ascii="GHEA Grapalat" w:hAnsi="GHEA Grapalat" w:cs="Sylfaen"/>
          <w:szCs w:val="24"/>
          <w:lang w:val="en-US"/>
        </w:rPr>
        <w:t>քարտուղարի</w:t>
      </w:r>
      <w:r w:rsidRPr="005214FE">
        <w:rPr>
          <w:rFonts w:ascii="GHEA Grapalat" w:hAnsi="GHEA Grapalat" w:cs="Sylfaen"/>
          <w:szCs w:val="24"/>
        </w:rPr>
        <w:t xml:space="preserve"> </w:t>
      </w:r>
      <w:r>
        <w:rPr>
          <w:rFonts w:ascii="GHEA Grapalat" w:hAnsi="GHEA Grapalat" w:cs="Sylfaen"/>
          <w:szCs w:val="24"/>
          <w:lang w:val="en-US"/>
        </w:rPr>
        <w:t>կողմից</w:t>
      </w:r>
      <w:r w:rsidRPr="005214FE">
        <w:rPr>
          <w:rFonts w:ascii="GHEA Grapalat" w:hAnsi="GHEA Grapalat" w:cs="Sylfaen"/>
          <w:szCs w:val="24"/>
        </w:rPr>
        <w:t xml:space="preserve"> </w:t>
      </w:r>
      <w:r>
        <w:rPr>
          <w:rFonts w:ascii="GHEA Grapalat" w:hAnsi="GHEA Grapalat" w:cs="Sylfaen"/>
          <w:szCs w:val="24"/>
          <w:lang w:val="en-US"/>
        </w:rPr>
        <w:t>կոմիտե</w:t>
      </w:r>
      <w:r w:rsidRPr="005214FE">
        <w:rPr>
          <w:rFonts w:ascii="GHEA Grapalat" w:hAnsi="GHEA Grapalat" w:cs="Sylfaen"/>
          <w:szCs w:val="24"/>
        </w:rPr>
        <w:t xml:space="preserve"> </w:t>
      </w:r>
      <w:r>
        <w:rPr>
          <w:rFonts w:ascii="GHEA Grapalat" w:hAnsi="GHEA Grapalat" w:cs="Sylfaen"/>
          <w:szCs w:val="24"/>
          <w:lang w:val="en-US"/>
        </w:rPr>
        <w:t>կրկնակի</w:t>
      </w:r>
      <w:r w:rsidRPr="005214FE">
        <w:rPr>
          <w:rFonts w:ascii="GHEA Grapalat" w:hAnsi="GHEA Grapalat" w:cs="Sylfaen"/>
          <w:szCs w:val="24"/>
        </w:rPr>
        <w:t xml:space="preserve"> </w:t>
      </w:r>
      <w:r>
        <w:rPr>
          <w:rFonts w:ascii="GHEA Grapalat" w:hAnsi="GHEA Grapalat" w:cs="Sylfaen"/>
          <w:szCs w:val="24"/>
          <w:lang w:val="en-US"/>
        </w:rPr>
        <w:t>հարցում</w:t>
      </w:r>
      <w:r w:rsidRPr="005214FE">
        <w:rPr>
          <w:rFonts w:ascii="GHEA Grapalat" w:hAnsi="GHEA Grapalat" w:cs="Sylfaen"/>
          <w:szCs w:val="24"/>
        </w:rPr>
        <w:t xml:space="preserve"> </w:t>
      </w:r>
      <w:r>
        <w:rPr>
          <w:rFonts w:ascii="GHEA Grapalat" w:hAnsi="GHEA Grapalat" w:cs="Sylfaen"/>
          <w:szCs w:val="24"/>
          <w:lang w:val="en-US"/>
        </w:rPr>
        <w:t>չի</w:t>
      </w:r>
      <w:r w:rsidRPr="005214FE">
        <w:rPr>
          <w:rFonts w:ascii="GHEA Grapalat" w:hAnsi="GHEA Grapalat" w:cs="Sylfaen"/>
          <w:szCs w:val="24"/>
        </w:rPr>
        <w:t xml:space="preserve"> </w:t>
      </w:r>
      <w:r>
        <w:rPr>
          <w:rFonts w:ascii="GHEA Grapalat" w:hAnsi="GHEA Grapalat" w:cs="Sylfaen"/>
          <w:szCs w:val="24"/>
          <w:lang w:val="en-US"/>
        </w:rPr>
        <w:t>կատարվում</w:t>
      </w:r>
      <w:r w:rsidRPr="005214FE">
        <w:rPr>
          <w:rFonts w:ascii="GHEA Grapalat" w:hAnsi="GHEA Grapalat" w:cs="Sylfaen"/>
          <w:szCs w:val="24"/>
        </w:rPr>
        <w:t xml:space="preserve">:  </w:t>
      </w:r>
    </w:p>
    <w:p w:rsidR="00740F20" w:rsidRPr="005214FE" w:rsidRDefault="00740F20" w:rsidP="00740F20">
      <w:pPr>
        <w:pStyle w:val="BodyTextIndent2"/>
        <w:spacing w:line="240" w:lineRule="auto"/>
        <w:rPr>
          <w:rFonts w:ascii="GHEA Grapalat" w:hAnsi="GHEA Grapalat" w:cs="Sylfaen"/>
          <w:szCs w:val="24"/>
        </w:rPr>
      </w:pPr>
      <w:r w:rsidRPr="005214FE">
        <w:rPr>
          <w:rFonts w:ascii="GHEA Grapalat" w:hAnsi="GHEA Grapalat" w:cs="Sylfaen"/>
          <w:szCs w:val="24"/>
        </w:rPr>
        <w:lastRenderedPageBreak/>
        <w:t xml:space="preserve">2) </w:t>
      </w:r>
      <w:r>
        <w:rPr>
          <w:rFonts w:ascii="GHEA Grapalat" w:hAnsi="GHEA Grapalat" w:cs="Sylfaen"/>
          <w:szCs w:val="24"/>
          <w:lang w:val="en-US"/>
        </w:rPr>
        <w:t>չշտկելու</w:t>
      </w:r>
      <w:r w:rsidRPr="005214FE">
        <w:rPr>
          <w:rFonts w:ascii="GHEA Grapalat" w:hAnsi="GHEA Grapalat" w:cs="Sylfaen"/>
          <w:szCs w:val="24"/>
        </w:rPr>
        <w:t xml:space="preserve"> </w:t>
      </w:r>
      <w:r>
        <w:rPr>
          <w:rFonts w:ascii="GHEA Grapalat" w:hAnsi="GHEA Grapalat" w:cs="Sylfaen"/>
          <w:szCs w:val="24"/>
          <w:lang w:val="en-US"/>
        </w:rPr>
        <w:t>դեպքում</w:t>
      </w:r>
      <w:r w:rsidRPr="005214FE">
        <w:rPr>
          <w:rFonts w:ascii="GHEA Grapalat" w:hAnsi="GHEA Grapalat" w:cs="Sylfaen"/>
          <w:szCs w:val="24"/>
        </w:rPr>
        <w:t xml:space="preserve"> </w:t>
      </w:r>
      <w:r w:rsidRPr="00C33722">
        <w:rPr>
          <w:rFonts w:ascii="GHEA Grapalat" w:hAnsi="GHEA Grapalat" w:cs="Sylfaen"/>
          <w:szCs w:val="24"/>
          <w:lang w:val="en-US"/>
        </w:rPr>
        <w:t>հանձնաժողով</w:t>
      </w:r>
      <w:r>
        <w:rPr>
          <w:rFonts w:ascii="GHEA Grapalat" w:hAnsi="GHEA Grapalat" w:cs="Sylfaen"/>
          <w:szCs w:val="24"/>
          <w:lang w:val="en-US"/>
        </w:rPr>
        <w:t>ի</w:t>
      </w:r>
      <w:r w:rsidRPr="005214FE">
        <w:rPr>
          <w:rFonts w:ascii="GHEA Grapalat" w:hAnsi="GHEA Grapalat" w:cs="Sylfaen"/>
          <w:szCs w:val="24"/>
        </w:rPr>
        <w:t xml:space="preserve"> </w:t>
      </w:r>
      <w:r>
        <w:rPr>
          <w:rFonts w:ascii="GHEA Grapalat" w:hAnsi="GHEA Grapalat" w:cs="Sylfaen"/>
          <w:szCs w:val="24"/>
          <w:lang w:val="en-US"/>
        </w:rPr>
        <w:t>որոշմամբ</w:t>
      </w:r>
      <w:r w:rsidRPr="005214FE">
        <w:rPr>
          <w:rFonts w:ascii="GHEA Grapalat" w:hAnsi="GHEA Grapalat" w:cs="Sylfaen"/>
          <w:szCs w:val="24"/>
        </w:rPr>
        <w:t xml:space="preserve"> </w:t>
      </w:r>
      <w:r w:rsidRPr="00C33722">
        <w:rPr>
          <w:rFonts w:ascii="GHEA Grapalat" w:hAnsi="GHEA Grapalat" w:cs="Sylfaen"/>
          <w:szCs w:val="24"/>
          <w:lang w:val="en-US"/>
        </w:rPr>
        <w:t>մերժում</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առաջին</w:t>
      </w:r>
      <w:r w:rsidRPr="005214FE">
        <w:rPr>
          <w:rFonts w:ascii="GHEA Grapalat" w:hAnsi="GHEA Grapalat" w:cs="Sylfaen"/>
          <w:szCs w:val="24"/>
        </w:rPr>
        <w:t xml:space="preserve"> </w:t>
      </w:r>
      <w:r w:rsidRPr="00C33722">
        <w:rPr>
          <w:rFonts w:ascii="GHEA Grapalat" w:hAnsi="GHEA Grapalat" w:cs="Sylfaen"/>
          <w:szCs w:val="24"/>
          <w:lang w:val="en-US"/>
        </w:rPr>
        <w:t>տեղը</w:t>
      </w:r>
      <w:r w:rsidRPr="005214FE">
        <w:rPr>
          <w:rFonts w:ascii="GHEA Grapalat" w:hAnsi="GHEA Grapalat" w:cs="Sylfaen"/>
          <w:szCs w:val="24"/>
        </w:rPr>
        <w:t xml:space="preserve"> </w:t>
      </w:r>
      <w:r w:rsidRPr="00C33722">
        <w:rPr>
          <w:rFonts w:ascii="GHEA Grapalat" w:hAnsi="GHEA Grapalat" w:cs="Sylfaen"/>
          <w:szCs w:val="24"/>
          <w:lang w:val="en-US"/>
        </w:rPr>
        <w:t>զբաղեցրած</w:t>
      </w:r>
      <w:r w:rsidRPr="005214FE">
        <w:rPr>
          <w:rFonts w:ascii="GHEA Grapalat" w:hAnsi="GHEA Grapalat" w:cs="Sylfaen"/>
          <w:szCs w:val="24"/>
        </w:rPr>
        <w:t xml:space="preserve"> </w:t>
      </w:r>
      <w:r w:rsidRPr="00C33722">
        <w:rPr>
          <w:rFonts w:ascii="GHEA Grapalat" w:hAnsi="GHEA Grapalat" w:cs="Sylfaen"/>
          <w:szCs w:val="24"/>
          <w:lang w:val="en-US"/>
        </w:rPr>
        <w:t>մասնակցի</w:t>
      </w:r>
      <w:r w:rsidRPr="005214FE">
        <w:rPr>
          <w:rFonts w:ascii="GHEA Grapalat" w:hAnsi="GHEA Grapalat" w:cs="Sylfaen"/>
          <w:szCs w:val="24"/>
        </w:rPr>
        <w:t xml:space="preserve"> </w:t>
      </w:r>
      <w:r w:rsidRPr="00C33722">
        <w:rPr>
          <w:rFonts w:ascii="GHEA Grapalat" w:hAnsi="GHEA Grapalat" w:cs="Sylfaen"/>
          <w:szCs w:val="24"/>
          <w:lang w:val="en-US"/>
        </w:rPr>
        <w:t>հայտը</w:t>
      </w:r>
      <w:r w:rsidRPr="005214FE">
        <w:rPr>
          <w:rFonts w:ascii="GHEA Grapalat" w:hAnsi="GHEA Grapalat" w:cs="Sylfaen"/>
          <w:szCs w:val="24"/>
        </w:rPr>
        <w:t xml:space="preserve"> </w:t>
      </w:r>
      <w:r w:rsidRPr="00C33722">
        <w:rPr>
          <w:rFonts w:ascii="GHEA Grapalat" w:hAnsi="GHEA Grapalat" w:cs="Sylfaen"/>
          <w:szCs w:val="24"/>
          <w:lang w:val="en-US"/>
        </w:rPr>
        <w:t>և</w:t>
      </w:r>
      <w:r w:rsidRPr="005214FE">
        <w:rPr>
          <w:rFonts w:ascii="GHEA Grapalat" w:hAnsi="GHEA Grapalat" w:cs="Sylfaen"/>
          <w:szCs w:val="24"/>
        </w:rPr>
        <w:t xml:space="preserve"> </w:t>
      </w:r>
      <w:r w:rsidRPr="00C33722">
        <w:rPr>
          <w:rFonts w:ascii="GHEA Grapalat" w:hAnsi="GHEA Grapalat" w:cs="Sylfaen"/>
          <w:szCs w:val="24"/>
          <w:lang w:val="en-US"/>
        </w:rPr>
        <w:t>նույն</w:t>
      </w:r>
      <w:r w:rsidRPr="005214FE">
        <w:rPr>
          <w:rFonts w:ascii="GHEA Grapalat" w:hAnsi="GHEA Grapalat" w:cs="Sylfaen"/>
          <w:szCs w:val="24"/>
        </w:rPr>
        <w:t xml:space="preserve"> </w:t>
      </w:r>
      <w:r w:rsidRPr="00C33722">
        <w:rPr>
          <w:rFonts w:ascii="GHEA Grapalat" w:hAnsi="GHEA Grapalat" w:cs="Sylfaen"/>
          <w:szCs w:val="24"/>
          <w:lang w:val="en-US"/>
        </w:rPr>
        <w:t>նիստում</w:t>
      </w:r>
      <w:r w:rsidRPr="005214FE">
        <w:rPr>
          <w:rFonts w:ascii="GHEA Grapalat" w:hAnsi="GHEA Grapalat" w:cs="Sylfaen"/>
          <w:szCs w:val="24"/>
        </w:rPr>
        <w:t xml:space="preserve"> </w:t>
      </w:r>
      <w:r w:rsidRPr="00C33722">
        <w:rPr>
          <w:rFonts w:ascii="GHEA Grapalat" w:hAnsi="GHEA Grapalat" w:cs="Sylfaen"/>
          <w:szCs w:val="24"/>
          <w:lang w:val="en-US"/>
        </w:rPr>
        <w:t>հանձնաժողովը</w:t>
      </w:r>
      <w:r w:rsidRPr="005214FE">
        <w:rPr>
          <w:rFonts w:ascii="GHEA Grapalat" w:hAnsi="GHEA Grapalat" w:cs="Sylfaen"/>
          <w:szCs w:val="24"/>
        </w:rPr>
        <w:t xml:space="preserve"> </w:t>
      </w:r>
      <w:r w:rsidRPr="00C33722">
        <w:rPr>
          <w:rFonts w:ascii="GHEA Grapalat" w:hAnsi="GHEA Grapalat" w:cs="Sylfaen"/>
          <w:szCs w:val="24"/>
          <w:lang w:val="en-US"/>
        </w:rPr>
        <w:t>առաջին</w:t>
      </w:r>
      <w:r w:rsidRPr="005214FE">
        <w:rPr>
          <w:rFonts w:ascii="GHEA Grapalat" w:hAnsi="GHEA Grapalat" w:cs="Sylfaen"/>
          <w:szCs w:val="24"/>
        </w:rPr>
        <w:t xml:space="preserve"> </w:t>
      </w:r>
      <w:r w:rsidRPr="00C33722">
        <w:rPr>
          <w:rFonts w:ascii="GHEA Grapalat" w:hAnsi="GHEA Grapalat" w:cs="Sylfaen"/>
          <w:szCs w:val="24"/>
          <w:lang w:val="en-US"/>
        </w:rPr>
        <w:t>տեղը</w:t>
      </w:r>
      <w:r w:rsidRPr="005214FE">
        <w:rPr>
          <w:rFonts w:ascii="GHEA Grapalat" w:hAnsi="GHEA Grapalat" w:cs="Sylfaen"/>
          <w:szCs w:val="24"/>
        </w:rPr>
        <w:t xml:space="preserve"> </w:t>
      </w:r>
      <w:r w:rsidRPr="00C33722">
        <w:rPr>
          <w:rFonts w:ascii="GHEA Grapalat" w:hAnsi="GHEA Grapalat" w:cs="Sylfaen"/>
          <w:szCs w:val="24"/>
          <w:lang w:val="en-US"/>
        </w:rPr>
        <w:t>զբաղեցրած</w:t>
      </w:r>
      <w:r w:rsidRPr="005214FE">
        <w:rPr>
          <w:rFonts w:ascii="GHEA Grapalat" w:hAnsi="GHEA Grapalat" w:cs="Sylfaen"/>
          <w:szCs w:val="24"/>
        </w:rPr>
        <w:t xml:space="preserve"> </w:t>
      </w:r>
      <w:r w:rsidRPr="00C33722">
        <w:rPr>
          <w:rFonts w:ascii="GHEA Grapalat" w:hAnsi="GHEA Grapalat" w:cs="Sylfaen"/>
          <w:szCs w:val="24"/>
          <w:lang w:val="en-US"/>
        </w:rPr>
        <w:t>մասնակից</w:t>
      </w:r>
      <w:r w:rsidRPr="005214FE">
        <w:rPr>
          <w:rFonts w:ascii="GHEA Grapalat" w:hAnsi="GHEA Grapalat" w:cs="Sylfaen"/>
          <w:szCs w:val="24"/>
        </w:rPr>
        <w:t xml:space="preserve"> </w:t>
      </w:r>
      <w:r w:rsidRPr="00C33722">
        <w:rPr>
          <w:rFonts w:ascii="GHEA Grapalat" w:hAnsi="GHEA Grapalat" w:cs="Sylfaen"/>
          <w:szCs w:val="24"/>
          <w:lang w:val="en-US"/>
        </w:rPr>
        <w:t>է</w:t>
      </w:r>
      <w:r w:rsidRPr="005214FE">
        <w:rPr>
          <w:rFonts w:ascii="GHEA Grapalat" w:hAnsi="GHEA Grapalat" w:cs="Sylfaen"/>
          <w:szCs w:val="24"/>
        </w:rPr>
        <w:t xml:space="preserve"> </w:t>
      </w:r>
      <w:r w:rsidRPr="00C33722">
        <w:rPr>
          <w:rFonts w:ascii="GHEA Grapalat" w:hAnsi="GHEA Grapalat" w:cs="Sylfaen"/>
          <w:szCs w:val="24"/>
          <w:lang w:val="en-US"/>
        </w:rPr>
        <w:t>ճանաչում</w:t>
      </w:r>
      <w:r w:rsidRPr="005214FE">
        <w:rPr>
          <w:rFonts w:ascii="GHEA Grapalat" w:hAnsi="GHEA Grapalat" w:cs="Sylfaen"/>
          <w:szCs w:val="24"/>
        </w:rPr>
        <w:t xml:space="preserve"> </w:t>
      </w:r>
      <w:r w:rsidRPr="00C33722">
        <w:rPr>
          <w:rFonts w:ascii="GHEA Grapalat" w:hAnsi="GHEA Grapalat" w:cs="Sylfaen"/>
          <w:szCs w:val="24"/>
          <w:lang w:val="en-US"/>
        </w:rPr>
        <w:t>հաջորդաբար</w:t>
      </w:r>
      <w:r w:rsidRPr="005214FE">
        <w:rPr>
          <w:rFonts w:ascii="GHEA Grapalat" w:hAnsi="GHEA Grapalat" w:cs="Sylfaen"/>
          <w:szCs w:val="24"/>
        </w:rPr>
        <w:t xml:space="preserve"> </w:t>
      </w:r>
      <w:r w:rsidRPr="00C33722">
        <w:rPr>
          <w:rFonts w:ascii="GHEA Grapalat" w:hAnsi="GHEA Grapalat" w:cs="Sylfaen"/>
          <w:szCs w:val="24"/>
          <w:lang w:val="en-US"/>
        </w:rPr>
        <w:t>տեղ</w:t>
      </w:r>
      <w:r w:rsidRPr="005214FE">
        <w:rPr>
          <w:rFonts w:ascii="GHEA Grapalat" w:hAnsi="GHEA Grapalat" w:cs="Sylfaen"/>
          <w:szCs w:val="24"/>
        </w:rPr>
        <w:t xml:space="preserve"> </w:t>
      </w:r>
      <w:r w:rsidRPr="00C33722">
        <w:rPr>
          <w:rFonts w:ascii="GHEA Grapalat" w:hAnsi="GHEA Grapalat" w:cs="Sylfaen"/>
          <w:szCs w:val="24"/>
          <w:lang w:val="en-US"/>
        </w:rPr>
        <w:t>զբաղեցրած</w:t>
      </w:r>
      <w:r w:rsidRPr="005214FE">
        <w:rPr>
          <w:rFonts w:ascii="GHEA Grapalat" w:hAnsi="GHEA Grapalat" w:cs="Sylfaen"/>
          <w:szCs w:val="24"/>
        </w:rPr>
        <w:t xml:space="preserve"> </w:t>
      </w:r>
      <w:r w:rsidRPr="00C33722">
        <w:rPr>
          <w:rFonts w:ascii="GHEA Grapalat" w:hAnsi="GHEA Grapalat" w:cs="Sylfaen"/>
          <w:szCs w:val="24"/>
          <w:lang w:val="en-US"/>
        </w:rPr>
        <w:t>մասնակցին</w:t>
      </w:r>
      <w:r w:rsidRPr="005214FE">
        <w:rPr>
          <w:rFonts w:ascii="GHEA Grapalat" w:hAnsi="GHEA Grapalat" w:cs="Sylfaen"/>
          <w:szCs w:val="24"/>
        </w:rPr>
        <w:t xml:space="preserve">` </w:t>
      </w:r>
      <w:r w:rsidRPr="00C33722">
        <w:rPr>
          <w:rFonts w:ascii="GHEA Grapalat" w:hAnsi="GHEA Grapalat" w:cs="Sylfaen"/>
          <w:szCs w:val="24"/>
          <w:lang w:val="en-US"/>
        </w:rPr>
        <w:t>կիրառելով</w:t>
      </w:r>
      <w:r w:rsidRPr="005214FE">
        <w:rPr>
          <w:rFonts w:ascii="GHEA Grapalat" w:hAnsi="GHEA Grapalat" w:cs="Sylfaen"/>
          <w:szCs w:val="24"/>
        </w:rPr>
        <w:t xml:space="preserve"> </w:t>
      </w:r>
      <w:r w:rsidRPr="00C33722">
        <w:rPr>
          <w:rFonts w:ascii="GHEA Grapalat" w:hAnsi="GHEA Grapalat" w:cs="Sylfaen"/>
          <w:szCs w:val="24"/>
          <w:lang w:val="en-US"/>
        </w:rPr>
        <w:t>սույն</w:t>
      </w:r>
      <w:r w:rsidRPr="005214FE">
        <w:rPr>
          <w:rFonts w:ascii="GHEA Grapalat" w:hAnsi="GHEA Grapalat" w:cs="Sylfaen"/>
          <w:szCs w:val="24"/>
        </w:rPr>
        <w:t xml:space="preserve"> </w:t>
      </w:r>
      <w:r w:rsidRPr="00C33722">
        <w:rPr>
          <w:rFonts w:ascii="GHEA Grapalat" w:hAnsi="GHEA Grapalat" w:cs="Sylfaen"/>
          <w:szCs w:val="24"/>
          <w:lang w:val="en-US"/>
        </w:rPr>
        <w:t>հրավերի</w:t>
      </w:r>
      <w:r w:rsidRPr="005214FE">
        <w:rPr>
          <w:rFonts w:ascii="GHEA Grapalat" w:hAnsi="GHEA Grapalat" w:cs="Sylfaen"/>
          <w:szCs w:val="24"/>
        </w:rPr>
        <w:t xml:space="preserve"> 1-</w:t>
      </w:r>
      <w:r w:rsidRPr="00C33722">
        <w:rPr>
          <w:rFonts w:ascii="GHEA Grapalat" w:hAnsi="GHEA Grapalat" w:cs="Sylfaen"/>
          <w:szCs w:val="24"/>
          <w:lang w:val="en-US"/>
        </w:rPr>
        <w:t>ին</w:t>
      </w:r>
      <w:r w:rsidRPr="005214FE">
        <w:rPr>
          <w:rFonts w:ascii="GHEA Grapalat" w:hAnsi="GHEA Grapalat" w:cs="Sylfaen"/>
          <w:szCs w:val="24"/>
        </w:rPr>
        <w:t xml:space="preserve"> </w:t>
      </w:r>
      <w:r w:rsidRPr="00C33722">
        <w:rPr>
          <w:rFonts w:ascii="GHEA Grapalat" w:hAnsi="GHEA Grapalat" w:cs="Sylfaen"/>
          <w:szCs w:val="24"/>
          <w:lang w:val="en-US"/>
        </w:rPr>
        <w:t>մասի</w:t>
      </w:r>
      <w:r w:rsidRPr="005214FE">
        <w:rPr>
          <w:rFonts w:ascii="GHEA Grapalat" w:hAnsi="GHEA Grapalat" w:cs="Sylfaen"/>
          <w:szCs w:val="24"/>
        </w:rPr>
        <w:t xml:space="preserve"> 7.12-</w:t>
      </w:r>
      <w:r w:rsidRPr="00C33722">
        <w:rPr>
          <w:rFonts w:ascii="GHEA Grapalat" w:hAnsi="GHEA Grapalat" w:cs="Sylfaen"/>
          <w:szCs w:val="24"/>
          <w:lang w:val="en-US"/>
        </w:rPr>
        <w:t>ից</w:t>
      </w:r>
      <w:r w:rsidRPr="005214FE">
        <w:rPr>
          <w:rFonts w:ascii="GHEA Grapalat" w:hAnsi="GHEA Grapalat" w:cs="Sylfaen"/>
          <w:szCs w:val="24"/>
        </w:rPr>
        <w:t xml:space="preserve"> 7.19-</w:t>
      </w:r>
      <w:r w:rsidRPr="00C33722">
        <w:rPr>
          <w:rFonts w:ascii="GHEA Grapalat" w:hAnsi="GHEA Grapalat" w:cs="Sylfaen"/>
          <w:szCs w:val="24"/>
          <w:lang w:val="en-US"/>
        </w:rPr>
        <w:t>րդ</w:t>
      </w:r>
      <w:r w:rsidRPr="005214FE">
        <w:rPr>
          <w:rFonts w:ascii="GHEA Grapalat" w:hAnsi="GHEA Grapalat" w:cs="Sylfaen"/>
          <w:szCs w:val="24"/>
        </w:rPr>
        <w:t xml:space="preserve"> </w:t>
      </w:r>
      <w:r w:rsidRPr="00C33722">
        <w:rPr>
          <w:rFonts w:ascii="GHEA Grapalat" w:hAnsi="GHEA Grapalat" w:cs="Sylfaen"/>
          <w:szCs w:val="24"/>
          <w:lang w:val="en-US"/>
        </w:rPr>
        <w:t>կետերով</w:t>
      </w:r>
      <w:r w:rsidRPr="005214FE">
        <w:rPr>
          <w:rFonts w:ascii="GHEA Grapalat" w:hAnsi="GHEA Grapalat" w:cs="Sylfaen"/>
          <w:szCs w:val="24"/>
        </w:rPr>
        <w:t xml:space="preserve"> </w:t>
      </w:r>
      <w:r w:rsidRPr="00C33722">
        <w:rPr>
          <w:rFonts w:ascii="GHEA Grapalat" w:hAnsi="GHEA Grapalat" w:cs="Sylfaen"/>
          <w:szCs w:val="24"/>
          <w:lang w:val="en-US"/>
        </w:rPr>
        <w:t>սահմանված</w:t>
      </w:r>
      <w:r w:rsidRPr="005214FE">
        <w:rPr>
          <w:rFonts w:ascii="GHEA Grapalat" w:hAnsi="GHEA Grapalat" w:cs="Sylfaen"/>
          <w:szCs w:val="24"/>
        </w:rPr>
        <w:t xml:space="preserve"> </w:t>
      </w:r>
      <w:r>
        <w:rPr>
          <w:rFonts w:ascii="GHEA Grapalat" w:hAnsi="GHEA Grapalat" w:cs="Sylfaen"/>
          <w:szCs w:val="24"/>
          <w:lang w:val="en-US"/>
        </w:rPr>
        <w:t>պայմանները</w:t>
      </w:r>
      <w:r w:rsidRPr="005214FE">
        <w:rPr>
          <w:rFonts w:ascii="GHEA Grapalat" w:hAnsi="GHEA Grapalat" w:cs="Sylfaen"/>
          <w:szCs w:val="24"/>
        </w:rPr>
        <w:t>:</w:t>
      </w:r>
    </w:p>
    <w:p w:rsidR="00740F20" w:rsidRPr="00DE1E5A" w:rsidRDefault="00740F20" w:rsidP="00740F2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5214F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5214F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5214F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5214FE">
        <w:rPr>
          <w:rFonts w:ascii="GHEA Grapalat" w:hAnsi="GHEA Grapalat" w:cs="Sylfaen"/>
          <w:sz w:val="20"/>
          <w:szCs w:val="24"/>
          <w:lang w:val="af-ZA" w:eastAsia="en-US"/>
        </w:rPr>
        <w:t xml:space="preserve"> 7.13 </w:t>
      </w:r>
      <w:r>
        <w:rPr>
          <w:rFonts w:ascii="GHEA Grapalat" w:hAnsi="GHEA Grapalat" w:cs="Sylfaen"/>
          <w:sz w:val="20"/>
          <w:szCs w:val="24"/>
          <w:lang w:eastAsia="en-US"/>
        </w:rPr>
        <w:t>կետով</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5214FE">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5214F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740F20" w:rsidRDefault="00740F20" w:rsidP="00740F20">
      <w:pPr>
        <w:pStyle w:val="BodyTextIndent2"/>
        <w:spacing w:line="240" w:lineRule="auto"/>
        <w:ind w:firstLine="567"/>
        <w:rPr>
          <w:rFonts w:ascii="GHEA Grapalat" w:hAnsi="GHEA Grapalat" w:cs="Sylfaen"/>
          <w:szCs w:val="24"/>
        </w:rPr>
      </w:pPr>
      <w:r>
        <w:rPr>
          <w:rFonts w:ascii="GHEA Grapalat" w:hAnsi="GHEA Grapalat" w:cs="Sylfaen"/>
          <w:szCs w:val="24"/>
        </w:rPr>
        <w:t xml:space="preserve">7.19 Առաջին տեղ զբաղեցրած մասնակցի կողմից սույն հրավերով նախատեսված </w:t>
      </w:r>
      <w:r w:rsidRPr="0049186D">
        <w:rPr>
          <w:rFonts w:ascii="GHEA Grapalat" w:hAnsi="GHEA Grapalat" w:cs="Sylfaen"/>
          <w:szCs w:val="24"/>
        </w:rPr>
        <w:t>որակավորման չափանիշները հիմնավորող</w:t>
      </w:r>
      <w:r>
        <w:rPr>
          <w:rFonts w:ascii="GHEA Grapalat" w:hAnsi="GHEA Grapalat" w:cs="Sylfaen"/>
          <w:szCs w:val="24"/>
        </w:rPr>
        <w:t xml:space="preserve"> փաստաթղթերը և ապրանքի ամբողջական նկարագիրը չներկայացվելու դեպքում կիրառվում են սույն հրավերի 1-ին մասի 7.16-ից 7.18-րդ կետերով սահմանված պայմանները:  </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rPr>
        <w:t>7.</w:t>
      </w:r>
      <w:r>
        <w:rPr>
          <w:rFonts w:ascii="GHEA Grapalat" w:hAnsi="GHEA Grapalat" w:cs="Sylfaen"/>
          <w:szCs w:val="24"/>
        </w:rPr>
        <w:t>20</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ներկա</w:t>
      </w:r>
      <w:r w:rsidRPr="0049186D">
        <w:rPr>
          <w:rFonts w:ascii="GHEA Grapalat" w:hAnsi="GHEA Grapalat" w:cs="Sylfaen"/>
          <w:szCs w:val="24"/>
        </w:rPr>
        <w:t xml:space="preserve"> լինել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նիստերին։</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կամ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պահանջել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արձանագրությունների</w:t>
      </w:r>
      <w:r w:rsidRPr="0049186D">
        <w:rPr>
          <w:rFonts w:ascii="GHEA Grapalat" w:hAnsi="GHEA Grapalat" w:cs="Sylfaen"/>
          <w:szCs w:val="24"/>
        </w:rPr>
        <w:t xml:space="preserve"> </w:t>
      </w:r>
      <w:r w:rsidRPr="0049186D">
        <w:rPr>
          <w:rFonts w:ascii="GHEA Grapalat" w:hAnsi="GHEA Grapalat" w:cs="Sylfaen"/>
          <w:szCs w:val="24"/>
          <w:lang w:val="ru-RU"/>
        </w:rPr>
        <w:t>պատճենները</w:t>
      </w:r>
      <w:r w:rsidRPr="0049186D">
        <w:rPr>
          <w:rFonts w:ascii="GHEA Grapalat" w:hAnsi="GHEA Grapalat" w:cs="Sylfaen"/>
          <w:szCs w:val="24"/>
        </w:rPr>
        <w:t xml:space="preserve">, </w:t>
      </w:r>
      <w:r w:rsidRPr="0049186D">
        <w:rPr>
          <w:rFonts w:ascii="GHEA Grapalat" w:hAnsi="GHEA Grapalat" w:cs="Sylfaen"/>
          <w:szCs w:val="24"/>
          <w:lang w:val="ru-RU"/>
        </w:rPr>
        <w:t>որոնք</w:t>
      </w:r>
      <w:r w:rsidRPr="0049186D">
        <w:rPr>
          <w:rFonts w:ascii="GHEA Grapalat" w:hAnsi="GHEA Grapalat" w:cs="Sylfaen"/>
          <w:szCs w:val="24"/>
        </w:rPr>
        <w:t xml:space="preserve"> </w:t>
      </w:r>
      <w:r w:rsidRPr="0049186D">
        <w:rPr>
          <w:rFonts w:ascii="GHEA Grapalat" w:hAnsi="GHEA Grapalat" w:cs="Sylfaen"/>
          <w:szCs w:val="24"/>
          <w:lang w:val="ru-RU"/>
        </w:rPr>
        <w:t>տրամադրվում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մեկ</w:t>
      </w:r>
      <w:r w:rsidRPr="0049186D">
        <w:rPr>
          <w:rFonts w:ascii="GHEA Grapalat" w:hAnsi="GHEA Grapalat" w:cs="Sylfaen"/>
          <w:szCs w:val="24"/>
        </w:rPr>
        <w:t xml:space="preserve"> </w:t>
      </w:r>
      <w:r w:rsidRPr="0049186D">
        <w:rPr>
          <w:rFonts w:ascii="GHEA Grapalat" w:hAnsi="GHEA Grapalat" w:cs="Sylfaen"/>
          <w:szCs w:val="24"/>
          <w:lang w:val="ru-RU"/>
        </w:rPr>
        <w:t>օրացուցային</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ընթացքում։</w:t>
      </w:r>
    </w:p>
    <w:p w:rsidR="00740F20" w:rsidRPr="00595447"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7.</w:t>
      </w:r>
      <w:r>
        <w:rPr>
          <w:rFonts w:ascii="GHEA Grapalat" w:hAnsi="GHEA Grapalat" w:cs="Sylfaen"/>
          <w:sz w:val="20"/>
          <w:lang w:val="af-ZA"/>
        </w:rPr>
        <w:t>21</w:t>
      </w:r>
      <w:r w:rsidRPr="0049186D">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պատվիրատուի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ծանուցումներն</w:t>
      </w:r>
      <w:r w:rsidRPr="00DE1E5A">
        <w:rPr>
          <w:rFonts w:ascii="GHEA Grapalat" w:hAnsi="GHEA Grapalat" w:cs="Sylfaen"/>
          <w:sz w:val="20"/>
          <w:lang w:val="af-ZA"/>
        </w:rPr>
        <w:t xml:space="preserve"> </w:t>
      </w:r>
      <w:r w:rsidRPr="00DE1E5A">
        <w:rPr>
          <w:rFonts w:ascii="GHEA Grapalat" w:hAnsi="GHEA Grapalat" w:cs="Sylfaen"/>
          <w:sz w:val="20"/>
        </w:rPr>
        <w:t>ուղարկվում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Pr>
          <w:rFonts w:ascii="GHEA Grapalat" w:hAnsi="GHEA Grapalat" w:cs="Sylfaen"/>
          <w:sz w:val="20"/>
          <w:lang w:val="af-ZA"/>
        </w:rPr>
        <w:t xml:space="preserve">հայտում նշված էլեկտրոնային փոստին ուղարկելու միջոցով, </w:t>
      </w:r>
      <w:r w:rsidRPr="00595447">
        <w:rPr>
          <w:rFonts w:ascii="GHEA Grapalat" w:hAnsi="GHEA Grapalat" w:cs="Sylfaen"/>
          <w:sz w:val="20"/>
        </w:rPr>
        <w:t>իսկ</w:t>
      </w:r>
      <w:r w:rsidRPr="00595447">
        <w:rPr>
          <w:rFonts w:ascii="GHEA Grapalat" w:hAnsi="GHEA Grapalat" w:cs="Sylfaen"/>
          <w:sz w:val="20"/>
          <w:lang w:val="af-ZA"/>
        </w:rPr>
        <w:t xml:space="preserve"> </w:t>
      </w:r>
      <w:r w:rsidRPr="00595447">
        <w:rPr>
          <w:rFonts w:ascii="GHEA Grapalat" w:hAnsi="GHEA Grapalat" w:cs="Sylfaen"/>
          <w:sz w:val="20"/>
        </w:rPr>
        <w:t>մասնակցի</w:t>
      </w:r>
      <w:r w:rsidRPr="00595447">
        <w:rPr>
          <w:rFonts w:ascii="GHEA Grapalat" w:hAnsi="GHEA Grapalat" w:cs="Sylfaen"/>
          <w:sz w:val="20"/>
          <w:lang w:val="af-ZA"/>
        </w:rPr>
        <w:t xml:space="preserve"> </w:t>
      </w:r>
      <w:r w:rsidRPr="00595447">
        <w:rPr>
          <w:rFonts w:ascii="GHEA Grapalat" w:hAnsi="GHEA Grapalat" w:cs="Sylfaen"/>
          <w:sz w:val="20"/>
        </w:rPr>
        <w:t>կողմից</w:t>
      </w:r>
      <w:r w:rsidRPr="00595447">
        <w:rPr>
          <w:rFonts w:ascii="GHEA Grapalat" w:hAnsi="GHEA Grapalat" w:cs="Sylfaen"/>
          <w:sz w:val="20"/>
          <w:lang w:val="af-ZA"/>
        </w:rPr>
        <w:t xml:space="preserve">` </w:t>
      </w:r>
      <w:r w:rsidRPr="00595447">
        <w:rPr>
          <w:rFonts w:ascii="GHEA Grapalat" w:hAnsi="GHEA Grapalat" w:cs="Sylfaen"/>
          <w:sz w:val="20"/>
        </w:rPr>
        <w:t>իր</w:t>
      </w:r>
      <w:r w:rsidRPr="00595447">
        <w:rPr>
          <w:rFonts w:ascii="GHEA Grapalat" w:hAnsi="GHEA Grapalat" w:cs="Sylfaen"/>
          <w:sz w:val="20"/>
          <w:lang w:val="af-ZA"/>
        </w:rPr>
        <w:t xml:space="preserve"> </w:t>
      </w:r>
      <w:r w:rsidRPr="00595447">
        <w:rPr>
          <w:rFonts w:ascii="GHEA Grapalat" w:hAnsi="GHEA Grapalat" w:cs="Sylfaen"/>
          <w:sz w:val="20"/>
        </w:rPr>
        <w:t>հայտում</w:t>
      </w:r>
      <w:r w:rsidRPr="00595447">
        <w:rPr>
          <w:rFonts w:ascii="GHEA Grapalat" w:hAnsi="GHEA Grapalat" w:cs="Sylfaen"/>
          <w:sz w:val="20"/>
          <w:lang w:val="af-ZA"/>
        </w:rPr>
        <w:t xml:space="preserve"> </w:t>
      </w:r>
      <w:r w:rsidRPr="00595447">
        <w:rPr>
          <w:rFonts w:ascii="GHEA Grapalat" w:hAnsi="GHEA Grapalat" w:cs="Sylfaen"/>
          <w:sz w:val="20"/>
        </w:rPr>
        <w:t>նշված</w:t>
      </w:r>
      <w:r w:rsidRPr="00595447">
        <w:rPr>
          <w:rFonts w:ascii="GHEA Grapalat" w:hAnsi="GHEA Grapalat" w:cs="Sylfaen"/>
          <w:sz w:val="20"/>
          <w:lang w:val="af-ZA"/>
        </w:rPr>
        <w:t xml:space="preserve"> </w:t>
      </w:r>
      <w:r w:rsidRPr="00595447">
        <w:rPr>
          <w:rFonts w:ascii="GHEA Grapalat" w:hAnsi="GHEA Grapalat" w:cs="Sylfaen"/>
          <w:sz w:val="20"/>
        </w:rPr>
        <w:t>էլեկտրոնային</w:t>
      </w:r>
      <w:r w:rsidRPr="00595447">
        <w:rPr>
          <w:rFonts w:ascii="GHEA Grapalat" w:hAnsi="GHEA Grapalat" w:cs="Sylfaen"/>
          <w:sz w:val="20"/>
          <w:lang w:val="af-ZA"/>
        </w:rPr>
        <w:t xml:space="preserve"> </w:t>
      </w:r>
      <w:r w:rsidRPr="00595447">
        <w:rPr>
          <w:rFonts w:ascii="GHEA Grapalat" w:hAnsi="GHEA Grapalat" w:cs="Sylfaen"/>
          <w:sz w:val="20"/>
        </w:rPr>
        <w:t>փոստից</w:t>
      </w:r>
      <w:r w:rsidRPr="00595447">
        <w:rPr>
          <w:rFonts w:ascii="GHEA Grapalat" w:hAnsi="GHEA Grapalat" w:cs="Sylfaen"/>
          <w:sz w:val="20"/>
          <w:lang w:val="af-ZA"/>
        </w:rPr>
        <w:t xml:space="preserve"> </w:t>
      </w:r>
      <w:r w:rsidRPr="00595447">
        <w:rPr>
          <w:rFonts w:ascii="GHEA Grapalat" w:hAnsi="GHEA Grapalat" w:cs="Sylfaen"/>
          <w:sz w:val="20"/>
        </w:rPr>
        <w:t>սույն</w:t>
      </w:r>
      <w:r w:rsidRPr="00595447">
        <w:rPr>
          <w:rFonts w:ascii="GHEA Grapalat" w:hAnsi="GHEA Grapalat" w:cs="Sylfaen"/>
          <w:sz w:val="20"/>
          <w:lang w:val="af-ZA"/>
        </w:rPr>
        <w:t xml:space="preserve"> </w:t>
      </w:r>
      <w:r w:rsidRPr="00595447">
        <w:rPr>
          <w:rFonts w:ascii="GHEA Grapalat" w:hAnsi="GHEA Grapalat" w:cs="Sylfaen"/>
          <w:sz w:val="20"/>
        </w:rPr>
        <w:t>հրավերում</w:t>
      </w:r>
      <w:r w:rsidRPr="00595447">
        <w:rPr>
          <w:rFonts w:ascii="GHEA Grapalat" w:hAnsi="GHEA Grapalat" w:cs="Sylfaen"/>
          <w:sz w:val="20"/>
          <w:lang w:val="af-ZA"/>
        </w:rPr>
        <w:t xml:space="preserve"> </w:t>
      </w:r>
      <w:r w:rsidRPr="00595447">
        <w:rPr>
          <w:rFonts w:ascii="GHEA Grapalat" w:hAnsi="GHEA Grapalat" w:cs="Sylfaen"/>
          <w:sz w:val="20"/>
        </w:rPr>
        <w:t>նշված</w:t>
      </w:r>
      <w:r w:rsidRPr="00595447">
        <w:rPr>
          <w:rFonts w:ascii="GHEA Grapalat" w:hAnsi="GHEA Grapalat" w:cs="Sylfaen"/>
          <w:sz w:val="20"/>
          <w:lang w:val="af-ZA"/>
        </w:rPr>
        <w:t xml:space="preserve">` </w:t>
      </w:r>
      <w:r w:rsidRPr="00595447">
        <w:rPr>
          <w:rFonts w:ascii="GHEA Grapalat" w:hAnsi="GHEA Grapalat" w:cs="Sylfaen"/>
          <w:sz w:val="20"/>
        </w:rPr>
        <w:t>հանձնաժողովի</w:t>
      </w:r>
      <w:r w:rsidRPr="00595447">
        <w:rPr>
          <w:rFonts w:ascii="GHEA Grapalat" w:hAnsi="GHEA Grapalat" w:cs="Sylfaen"/>
          <w:sz w:val="20"/>
          <w:lang w:val="af-ZA"/>
        </w:rPr>
        <w:t xml:space="preserve"> </w:t>
      </w:r>
      <w:r w:rsidRPr="00595447">
        <w:rPr>
          <w:rFonts w:ascii="GHEA Grapalat" w:hAnsi="GHEA Grapalat" w:cs="Sylfaen"/>
          <w:sz w:val="20"/>
        </w:rPr>
        <w:t>քարտուղարի</w:t>
      </w:r>
      <w:r w:rsidRPr="00595447">
        <w:rPr>
          <w:rFonts w:ascii="GHEA Grapalat" w:hAnsi="GHEA Grapalat" w:cs="Sylfaen"/>
          <w:sz w:val="20"/>
          <w:lang w:val="af-ZA"/>
        </w:rPr>
        <w:t xml:space="preserve"> </w:t>
      </w:r>
      <w:r w:rsidRPr="00595447">
        <w:rPr>
          <w:rFonts w:ascii="GHEA Grapalat" w:hAnsi="GHEA Grapalat" w:cs="Sylfaen"/>
          <w:sz w:val="20"/>
        </w:rPr>
        <w:t>էլեկտրոնային</w:t>
      </w:r>
      <w:r w:rsidRPr="00595447">
        <w:rPr>
          <w:rFonts w:ascii="GHEA Grapalat" w:hAnsi="GHEA Grapalat" w:cs="Sylfaen"/>
          <w:sz w:val="20"/>
          <w:lang w:val="af-ZA"/>
        </w:rPr>
        <w:t xml:space="preserve"> </w:t>
      </w:r>
      <w:r w:rsidRPr="00595447">
        <w:rPr>
          <w:rFonts w:ascii="GHEA Grapalat" w:hAnsi="GHEA Grapalat" w:cs="Sylfaen"/>
          <w:sz w:val="20"/>
        </w:rPr>
        <w:t>փոստին</w:t>
      </w:r>
      <w:r w:rsidRPr="00595447">
        <w:rPr>
          <w:rFonts w:ascii="GHEA Grapalat" w:hAnsi="GHEA Grapalat" w:cs="Sylfaen"/>
          <w:sz w:val="20"/>
          <w:lang w:val="af-ZA"/>
        </w:rPr>
        <w:t xml:space="preserve"> </w:t>
      </w:r>
      <w:r w:rsidRPr="00595447">
        <w:rPr>
          <w:rFonts w:ascii="GHEA Grapalat" w:hAnsi="GHEA Grapalat"/>
          <w:sz w:val="20"/>
          <w:szCs w:val="20"/>
          <w:lang w:val="af-ZA"/>
        </w:rPr>
        <w:t>ուղարկվելու միջոցով:</w:t>
      </w:r>
    </w:p>
    <w:p w:rsidR="00740F20" w:rsidRPr="00DE1E5A" w:rsidRDefault="00740F20" w:rsidP="00740F20">
      <w:pPr>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740F20" w:rsidRPr="0049186D" w:rsidRDefault="00740F20" w:rsidP="00740F20">
      <w:pPr>
        <w:pStyle w:val="BodyTextIndent2"/>
        <w:spacing w:line="240" w:lineRule="auto"/>
        <w:ind w:firstLine="567"/>
        <w:rPr>
          <w:rFonts w:ascii="GHEA Grapalat" w:hAnsi="GHEA Grapalat"/>
          <w:lang w:val="hy-AM"/>
        </w:rPr>
      </w:pPr>
      <w:r w:rsidRPr="0049186D">
        <w:rPr>
          <w:rFonts w:ascii="GHEA Grapalat" w:hAnsi="GHEA Grapalat"/>
        </w:rPr>
        <w:t>7</w:t>
      </w:r>
      <w:r w:rsidRPr="0049186D">
        <w:rPr>
          <w:rFonts w:ascii="GHEA Grapalat" w:hAnsi="GHEA Grapalat"/>
          <w:lang w:val="hy-AM"/>
        </w:rPr>
        <w:t>.</w:t>
      </w:r>
      <w:r w:rsidRPr="0049186D">
        <w:rPr>
          <w:rFonts w:ascii="GHEA Grapalat" w:hAnsi="GHEA Grapalat" w:cs="Sylfaen"/>
        </w:rPr>
        <w:t>2</w:t>
      </w:r>
      <w:r>
        <w:rPr>
          <w:rFonts w:ascii="GHEA Grapalat" w:hAnsi="GHEA Grapalat" w:cs="Sylfaen"/>
        </w:rPr>
        <w:t>2</w:t>
      </w:r>
      <w:r w:rsidRPr="0049186D">
        <w:rPr>
          <w:rFonts w:ascii="GHEA Grapalat" w:hAnsi="GHEA Grapalat" w:cs="Sylfaen"/>
        </w:rPr>
        <w:t xml:space="preserve"> Հայտերի</w:t>
      </w:r>
      <w:r w:rsidRPr="0049186D">
        <w:rPr>
          <w:rFonts w:ascii="GHEA Grapalat" w:hAnsi="GHEA Grapalat" w:cs="Arial"/>
        </w:rPr>
        <w:t xml:space="preserve"> </w:t>
      </w:r>
      <w:r w:rsidRPr="0049186D">
        <w:rPr>
          <w:rFonts w:ascii="GHEA Grapalat" w:hAnsi="GHEA Grapalat" w:cs="Sylfaen"/>
        </w:rPr>
        <w:t>գնահատումը</w:t>
      </w:r>
      <w:r w:rsidRPr="0049186D">
        <w:rPr>
          <w:rFonts w:ascii="GHEA Grapalat" w:hAnsi="GHEA Grapalat" w:cs="Arial"/>
        </w:rPr>
        <w:t xml:space="preserve"> </w:t>
      </w:r>
      <w:r w:rsidRPr="0049186D">
        <w:rPr>
          <w:rFonts w:ascii="GHEA Grapalat" w:hAnsi="GHEA Grapalat" w:cs="Sylfaen"/>
        </w:rPr>
        <w:t>և</w:t>
      </w:r>
      <w:r w:rsidRPr="0049186D">
        <w:rPr>
          <w:rFonts w:ascii="GHEA Grapalat" w:hAnsi="GHEA Grapalat" w:cs="Arial"/>
        </w:rPr>
        <w:t xml:space="preserve"> </w:t>
      </w:r>
      <w:r w:rsidRPr="0049186D">
        <w:rPr>
          <w:rFonts w:ascii="GHEA Grapalat" w:hAnsi="GHEA Grapalat" w:cs="Sylfaen"/>
        </w:rPr>
        <w:t>ընտրված մասնակցի որոշումն</w:t>
      </w:r>
      <w:r w:rsidRPr="0049186D">
        <w:rPr>
          <w:rFonts w:ascii="GHEA Grapalat" w:hAnsi="GHEA Grapalat" w:cs="Arial"/>
        </w:rPr>
        <w:t xml:space="preserve"> </w:t>
      </w:r>
      <w:r w:rsidRPr="0049186D">
        <w:rPr>
          <w:rFonts w:ascii="GHEA Grapalat" w:hAnsi="GHEA Grapalat" w:cs="Sylfaen"/>
        </w:rPr>
        <w:t>իրականացվում</w:t>
      </w:r>
      <w:r w:rsidRPr="0049186D">
        <w:rPr>
          <w:rFonts w:ascii="GHEA Grapalat" w:hAnsi="GHEA Grapalat" w:cs="Arial"/>
        </w:rPr>
        <w:t xml:space="preserve"> </w:t>
      </w:r>
      <w:r w:rsidRPr="0049186D">
        <w:rPr>
          <w:rFonts w:ascii="GHEA Grapalat" w:hAnsi="GHEA Grapalat" w:cs="Sylfaen"/>
        </w:rPr>
        <w:t>է</w:t>
      </w:r>
      <w:r w:rsidRPr="0049186D">
        <w:rPr>
          <w:rFonts w:ascii="GHEA Grapalat" w:hAnsi="GHEA Grapalat" w:cs="Arial"/>
        </w:rPr>
        <w:t xml:space="preserve"> </w:t>
      </w:r>
      <w:r w:rsidRPr="0049186D">
        <w:rPr>
          <w:rFonts w:ascii="GHEA Grapalat" w:hAnsi="GHEA Grapalat" w:cs="Sylfaen"/>
        </w:rPr>
        <w:t>ըստ</w:t>
      </w:r>
      <w:r w:rsidRPr="0049186D">
        <w:rPr>
          <w:rFonts w:ascii="GHEA Grapalat" w:hAnsi="GHEA Grapalat" w:cs="Arial"/>
        </w:rPr>
        <w:t xml:space="preserve"> </w:t>
      </w:r>
      <w:r w:rsidRPr="0049186D">
        <w:rPr>
          <w:rFonts w:ascii="GHEA Grapalat" w:hAnsi="GHEA Grapalat" w:cs="Sylfaen"/>
        </w:rPr>
        <w:t>առանձին</w:t>
      </w:r>
      <w:r w:rsidRPr="0049186D">
        <w:rPr>
          <w:rFonts w:ascii="GHEA Grapalat" w:hAnsi="GHEA Grapalat" w:cs="Arial"/>
        </w:rPr>
        <w:t xml:space="preserve"> </w:t>
      </w:r>
      <w:r w:rsidRPr="0049186D">
        <w:rPr>
          <w:rFonts w:ascii="GHEA Grapalat" w:hAnsi="GHEA Grapalat" w:cs="Sylfaen"/>
        </w:rPr>
        <w:t>չափաբաժինների</w:t>
      </w:r>
      <w:r w:rsidRPr="0049186D">
        <w:rPr>
          <w:rStyle w:val="FootnoteReference"/>
          <w:rFonts w:ascii="GHEA Grapalat" w:hAnsi="GHEA Grapalat" w:cs="Sylfaen"/>
        </w:rPr>
        <w:footnoteReference w:id="9"/>
      </w:r>
      <w:r w:rsidRPr="0049186D">
        <w:rPr>
          <w:rFonts w:ascii="GHEA Grapalat" w:hAnsi="GHEA Grapalat" w:cs="Tahoma"/>
        </w:rPr>
        <w:t>։</w:t>
      </w:r>
      <w:ins w:id="15" w:author="User" w:date="2019-05-25T08:33:00Z">
        <w:r w:rsidRPr="0049186D">
          <w:rPr>
            <w:rFonts w:ascii="GHEA Grapalat" w:hAnsi="GHEA Grapalat" w:cs="Tahoma"/>
            <w:lang w:val="hy-AM"/>
          </w:rPr>
          <w:t xml:space="preserve"> </w:t>
        </w:r>
      </w:ins>
    </w:p>
    <w:p w:rsidR="00740F20" w:rsidRPr="0049186D" w:rsidRDefault="00740F20" w:rsidP="00740F20">
      <w:pPr>
        <w:ind w:firstLine="567"/>
        <w:jc w:val="both"/>
        <w:rPr>
          <w:rFonts w:ascii="GHEA Grapalat" w:hAnsi="GHEA Grapalat"/>
          <w:sz w:val="20"/>
          <w:szCs w:val="20"/>
          <w:lang w:val="af-ZA"/>
        </w:rPr>
      </w:pPr>
      <w:r w:rsidRPr="0049186D">
        <w:rPr>
          <w:rFonts w:ascii="GHEA Grapalat" w:hAnsi="GHEA Grapalat" w:cs="Sylfaen"/>
          <w:sz w:val="20"/>
          <w:lang w:val="af-ZA"/>
        </w:rPr>
        <w:t>7</w:t>
      </w:r>
      <w:r w:rsidRPr="0049186D">
        <w:rPr>
          <w:rFonts w:ascii="GHEA Grapalat" w:hAnsi="GHEA Grapalat"/>
          <w:sz w:val="20"/>
          <w:szCs w:val="20"/>
          <w:lang w:val="af-ZA"/>
        </w:rPr>
        <w:t>.2</w:t>
      </w:r>
      <w:r>
        <w:rPr>
          <w:rFonts w:ascii="GHEA Grapalat" w:hAnsi="GHEA Grapalat"/>
          <w:sz w:val="20"/>
          <w:szCs w:val="20"/>
          <w:lang w:val="af-ZA"/>
        </w:rPr>
        <w:t>3</w:t>
      </w:r>
      <w:r w:rsidRPr="0049186D">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w:t>
      </w:r>
      <w:r w:rsidRPr="005214FE">
        <w:rPr>
          <w:rFonts w:ascii="GHEA Grapalat" w:hAnsi="GHEA Grapalat"/>
          <w:sz w:val="20"/>
          <w:szCs w:val="20"/>
          <w:lang w:val="hy-AM"/>
        </w:rPr>
        <w:t>հրավերի</w:t>
      </w:r>
      <w:r w:rsidRPr="0049186D">
        <w:rPr>
          <w:rFonts w:ascii="GHEA Grapalat" w:hAnsi="GHEA Grapalat"/>
          <w:sz w:val="20"/>
          <w:szCs w:val="20"/>
          <w:lang w:val="af-ZA"/>
        </w:rPr>
        <w:t xml:space="preserve"> 1-</w:t>
      </w:r>
      <w:r w:rsidRPr="005214FE">
        <w:rPr>
          <w:rFonts w:ascii="GHEA Grapalat" w:hAnsi="GHEA Grapalat"/>
          <w:sz w:val="20"/>
          <w:szCs w:val="20"/>
          <w:lang w:val="hy-AM"/>
        </w:rPr>
        <w:t>ին</w:t>
      </w:r>
      <w:r w:rsidRPr="0049186D">
        <w:rPr>
          <w:rFonts w:ascii="GHEA Grapalat" w:hAnsi="GHEA Grapalat"/>
          <w:sz w:val="20"/>
          <w:szCs w:val="20"/>
          <w:lang w:val="af-ZA"/>
        </w:rPr>
        <w:t xml:space="preserve"> </w:t>
      </w:r>
      <w:r w:rsidRPr="005214FE">
        <w:rPr>
          <w:rFonts w:ascii="GHEA Grapalat" w:hAnsi="GHEA Grapalat"/>
          <w:sz w:val="20"/>
          <w:szCs w:val="20"/>
          <w:lang w:val="hy-AM"/>
        </w:rPr>
        <w:t>մասի</w:t>
      </w:r>
      <w:r w:rsidRPr="0049186D">
        <w:rPr>
          <w:rFonts w:ascii="GHEA Grapalat" w:hAnsi="GHEA Grapalat"/>
          <w:sz w:val="20"/>
          <w:szCs w:val="20"/>
          <w:lang w:val="af-ZA"/>
        </w:rPr>
        <w:t xml:space="preserve"> 7.1</w:t>
      </w:r>
      <w:r>
        <w:rPr>
          <w:rFonts w:ascii="GHEA Grapalat" w:hAnsi="GHEA Grapalat"/>
          <w:sz w:val="20"/>
          <w:szCs w:val="20"/>
          <w:lang w:val="af-ZA"/>
        </w:rPr>
        <w:t>2</w:t>
      </w:r>
      <w:r w:rsidRPr="0049186D">
        <w:rPr>
          <w:rFonts w:ascii="GHEA Grapalat" w:hAnsi="GHEA Grapalat"/>
          <w:sz w:val="20"/>
          <w:szCs w:val="20"/>
          <w:lang w:val="af-ZA"/>
        </w:rPr>
        <w:t>-</w:t>
      </w:r>
      <w:r w:rsidRPr="005214FE">
        <w:rPr>
          <w:rFonts w:ascii="GHEA Grapalat" w:hAnsi="GHEA Grapalat"/>
          <w:sz w:val="20"/>
          <w:szCs w:val="20"/>
          <w:lang w:val="hy-AM"/>
        </w:rPr>
        <w:t>ից</w:t>
      </w:r>
      <w:r w:rsidRPr="0049186D">
        <w:rPr>
          <w:rFonts w:ascii="GHEA Grapalat" w:hAnsi="GHEA Grapalat"/>
          <w:sz w:val="20"/>
          <w:szCs w:val="20"/>
          <w:lang w:val="af-ZA"/>
        </w:rPr>
        <w:t xml:space="preserve">  7.2</w:t>
      </w:r>
      <w:r>
        <w:rPr>
          <w:rFonts w:ascii="GHEA Grapalat" w:hAnsi="GHEA Grapalat"/>
          <w:sz w:val="20"/>
          <w:szCs w:val="20"/>
          <w:lang w:val="af-ZA"/>
        </w:rPr>
        <w:t>2</w:t>
      </w:r>
      <w:r w:rsidRPr="0049186D">
        <w:rPr>
          <w:rFonts w:ascii="GHEA Grapalat" w:hAnsi="GHEA Grapalat"/>
          <w:sz w:val="20"/>
          <w:szCs w:val="20"/>
          <w:lang w:val="af-ZA"/>
        </w:rPr>
        <w:t>-</w:t>
      </w:r>
      <w:r w:rsidRPr="005214FE">
        <w:rPr>
          <w:rFonts w:ascii="GHEA Grapalat" w:hAnsi="GHEA Grapalat"/>
          <w:sz w:val="20"/>
          <w:szCs w:val="20"/>
          <w:lang w:val="hy-AM"/>
        </w:rPr>
        <w:t>րդ</w:t>
      </w:r>
      <w:r w:rsidRPr="0049186D">
        <w:rPr>
          <w:rFonts w:ascii="GHEA Grapalat" w:hAnsi="GHEA Grapalat"/>
          <w:sz w:val="20"/>
          <w:szCs w:val="20"/>
          <w:lang w:val="af-ZA"/>
        </w:rPr>
        <w:t xml:space="preserve"> </w:t>
      </w:r>
      <w:r w:rsidRPr="005214FE">
        <w:rPr>
          <w:rFonts w:ascii="GHEA Grapalat" w:hAnsi="GHEA Grapalat"/>
          <w:sz w:val="20"/>
          <w:szCs w:val="20"/>
          <w:lang w:val="hy-AM"/>
        </w:rPr>
        <w:t>կետերով</w:t>
      </w:r>
      <w:r w:rsidRPr="0049186D">
        <w:rPr>
          <w:rFonts w:ascii="GHEA Grapalat" w:hAnsi="GHEA Grapalat"/>
          <w:sz w:val="20"/>
          <w:szCs w:val="20"/>
          <w:lang w:val="af-ZA"/>
        </w:rPr>
        <w:t xml:space="preserve"> սահմանված ընթացակարգը:</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rPr>
        <w:t>7</w:t>
      </w:r>
      <w:r w:rsidRPr="0049186D">
        <w:rPr>
          <w:rFonts w:ascii="GHEA Grapalat" w:hAnsi="GHEA Grapalat" w:cs="Sylfaen"/>
          <w:szCs w:val="24"/>
          <w:lang w:val="hy-AM"/>
        </w:rPr>
        <w:t>.2</w:t>
      </w:r>
      <w:r w:rsidRPr="005214FE">
        <w:rPr>
          <w:rFonts w:ascii="GHEA Grapalat" w:hAnsi="GHEA Grapalat" w:cs="Sylfaen"/>
          <w:szCs w:val="24"/>
        </w:rPr>
        <w:t>4</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արդյունքներով</w:t>
      </w:r>
      <w:r w:rsidRPr="0049186D">
        <w:rPr>
          <w:rFonts w:ascii="GHEA Grapalat" w:hAnsi="GHEA Grapalat" w:cs="Sylfaen"/>
          <w:szCs w:val="24"/>
        </w:rPr>
        <w:t xml:space="preserve"> </w:t>
      </w:r>
      <w:r w:rsidRPr="0049186D">
        <w:rPr>
          <w:rFonts w:ascii="GHEA Grapalat" w:hAnsi="GHEA Grapalat" w:cs="Sylfaen"/>
          <w:szCs w:val="24"/>
          <w:lang w:val="ru-RU"/>
        </w:rPr>
        <w:t>կազմվում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նիստի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w:t>
      </w:r>
      <w:r w:rsidRPr="0049186D">
        <w:rPr>
          <w:rFonts w:ascii="GHEA Grapalat" w:hAnsi="GHEA Grapalat" w:cs="Sylfaen"/>
          <w:szCs w:val="24"/>
        </w:rPr>
        <w:t xml:space="preserve">, </w:t>
      </w:r>
      <w:r w:rsidRPr="0049186D">
        <w:rPr>
          <w:rFonts w:ascii="GHEA Grapalat" w:hAnsi="GHEA Grapalat" w:cs="Sylfaen"/>
          <w:szCs w:val="24"/>
          <w:lang w:val="ru-RU"/>
        </w:rPr>
        <w:t>որը</w:t>
      </w:r>
      <w:r w:rsidRPr="0049186D">
        <w:rPr>
          <w:rFonts w:ascii="GHEA Grapalat" w:hAnsi="GHEA Grapalat" w:cs="Sylfaen"/>
          <w:szCs w:val="24"/>
        </w:rPr>
        <w:t xml:space="preserve"> </w:t>
      </w:r>
      <w:r w:rsidRPr="0049186D">
        <w:rPr>
          <w:rFonts w:ascii="GHEA Grapalat" w:hAnsi="GHEA Grapalat" w:cs="Sylfaen"/>
          <w:szCs w:val="24"/>
          <w:lang w:val="ru-RU"/>
        </w:rPr>
        <w:t>կցվում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գնման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արձանագրությանը։</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 ստորագրում են հանձնաժողովի նիստին ներկա անդամները։</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ru-RU"/>
        </w:rPr>
        <w:t>Հայտերի</w:t>
      </w:r>
      <w:r w:rsidRPr="0049186D">
        <w:rPr>
          <w:rFonts w:ascii="GHEA Grapalat" w:hAnsi="GHEA Grapalat" w:cs="Sylfaen"/>
          <w:szCs w:val="24"/>
          <w:lang w:val="en-US"/>
        </w:rPr>
        <w:t xml:space="preserve"> </w:t>
      </w:r>
      <w:r w:rsidRPr="0049186D">
        <w:rPr>
          <w:rFonts w:ascii="GHEA Grapalat" w:hAnsi="GHEA Grapalat" w:cs="Sylfaen"/>
          <w:szCs w:val="24"/>
          <w:lang w:val="ru-RU"/>
        </w:rPr>
        <w:t>գնահատման</w:t>
      </w:r>
      <w:r w:rsidRPr="0049186D">
        <w:rPr>
          <w:rFonts w:ascii="GHEA Grapalat" w:hAnsi="GHEA Grapalat" w:cs="Sylfaen"/>
          <w:szCs w:val="24"/>
          <w:lang w:val="en-US"/>
        </w:rPr>
        <w:t xml:space="preserve"> </w:t>
      </w:r>
      <w:r w:rsidRPr="0049186D">
        <w:rPr>
          <w:rFonts w:ascii="GHEA Grapalat" w:hAnsi="GHEA Grapalat" w:cs="Sylfaen"/>
          <w:szCs w:val="24"/>
          <w:lang w:val="ru-RU"/>
        </w:rPr>
        <w:t>նիստի</w:t>
      </w:r>
      <w:r w:rsidRPr="0049186D">
        <w:rPr>
          <w:rFonts w:ascii="GHEA Grapalat" w:hAnsi="GHEA Grapalat" w:cs="Sylfaen"/>
          <w:szCs w:val="24"/>
          <w:lang w:val="en-US"/>
        </w:rPr>
        <w:t xml:space="preserve"> </w:t>
      </w:r>
      <w:r w:rsidRPr="0049186D">
        <w:rPr>
          <w:rFonts w:ascii="GHEA Grapalat" w:hAnsi="GHEA Grapalat" w:cs="Sylfaen"/>
          <w:szCs w:val="24"/>
          <w:lang w:val="ru-RU"/>
        </w:rPr>
        <w:t>ավարտին</w:t>
      </w:r>
      <w:r w:rsidRPr="0049186D">
        <w:rPr>
          <w:rFonts w:ascii="GHEA Grapalat" w:hAnsi="GHEA Grapalat" w:cs="Sylfaen"/>
          <w:szCs w:val="24"/>
          <w:lang w:val="en-US"/>
        </w:rPr>
        <w:t xml:space="preserve"> </w:t>
      </w:r>
      <w:r w:rsidRPr="0049186D">
        <w:rPr>
          <w:rFonts w:ascii="GHEA Grapalat" w:hAnsi="GHEA Grapalat" w:cs="Sylfaen"/>
          <w:szCs w:val="24"/>
          <w:lang w:val="ru-RU"/>
        </w:rPr>
        <w:t>հաջորդող</w:t>
      </w:r>
      <w:r w:rsidRPr="0049186D">
        <w:rPr>
          <w:rFonts w:ascii="GHEA Grapalat" w:hAnsi="GHEA Grapalat" w:cs="Sylfaen"/>
          <w:szCs w:val="24"/>
          <w:lang w:val="en-US"/>
        </w:rPr>
        <w:t xml:space="preserve"> </w:t>
      </w:r>
      <w:r w:rsidRPr="0049186D">
        <w:rPr>
          <w:rFonts w:ascii="GHEA Grapalat" w:hAnsi="GHEA Grapalat" w:cs="Sylfaen"/>
          <w:szCs w:val="24"/>
          <w:lang w:val="ru-RU"/>
        </w:rPr>
        <w:t>առաջին</w:t>
      </w:r>
      <w:r w:rsidRPr="0049186D">
        <w:rPr>
          <w:rFonts w:ascii="GHEA Grapalat" w:hAnsi="GHEA Grapalat" w:cs="Sylfaen"/>
          <w:szCs w:val="24"/>
          <w:lang w:val="en-US"/>
        </w:rPr>
        <w:t xml:space="preserve"> </w:t>
      </w:r>
      <w:r w:rsidRPr="0049186D">
        <w:rPr>
          <w:rFonts w:ascii="GHEA Grapalat" w:hAnsi="GHEA Grapalat" w:cs="Sylfaen"/>
          <w:szCs w:val="24"/>
          <w:lang w:val="ru-RU"/>
        </w:rPr>
        <w:t>աշխատանքային</w:t>
      </w:r>
      <w:r w:rsidRPr="0049186D">
        <w:rPr>
          <w:rFonts w:ascii="GHEA Grapalat" w:hAnsi="GHEA Grapalat" w:cs="Sylfaen"/>
          <w:szCs w:val="24"/>
          <w:lang w:val="en-US"/>
        </w:rPr>
        <w:t xml:space="preserve"> </w:t>
      </w:r>
      <w:r w:rsidRPr="0049186D">
        <w:rPr>
          <w:rFonts w:ascii="GHEA Grapalat" w:hAnsi="GHEA Grapalat" w:cs="Sylfaen"/>
          <w:szCs w:val="24"/>
          <w:lang w:val="ru-RU"/>
        </w:rPr>
        <w:t>օրը</w:t>
      </w:r>
      <w:r w:rsidRPr="0049186D">
        <w:rPr>
          <w:rFonts w:ascii="GHEA Grapalat" w:hAnsi="GHEA Grapalat" w:cs="Sylfaen"/>
          <w:szCs w:val="24"/>
          <w:lang w:val="en-US"/>
        </w:rPr>
        <w:t xml:space="preserve"> </w:t>
      </w:r>
      <w:r w:rsidRPr="0049186D">
        <w:rPr>
          <w:rFonts w:ascii="GHEA Grapalat" w:hAnsi="GHEA Grapalat" w:cs="Sylfaen"/>
          <w:szCs w:val="24"/>
          <w:lang w:val="ru-RU"/>
        </w:rPr>
        <w:t>նիստի</w:t>
      </w:r>
      <w:r w:rsidRPr="0049186D">
        <w:rPr>
          <w:rFonts w:ascii="GHEA Grapalat" w:hAnsi="GHEA Grapalat" w:cs="Sylfaen"/>
          <w:szCs w:val="24"/>
          <w:lang w:val="en-US"/>
        </w:rPr>
        <w:t xml:space="preserve"> </w:t>
      </w:r>
      <w:r w:rsidRPr="0049186D">
        <w:rPr>
          <w:rFonts w:ascii="GHEA Grapalat" w:hAnsi="GHEA Grapalat" w:cs="Sylfaen"/>
          <w:szCs w:val="24"/>
          <w:lang w:val="ru-RU"/>
        </w:rPr>
        <w:t>արձանագրությունը</w:t>
      </w:r>
      <w:r w:rsidRPr="0049186D">
        <w:rPr>
          <w:rFonts w:ascii="GHEA Grapalat" w:hAnsi="GHEA Grapalat" w:cs="Sylfaen"/>
          <w:szCs w:val="24"/>
          <w:lang w:val="en-US"/>
        </w:rPr>
        <w:t xml:space="preserve"> </w:t>
      </w:r>
      <w:r w:rsidRPr="0049186D">
        <w:rPr>
          <w:rFonts w:ascii="GHEA Grapalat" w:hAnsi="GHEA Grapalat" w:cs="Sylfaen"/>
          <w:szCs w:val="24"/>
          <w:lang w:val="ru-RU"/>
        </w:rPr>
        <w:t>հրապարակվում</w:t>
      </w:r>
      <w:r w:rsidRPr="0049186D">
        <w:rPr>
          <w:rFonts w:ascii="GHEA Grapalat" w:hAnsi="GHEA Grapalat" w:cs="Sylfaen"/>
          <w:szCs w:val="24"/>
          <w:lang w:val="en-US"/>
        </w:rPr>
        <w:t xml:space="preserve"> </w:t>
      </w:r>
      <w:r w:rsidRPr="0049186D">
        <w:rPr>
          <w:rFonts w:ascii="GHEA Grapalat" w:hAnsi="GHEA Grapalat" w:cs="Sylfaen"/>
          <w:szCs w:val="24"/>
          <w:lang w:val="ru-RU"/>
        </w:rPr>
        <w:t>է</w:t>
      </w:r>
      <w:r w:rsidRPr="0049186D">
        <w:rPr>
          <w:rFonts w:ascii="GHEA Grapalat" w:hAnsi="GHEA Grapalat" w:cs="Sylfaen"/>
          <w:szCs w:val="24"/>
          <w:lang w:val="en-US"/>
        </w:rPr>
        <w:t xml:space="preserve"> </w:t>
      </w:r>
      <w:r w:rsidRPr="0049186D">
        <w:rPr>
          <w:rFonts w:ascii="GHEA Grapalat" w:hAnsi="GHEA Grapalat" w:cs="Sylfaen"/>
          <w:szCs w:val="24"/>
          <w:lang w:val="ru-RU"/>
        </w:rPr>
        <w:t>տեղեկագրում</w:t>
      </w:r>
      <w:r w:rsidRPr="0049186D">
        <w:rPr>
          <w:rFonts w:ascii="GHEA Grapalat" w:hAnsi="GHEA Grapalat" w:cs="Sylfaen"/>
          <w:szCs w:val="24"/>
          <w:lang w:val="en-US"/>
        </w:rPr>
        <w:t>:</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en-US"/>
        </w:rPr>
        <w:t>7</w:t>
      </w:r>
      <w:r w:rsidRPr="0049186D">
        <w:rPr>
          <w:rFonts w:ascii="GHEA Grapalat" w:hAnsi="GHEA Grapalat" w:cs="Sylfaen"/>
          <w:szCs w:val="24"/>
          <w:lang w:val="hy-AM"/>
        </w:rPr>
        <w:t>.2</w:t>
      </w:r>
      <w:r>
        <w:rPr>
          <w:rFonts w:ascii="GHEA Grapalat" w:hAnsi="GHEA Grapalat" w:cs="Sylfaen"/>
          <w:szCs w:val="24"/>
          <w:lang w:val="en-US"/>
        </w:rPr>
        <w:t>5</w:t>
      </w:r>
      <w:r w:rsidRPr="0049186D">
        <w:rPr>
          <w:rFonts w:ascii="GHEA Grapalat" w:hAnsi="GHEA Grapalat" w:cs="Sylfaen"/>
          <w:szCs w:val="24"/>
          <w:lang w:val="en-US"/>
        </w:rPr>
        <w:t xml:space="preserve"> </w:t>
      </w:r>
      <w:r w:rsidRPr="0049186D">
        <w:rPr>
          <w:rFonts w:ascii="GHEA Grapalat" w:hAnsi="GHEA Grapalat" w:cs="Sylfaen"/>
          <w:szCs w:val="24"/>
          <w:lang w:val="ru-RU"/>
        </w:rPr>
        <w:t>Մասնակից</w:t>
      </w:r>
      <w:r w:rsidRPr="0049186D">
        <w:rPr>
          <w:rFonts w:ascii="GHEA Grapalat" w:hAnsi="GHEA Grapalat" w:cs="Sylfaen"/>
          <w:szCs w:val="24"/>
          <w:lang w:val="en-US"/>
        </w:rPr>
        <w:t xml:space="preserve">ն </w:t>
      </w:r>
      <w:r w:rsidRPr="0049186D">
        <w:rPr>
          <w:rFonts w:ascii="GHEA Grapalat" w:hAnsi="GHEA Grapalat" w:cs="Sylfaen"/>
          <w:szCs w:val="24"/>
          <w:lang w:val="ru-RU"/>
        </w:rPr>
        <w:t>իրեն</w:t>
      </w:r>
      <w:r w:rsidRPr="0049186D">
        <w:rPr>
          <w:rFonts w:ascii="GHEA Grapalat" w:hAnsi="GHEA Grapalat" w:cs="Sylfaen"/>
          <w:szCs w:val="24"/>
          <w:lang w:val="en-US"/>
        </w:rPr>
        <w:t xml:space="preserve"> </w:t>
      </w:r>
      <w:r w:rsidRPr="0049186D">
        <w:rPr>
          <w:rFonts w:ascii="GHEA Grapalat" w:hAnsi="GHEA Grapalat" w:cs="Sylfaen"/>
          <w:szCs w:val="24"/>
          <w:lang w:val="ru-RU"/>
        </w:rPr>
        <w:t>ներկայացված</w:t>
      </w:r>
      <w:r w:rsidRPr="0049186D">
        <w:rPr>
          <w:rFonts w:ascii="GHEA Grapalat" w:hAnsi="GHEA Grapalat" w:cs="Sylfaen"/>
          <w:szCs w:val="24"/>
          <w:lang w:val="en-US"/>
        </w:rPr>
        <w:t xml:space="preserve"> </w:t>
      </w:r>
      <w:r w:rsidRPr="0049186D">
        <w:rPr>
          <w:rFonts w:ascii="GHEA Grapalat" w:hAnsi="GHEA Grapalat" w:cs="Sylfaen"/>
          <w:szCs w:val="24"/>
          <w:lang w:val="ru-RU"/>
        </w:rPr>
        <w:t>պահանջների</w:t>
      </w:r>
      <w:r w:rsidRPr="0049186D">
        <w:rPr>
          <w:rFonts w:ascii="GHEA Grapalat" w:hAnsi="GHEA Grapalat" w:cs="Sylfaen"/>
          <w:szCs w:val="24"/>
          <w:lang w:val="en-US"/>
        </w:rPr>
        <w:t xml:space="preserve"> </w:t>
      </w:r>
      <w:r w:rsidRPr="0049186D">
        <w:rPr>
          <w:rFonts w:ascii="GHEA Grapalat" w:hAnsi="GHEA Grapalat" w:cs="Sylfaen"/>
          <w:szCs w:val="24"/>
          <w:lang w:val="ru-RU"/>
        </w:rPr>
        <w:t>համապատասխանության</w:t>
      </w:r>
      <w:r w:rsidRPr="0049186D">
        <w:rPr>
          <w:rFonts w:ascii="GHEA Grapalat" w:hAnsi="GHEA Grapalat" w:cs="Sylfaen"/>
          <w:szCs w:val="24"/>
          <w:lang w:val="en-US"/>
        </w:rPr>
        <w:t xml:space="preserve"> </w:t>
      </w:r>
      <w:r w:rsidRPr="0049186D">
        <w:rPr>
          <w:rFonts w:ascii="GHEA Grapalat" w:hAnsi="GHEA Grapalat" w:cs="Sylfaen"/>
          <w:szCs w:val="24"/>
          <w:lang w:val="ru-RU"/>
        </w:rPr>
        <w:t>հիմնավորման</w:t>
      </w:r>
      <w:r w:rsidRPr="0049186D">
        <w:rPr>
          <w:rFonts w:ascii="GHEA Grapalat" w:hAnsi="GHEA Grapalat" w:cs="Sylfaen"/>
          <w:szCs w:val="24"/>
          <w:lang w:val="en-US"/>
        </w:rPr>
        <w:t xml:space="preserve"> </w:t>
      </w:r>
      <w:r w:rsidRPr="0049186D">
        <w:rPr>
          <w:rFonts w:ascii="GHEA Grapalat" w:hAnsi="GHEA Grapalat" w:cs="Sylfaen"/>
          <w:szCs w:val="24"/>
          <w:lang w:val="ru-RU"/>
        </w:rPr>
        <w:t>նպատակով</w:t>
      </w:r>
      <w:r w:rsidRPr="0049186D">
        <w:rPr>
          <w:rFonts w:ascii="GHEA Grapalat" w:hAnsi="GHEA Grapalat" w:cs="Sylfaen"/>
          <w:szCs w:val="24"/>
          <w:lang w:val="en-US"/>
        </w:rPr>
        <w:t xml:space="preserve"> </w:t>
      </w:r>
      <w:r w:rsidRPr="0049186D">
        <w:rPr>
          <w:rFonts w:ascii="GHEA Grapalat" w:hAnsi="GHEA Grapalat" w:cs="Sylfaen"/>
          <w:szCs w:val="24"/>
          <w:lang w:val="ru-RU"/>
        </w:rPr>
        <w:t>կարող</w:t>
      </w:r>
      <w:r w:rsidRPr="0049186D">
        <w:rPr>
          <w:rFonts w:ascii="GHEA Grapalat" w:hAnsi="GHEA Grapalat" w:cs="Sylfaen"/>
          <w:szCs w:val="24"/>
          <w:lang w:val="en-US"/>
        </w:rPr>
        <w:t xml:space="preserve"> </w:t>
      </w:r>
      <w:r w:rsidRPr="0049186D">
        <w:rPr>
          <w:rFonts w:ascii="GHEA Grapalat" w:hAnsi="GHEA Grapalat" w:cs="Sylfaen"/>
          <w:szCs w:val="24"/>
          <w:lang w:val="ru-RU"/>
        </w:rPr>
        <w:t>է</w:t>
      </w:r>
      <w:r w:rsidRPr="0049186D">
        <w:rPr>
          <w:rFonts w:ascii="GHEA Grapalat" w:hAnsi="GHEA Grapalat" w:cs="Sylfaen"/>
          <w:szCs w:val="24"/>
          <w:lang w:val="en-US"/>
        </w:rPr>
        <w:t xml:space="preserve"> </w:t>
      </w:r>
      <w:r w:rsidRPr="0049186D">
        <w:rPr>
          <w:rFonts w:ascii="GHEA Grapalat" w:hAnsi="GHEA Grapalat" w:cs="Sylfaen"/>
          <w:szCs w:val="24"/>
          <w:lang w:val="ru-RU"/>
        </w:rPr>
        <w:t>ներկայացնել</w:t>
      </w:r>
      <w:r w:rsidRPr="0049186D">
        <w:rPr>
          <w:rFonts w:ascii="GHEA Grapalat" w:hAnsi="GHEA Grapalat" w:cs="Sylfaen"/>
          <w:szCs w:val="24"/>
          <w:lang w:val="en-US"/>
        </w:rPr>
        <w:t xml:space="preserve"> </w:t>
      </w:r>
      <w:r w:rsidRPr="0049186D">
        <w:rPr>
          <w:rFonts w:ascii="GHEA Grapalat" w:hAnsi="GHEA Grapalat" w:cs="Sylfaen"/>
          <w:szCs w:val="24"/>
          <w:lang w:val="ru-RU"/>
        </w:rPr>
        <w:t>լրացուցիչ</w:t>
      </w:r>
      <w:r w:rsidRPr="0049186D">
        <w:rPr>
          <w:rFonts w:ascii="GHEA Grapalat" w:hAnsi="GHEA Grapalat" w:cs="Sylfaen"/>
          <w:szCs w:val="24"/>
          <w:lang w:val="en-US"/>
        </w:rPr>
        <w:t xml:space="preserve"> </w:t>
      </w:r>
      <w:r w:rsidRPr="0049186D">
        <w:rPr>
          <w:rFonts w:ascii="GHEA Grapalat" w:hAnsi="GHEA Grapalat" w:cs="Sylfaen"/>
          <w:szCs w:val="24"/>
          <w:lang w:val="ru-RU"/>
        </w:rPr>
        <w:t>այլ</w:t>
      </w:r>
      <w:r w:rsidRPr="0049186D">
        <w:rPr>
          <w:rFonts w:ascii="GHEA Grapalat" w:hAnsi="GHEA Grapalat" w:cs="Sylfaen"/>
          <w:szCs w:val="24"/>
          <w:lang w:val="en-US"/>
        </w:rPr>
        <w:t xml:space="preserve"> </w:t>
      </w:r>
      <w:r w:rsidRPr="0049186D">
        <w:rPr>
          <w:rFonts w:ascii="GHEA Grapalat" w:hAnsi="GHEA Grapalat" w:cs="Sylfaen"/>
          <w:szCs w:val="24"/>
          <w:lang w:val="ru-RU"/>
        </w:rPr>
        <w:t>փաստաթղթեր</w:t>
      </w:r>
      <w:r w:rsidRPr="0049186D">
        <w:rPr>
          <w:rFonts w:ascii="GHEA Grapalat" w:hAnsi="GHEA Grapalat" w:cs="Sylfaen"/>
          <w:szCs w:val="24"/>
          <w:lang w:val="en-US"/>
        </w:rPr>
        <w:t xml:space="preserve">, </w:t>
      </w:r>
      <w:r w:rsidRPr="0049186D">
        <w:rPr>
          <w:rFonts w:ascii="GHEA Grapalat" w:hAnsi="GHEA Grapalat" w:cs="Sylfaen"/>
          <w:szCs w:val="24"/>
          <w:lang w:val="ru-RU"/>
        </w:rPr>
        <w:t>տեղեկություններ</w:t>
      </w:r>
      <w:r w:rsidRPr="0049186D">
        <w:rPr>
          <w:rFonts w:ascii="GHEA Grapalat" w:hAnsi="GHEA Grapalat" w:cs="Sylfaen"/>
          <w:szCs w:val="24"/>
          <w:lang w:val="en-US"/>
        </w:rPr>
        <w:t xml:space="preserve"> </w:t>
      </w:r>
      <w:r w:rsidRPr="0049186D">
        <w:rPr>
          <w:rFonts w:ascii="GHEA Grapalat" w:hAnsi="GHEA Grapalat" w:cs="Sylfaen"/>
          <w:szCs w:val="24"/>
          <w:lang w:val="ru-RU"/>
        </w:rPr>
        <w:t>և</w:t>
      </w:r>
      <w:r w:rsidRPr="0049186D">
        <w:rPr>
          <w:rFonts w:ascii="GHEA Grapalat" w:hAnsi="GHEA Grapalat" w:cs="Sylfaen"/>
          <w:szCs w:val="24"/>
          <w:lang w:val="en-US"/>
        </w:rPr>
        <w:t xml:space="preserve"> </w:t>
      </w:r>
      <w:r w:rsidRPr="0049186D">
        <w:rPr>
          <w:rFonts w:ascii="GHEA Grapalat" w:hAnsi="GHEA Grapalat" w:cs="Sylfaen"/>
          <w:szCs w:val="24"/>
          <w:lang w:val="ru-RU"/>
        </w:rPr>
        <w:t>նյութեր։</w:t>
      </w:r>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en-US"/>
        </w:rPr>
        <w:t>Հ</w:t>
      </w:r>
      <w:r w:rsidRPr="0049186D">
        <w:rPr>
          <w:rFonts w:ascii="GHEA Grapalat" w:hAnsi="GHEA Grapalat" w:cs="Sylfaen"/>
          <w:szCs w:val="24"/>
          <w:lang w:val="ru-RU"/>
        </w:rPr>
        <w:t>անձնաժողովը</w:t>
      </w:r>
      <w:r w:rsidRPr="0049186D">
        <w:rPr>
          <w:rFonts w:ascii="GHEA Grapalat" w:hAnsi="GHEA Grapalat" w:cs="Sylfaen"/>
          <w:szCs w:val="24"/>
          <w:lang w:val="en-US"/>
        </w:rPr>
        <w:t xml:space="preserve"> </w:t>
      </w:r>
      <w:r w:rsidRPr="0049186D">
        <w:rPr>
          <w:rFonts w:ascii="GHEA Grapalat" w:hAnsi="GHEA Grapalat" w:cs="Sylfaen"/>
          <w:szCs w:val="24"/>
          <w:lang w:val="ru-RU"/>
        </w:rPr>
        <w:t>կարող</w:t>
      </w:r>
      <w:r w:rsidRPr="0049186D">
        <w:rPr>
          <w:rFonts w:ascii="GHEA Grapalat" w:hAnsi="GHEA Grapalat" w:cs="Sylfaen"/>
          <w:szCs w:val="24"/>
          <w:lang w:val="en-US"/>
        </w:rPr>
        <w:t xml:space="preserve"> </w:t>
      </w:r>
      <w:r w:rsidRPr="0049186D">
        <w:rPr>
          <w:rFonts w:ascii="GHEA Grapalat" w:hAnsi="GHEA Grapalat" w:cs="Sylfaen"/>
          <w:szCs w:val="24"/>
          <w:lang w:val="ru-RU"/>
        </w:rPr>
        <w:t>է</w:t>
      </w:r>
      <w:r w:rsidRPr="0049186D">
        <w:rPr>
          <w:rFonts w:ascii="GHEA Grapalat" w:hAnsi="GHEA Grapalat" w:cs="Sylfaen"/>
          <w:szCs w:val="24"/>
          <w:lang w:val="en-US"/>
        </w:rPr>
        <w:t xml:space="preserve"> </w:t>
      </w:r>
      <w:r w:rsidRPr="0049186D">
        <w:rPr>
          <w:rFonts w:ascii="GHEA Grapalat" w:hAnsi="GHEA Grapalat" w:cs="Sylfaen"/>
          <w:szCs w:val="24"/>
          <w:lang w:val="ru-RU"/>
        </w:rPr>
        <w:t>ստուգել</w:t>
      </w:r>
      <w:r w:rsidRPr="0049186D">
        <w:rPr>
          <w:rFonts w:ascii="GHEA Grapalat" w:hAnsi="GHEA Grapalat" w:cs="Sylfaen"/>
          <w:szCs w:val="24"/>
          <w:lang w:val="en-US"/>
        </w:rPr>
        <w:t xml:space="preserve"> մ</w:t>
      </w:r>
      <w:r w:rsidRPr="0049186D">
        <w:rPr>
          <w:rFonts w:ascii="GHEA Grapalat" w:hAnsi="GHEA Grapalat" w:cs="Sylfaen"/>
          <w:szCs w:val="24"/>
          <w:lang w:val="ru-RU"/>
        </w:rPr>
        <w:t>ասնակցի</w:t>
      </w:r>
      <w:r w:rsidRPr="0049186D">
        <w:rPr>
          <w:rFonts w:ascii="GHEA Grapalat" w:hAnsi="GHEA Grapalat" w:cs="Sylfaen"/>
          <w:szCs w:val="24"/>
          <w:lang w:val="en-US"/>
        </w:rPr>
        <w:t xml:space="preserve"> </w:t>
      </w:r>
      <w:r w:rsidRPr="0049186D">
        <w:rPr>
          <w:rFonts w:ascii="GHEA Grapalat" w:hAnsi="GHEA Grapalat" w:cs="Sylfaen"/>
          <w:szCs w:val="24"/>
          <w:lang w:val="ru-RU"/>
        </w:rPr>
        <w:t>ներկայացրած</w:t>
      </w:r>
      <w:r w:rsidRPr="0049186D">
        <w:rPr>
          <w:rFonts w:ascii="GHEA Grapalat" w:hAnsi="GHEA Grapalat" w:cs="Sylfaen"/>
          <w:szCs w:val="24"/>
          <w:lang w:val="en-US"/>
        </w:rPr>
        <w:t xml:space="preserve"> </w:t>
      </w:r>
      <w:r w:rsidRPr="0049186D">
        <w:rPr>
          <w:rFonts w:ascii="GHEA Grapalat" w:hAnsi="GHEA Grapalat" w:cs="Sylfaen"/>
          <w:szCs w:val="24"/>
          <w:lang w:val="ru-RU"/>
        </w:rPr>
        <w:t>տվյալների</w:t>
      </w:r>
      <w:r w:rsidRPr="0049186D">
        <w:rPr>
          <w:rFonts w:ascii="GHEA Grapalat" w:hAnsi="GHEA Grapalat" w:cs="Sylfaen"/>
          <w:szCs w:val="24"/>
          <w:lang w:val="en-US"/>
        </w:rPr>
        <w:t xml:space="preserve"> </w:t>
      </w:r>
      <w:r w:rsidRPr="0049186D">
        <w:rPr>
          <w:rFonts w:ascii="GHEA Grapalat" w:hAnsi="GHEA Grapalat" w:cs="Sylfaen"/>
          <w:szCs w:val="24"/>
          <w:lang w:val="ru-RU"/>
        </w:rPr>
        <w:t>իսկությունը</w:t>
      </w:r>
      <w:r w:rsidRPr="0049186D">
        <w:rPr>
          <w:rFonts w:ascii="GHEA Grapalat" w:hAnsi="GHEA Grapalat" w:cs="Sylfaen"/>
          <w:szCs w:val="24"/>
          <w:lang w:val="en-US"/>
        </w:rPr>
        <w:t xml:space="preserve">` </w:t>
      </w:r>
      <w:r w:rsidRPr="0049186D">
        <w:rPr>
          <w:rFonts w:ascii="GHEA Grapalat" w:hAnsi="GHEA Grapalat" w:cs="Sylfaen"/>
          <w:szCs w:val="24"/>
          <w:lang w:val="ru-RU"/>
        </w:rPr>
        <w:t>օգտագործելով</w:t>
      </w:r>
      <w:r w:rsidRPr="0049186D">
        <w:rPr>
          <w:rFonts w:ascii="GHEA Grapalat" w:hAnsi="GHEA Grapalat" w:cs="Sylfaen"/>
          <w:szCs w:val="24"/>
          <w:lang w:val="en-US"/>
        </w:rPr>
        <w:t xml:space="preserve"> </w:t>
      </w:r>
      <w:r w:rsidRPr="0049186D">
        <w:rPr>
          <w:rFonts w:ascii="GHEA Grapalat" w:hAnsi="GHEA Grapalat" w:cs="Sylfaen"/>
          <w:szCs w:val="24"/>
          <w:lang w:val="ru-RU"/>
        </w:rPr>
        <w:t>պաշտոնական</w:t>
      </w:r>
      <w:r w:rsidRPr="0049186D">
        <w:rPr>
          <w:rFonts w:ascii="GHEA Grapalat" w:hAnsi="GHEA Grapalat" w:cs="Sylfaen"/>
          <w:szCs w:val="24"/>
          <w:lang w:val="en-US"/>
        </w:rPr>
        <w:t xml:space="preserve"> </w:t>
      </w:r>
      <w:r w:rsidRPr="0049186D">
        <w:rPr>
          <w:rFonts w:ascii="GHEA Grapalat" w:hAnsi="GHEA Grapalat" w:cs="Sylfaen"/>
          <w:szCs w:val="24"/>
          <w:lang w:val="ru-RU"/>
        </w:rPr>
        <w:t>աղբյուրներից</w:t>
      </w:r>
      <w:r w:rsidRPr="0049186D">
        <w:rPr>
          <w:rFonts w:ascii="GHEA Grapalat" w:hAnsi="GHEA Grapalat" w:cs="Sylfaen"/>
          <w:szCs w:val="24"/>
          <w:lang w:val="en-US"/>
        </w:rPr>
        <w:t xml:space="preserve"> </w:t>
      </w:r>
      <w:r w:rsidRPr="0049186D">
        <w:rPr>
          <w:rFonts w:ascii="GHEA Grapalat" w:hAnsi="GHEA Grapalat" w:cs="Sylfaen"/>
          <w:szCs w:val="24"/>
          <w:lang w:val="ru-RU"/>
        </w:rPr>
        <w:t>ստացված</w:t>
      </w:r>
      <w:r w:rsidRPr="0049186D">
        <w:rPr>
          <w:rFonts w:ascii="GHEA Grapalat" w:hAnsi="GHEA Grapalat" w:cs="Sylfaen"/>
          <w:szCs w:val="24"/>
          <w:lang w:val="en-US"/>
        </w:rPr>
        <w:t xml:space="preserve"> </w:t>
      </w:r>
      <w:r w:rsidRPr="0049186D">
        <w:rPr>
          <w:rFonts w:ascii="GHEA Grapalat" w:hAnsi="GHEA Grapalat" w:cs="Sylfaen"/>
          <w:szCs w:val="24"/>
          <w:lang w:val="ru-RU"/>
        </w:rPr>
        <w:t>տվյալներ</w:t>
      </w:r>
      <w:r w:rsidRPr="0049186D">
        <w:rPr>
          <w:rFonts w:ascii="GHEA Grapalat" w:hAnsi="GHEA Grapalat" w:cs="Sylfaen"/>
          <w:szCs w:val="24"/>
          <w:lang w:val="en-US"/>
        </w:rPr>
        <w:t xml:space="preserve"> </w:t>
      </w:r>
      <w:r w:rsidRPr="0049186D">
        <w:rPr>
          <w:rFonts w:ascii="GHEA Grapalat" w:hAnsi="GHEA Grapalat" w:cs="Sylfaen"/>
          <w:szCs w:val="24"/>
          <w:lang w:val="ru-RU"/>
        </w:rPr>
        <w:t>կամ</w:t>
      </w:r>
      <w:r w:rsidRPr="0049186D">
        <w:rPr>
          <w:rFonts w:ascii="GHEA Grapalat" w:hAnsi="GHEA Grapalat" w:cs="Sylfaen"/>
          <w:szCs w:val="24"/>
          <w:lang w:val="en-US"/>
        </w:rPr>
        <w:t xml:space="preserve"> </w:t>
      </w:r>
      <w:r w:rsidRPr="0049186D">
        <w:rPr>
          <w:rFonts w:ascii="GHEA Grapalat" w:hAnsi="GHEA Grapalat" w:cs="Sylfaen"/>
          <w:szCs w:val="24"/>
          <w:lang w:val="ru-RU"/>
        </w:rPr>
        <w:t>դրա</w:t>
      </w:r>
      <w:r w:rsidRPr="0049186D">
        <w:rPr>
          <w:rFonts w:ascii="GHEA Grapalat" w:hAnsi="GHEA Grapalat" w:cs="Sylfaen"/>
          <w:szCs w:val="24"/>
          <w:lang w:val="en-US"/>
        </w:rPr>
        <w:t xml:space="preserve"> </w:t>
      </w:r>
      <w:r w:rsidRPr="0049186D">
        <w:rPr>
          <w:rFonts w:ascii="GHEA Grapalat" w:hAnsi="GHEA Grapalat" w:cs="Sylfaen"/>
          <w:szCs w:val="24"/>
          <w:lang w:val="ru-RU"/>
        </w:rPr>
        <w:t>մասին</w:t>
      </w:r>
      <w:r w:rsidRPr="0049186D">
        <w:rPr>
          <w:rFonts w:ascii="GHEA Grapalat" w:hAnsi="GHEA Grapalat" w:cs="Sylfaen"/>
          <w:szCs w:val="24"/>
          <w:lang w:val="en-US"/>
        </w:rPr>
        <w:t xml:space="preserve"> </w:t>
      </w:r>
      <w:r w:rsidRPr="0049186D">
        <w:rPr>
          <w:rFonts w:ascii="GHEA Grapalat" w:hAnsi="GHEA Grapalat" w:cs="Sylfaen"/>
          <w:szCs w:val="24"/>
          <w:lang w:val="ru-RU"/>
        </w:rPr>
        <w:t>ստանալով</w:t>
      </w:r>
      <w:r w:rsidRPr="0049186D">
        <w:rPr>
          <w:rFonts w:ascii="GHEA Grapalat" w:hAnsi="GHEA Grapalat" w:cs="Sylfaen"/>
          <w:szCs w:val="24"/>
          <w:lang w:val="en-US"/>
        </w:rPr>
        <w:t xml:space="preserve"> </w:t>
      </w:r>
      <w:r w:rsidRPr="0049186D">
        <w:rPr>
          <w:rFonts w:ascii="GHEA Grapalat" w:hAnsi="GHEA Grapalat" w:cs="Sylfaen"/>
          <w:szCs w:val="24"/>
          <w:lang w:val="ru-RU"/>
        </w:rPr>
        <w:t>իրավասու</w:t>
      </w:r>
      <w:r w:rsidRPr="0049186D">
        <w:rPr>
          <w:rFonts w:ascii="GHEA Grapalat" w:hAnsi="GHEA Grapalat" w:cs="Sylfaen"/>
          <w:szCs w:val="24"/>
          <w:lang w:val="en-US"/>
        </w:rPr>
        <w:t xml:space="preserve"> </w:t>
      </w:r>
      <w:r w:rsidRPr="0049186D">
        <w:rPr>
          <w:rFonts w:ascii="GHEA Grapalat" w:hAnsi="GHEA Grapalat" w:cs="Sylfaen"/>
          <w:szCs w:val="24"/>
          <w:lang w:val="ru-RU"/>
        </w:rPr>
        <w:t>մարմինների</w:t>
      </w:r>
      <w:r w:rsidRPr="0049186D">
        <w:rPr>
          <w:rFonts w:ascii="GHEA Grapalat" w:hAnsi="GHEA Grapalat" w:cs="Sylfaen"/>
          <w:szCs w:val="24"/>
          <w:lang w:val="en-US"/>
        </w:rPr>
        <w:t xml:space="preserve"> </w:t>
      </w:r>
      <w:r w:rsidRPr="0049186D">
        <w:rPr>
          <w:rFonts w:ascii="GHEA Grapalat" w:hAnsi="GHEA Grapalat" w:cs="Sylfaen"/>
          <w:szCs w:val="24"/>
          <w:lang w:val="ru-RU"/>
        </w:rPr>
        <w:t>գրավոր</w:t>
      </w:r>
      <w:r w:rsidRPr="0049186D">
        <w:rPr>
          <w:rFonts w:ascii="GHEA Grapalat" w:hAnsi="GHEA Grapalat" w:cs="Sylfaen"/>
          <w:szCs w:val="24"/>
          <w:lang w:val="en-US"/>
        </w:rPr>
        <w:t xml:space="preserve"> </w:t>
      </w:r>
      <w:r w:rsidRPr="0049186D">
        <w:rPr>
          <w:rFonts w:ascii="GHEA Grapalat" w:hAnsi="GHEA Grapalat" w:cs="Sylfaen"/>
          <w:szCs w:val="24"/>
          <w:lang w:val="ru-RU"/>
        </w:rPr>
        <w:t>եզրակացությունը</w:t>
      </w:r>
      <w:r w:rsidRPr="0049186D">
        <w:rPr>
          <w:rFonts w:ascii="GHEA Grapalat" w:hAnsi="GHEA Grapalat" w:cs="Sylfaen"/>
          <w:szCs w:val="24"/>
          <w:lang w:val="en-US"/>
        </w:rPr>
        <w:t xml:space="preserve">: </w:t>
      </w:r>
      <w:r w:rsidRPr="0049186D">
        <w:rPr>
          <w:rFonts w:ascii="GHEA Grapalat" w:hAnsi="GHEA Grapalat" w:cs="Sylfaen"/>
          <w:szCs w:val="24"/>
          <w:lang w:val="ru-RU"/>
        </w:rPr>
        <w:t>Նման</w:t>
      </w:r>
      <w:r w:rsidRPr="0049186D">
        <w:rPr>
          <w:rFonts w:ascii="GHEA Grapalat" w:hAnsi="GHEA Grapalat" w:cs="Sylfaen"/>
          <w:szCs w:val="24"/>
          <w:lang w:val="en-US"/>
        </w:rPr>
        <w:t xml:space="preserve"> </w:t>
      </w:r>
      <w:r w:rsidRPr="0049186D">
        <w:rPr>
          <w:rFonts w:ascii="GHEA Grapalat" w:hAnsi="GHEA Grapalat" w:cs="Sylfaen"/>
          <w:szCs w:val="24"/>
          <w:lang w:val="ru-RU"/>
        </w:rPr>
        <w:t>հարցում</w:t>
      </w:r>
      <w:r w:rsidRPr="0049186D">
        <w:rPr>
          <w:rFonts w:ascii="GHEA Grapalat" w:hAnsi="GHEA Grapalat" w:cs="Sylfaen"/>
          <w:szCs w:val="24"/>
          <w:lang w:val="en-US"/>
        </w:rPr>
        <w:t xml:space="preserve"> </w:t>
      </w:r>
      <w:r w:rsidRPr="0049186D">
        <w:rPr>
          <w:rFonts w:ascii="GHEA Grapalat" w:hAnsi="GHEA Grapalat" w:cs="Sylfaen"/>
          <w:szCs w:val="24"/>
          <w:lang w:val="ru-RU"/>
        </w:rPr>
        <w:t>ուղարկվելու</w:t>
      </w:r>
      <w:r w:rsidRPr="0049186D">
        <w:rPr>
          <w:rFonts w:ascii="GHEA Grapalat" w:hAnsi="GHEA Grapalat" w:cs="Sylfaen"/>
          <w:szCs w:val="24"/>
          <w:lang w:val="en-US"/>
        </w:rPr>
        <w:t xml:space="preserve"> </w:t>
      </w:r>
      <w:r w:rsidRPr="0049186D">
        <w:rPr>
          <w:rFonts w:ascii="GHEA Grapalat" w:hAnsi="GHEA Grapalat" w:cs="Sylfaen"/>
          <w:szCs w:val="24"/>
          <w:lang w:val="ru-RU"/>
        </w:rPr>
        <w:t>դեպքում</w:t>
      </w:r>
      <w:r w:rsidRPr="0049186D">
        <w:rPr>
          <w:rFonts w:ascii="GHEA Grapalat" w:hAnsi="GHEA Grapalat" w:cs="Sylfaen"/>
          <w:szCs w:val="24"/>
          <w:lang w:val="en-US"/>
        </w:rPr>
        <w:t xml:space="preserve"> </w:t>
      </w:r>
      <w:r w:rsidRPr="0049186D">
        <w:rPr>
          <w:rFonts w:ascii="GHEA Grapalat" w:hAnsi="GHEA Grapalat" w:cs="Sylfaen"/>
          <w:szCs w:val="24"/>
          <w:lang w:val="ru-RU"/>
        </w:rPr>
        <w:t>համապատասխան</w:t>
      </w:r>
      <w:r w:rsidRPr="0049186D">
        <w:rPr>
          <w:rFonts w:ascii="GHEA Grapalat" w:hAnsi="GHEA Grapalat" w:cs="Sylfaen"/>
          <w:szCs w:val="24"/>
          <w:lang w:val="en-US"/>
        </w:rPr>
        <w:t xml:space="preserve"> </w:t>
      </w:r>
      <w:r w:rsidRPr="0049186D">
        <w:rPr>
          <w:rFonts w:ascii="GHEA Grapalat" w:hAnsi="GHEA Grapalat" w:cs="Sylfaen"/>
          <w:szCs w:val="24"/>
          <w:lang w:val="ru-RU"/>
        </w:rPr>
        <w:t>պետական</w:t>
      </w:r>
      <w:r w:rsidRPr="0049186D">
        <w:rPr>
          <w:rFonts w:ascii="GHEA Grapalat" w:hAnsi="GHEA Grapalat" w:cs="Sylfaen"/>
          <w:szCs w:val="24"/>
          <w:lang w:val="en-US"/>
        </w:rPr>
        <w:t xml:space="preserve"> </w:t>
      </w:r>
      <w:r w:rsidRPr="0049186D">
        <w:rPr>
          <w:rFonts w:ascii="GHEA Grapalat" w:hAnsi="GHEA Grapalat" w:cs="Sylfaen"/>
          <w:szCs w:val="24"/>
          <w:lang w:val="ru-RU"/>
        </w:rPr>
        <w:t>և</w:t>
      </w:r>
      <w:r w:rsidRPr="0049186D">
        <w:rPr>
          <w:rFonts w:ascii="GHEA Grapalat" w:hAnsi="GHEA Grapalat" w:cs="Sylfaen"/>
          <w:szCs w:val="24"/>
          <w:lang w:val="en-US"/>
        </w:rPr>
        <w:t xml:space="preserve"> </w:t>
      </w:r>
      <w:r w:rsidRPr="0049186D">
        <w:rPr>
          <w:rFonts w:ascii="GHEA Grapalat" w:hAnsi="GHEA Grapalat" w:cs="Sylfaen"/>
          <w:szCs w:val="24"/>
          <w:lang w:val="ru-RU"/>
        </w:rPr>
        <w:t>տեղական</w:t>
      </w:r>
      <w:r w:rsidRPr="0049186D">
        <w:rPr>
          <w:rFonts w:ascii="GHEA Grapalat" w:hAnsi="GHEA Grapalat" w:cs="Sylfaen"/>
          <w:szCs w:val="24"/>
          <w:lang w:val="en-US"/>
        </w:rPr>
        <w:t xml:space="preserve"> </w:t>
      </w:r>
      <w:r w:rsidRPr="0049186D">
        <w:rPr>
          <w:rFonts w:ascii="GHEA Grapalat" w:hAnsi="GHEA Grapalat" w:cs="Sylfaen"/>
          <w:szCs w:val="24"/>
          <w:lang w:val="ru-RU"/>
        </w:rPr>
        <w:t>ինքնակառավարման</w:t>
      </w:r>
      <w:r w:rsidRPr="0049186D">
        <w:rPr>
          <w:rFonts w:ascii="GHEA Grapalat" w:hAnsi="GHEA Grapalat" w:cs="Sylfaen"/>
          <w:szCs w:val="24"/>
          <w:lang w:val="en-US"/>
        </w:rPr>
        <w:t xml:space="preserve"> </w:t>
      </w:r>
      <w:r w:rsidRPr="0049186D">
        <w:rPr>
          <w:rFonts w:ascii="GHEA Grapalat" w:hAnsi="GHEA Grapalat" w:cs="Sylfaen"/>
          <w:szCs w:val="24"/>
          <w:lang w:val="ru-RU"/>
        </w:rPr>
        <w:t>մարմինները</w:t>
      </w:r>
      <w:r w:rsidRPr="0049186D">
        <w:rPr>
          <w:rFonts w:ascii="GHEA Grapalat" w:hAnsi="GHEA Grapalat" w:cs="Sylfaen"/>
          <w:szCs w:val="24"/>
          <w:lang w:val="en-US"/>
        </w:rPr>
        <w:t xml:space="preserve"> </w:t>
      </w:r>
      <w:r w:rsidRPr="0049186D">
        <w:rPr>
          <w:rFonts w:ascii="GHEA Grapalat" w:hAnsi="GHEA Grapalat" w:cs="Sylfaen"/>
          <w:szCs w:val="24"/>
          <w:lang w:val="ru-RU"/>
        </w:rPr>
        <w:t>հարցումն</w:t>
      </w:r>
      <w:r w:rsidRPr="0049186D">
        <w:rPr>
          <w:rFonts w:ascii="GHEA Grapalat" w:hAnsi="GHEA Grapalat" w:cs="Sylfaen"/>
          <w:szCs w:val="24"/>
          <w:lang w:val="en-US"/>
        </w:rPr>
        <w:t xml:space="preserve"> </w:t>
      </w:r>
      <w:r w:rsidRPr="0049186D">
        <w:rPr>
          <w:rFonts w:ascii="GHEA Grapalat" w:hAnsi="GHEA Grapalat" w:cs="Sylfaen"/>
          <w:szCs w:val="24"/>
          <w:lang w:val="ru-RU"/>
        </w:rPr>
        <w:t>ստանալու</w:t>
      </w:r>
      <w:r w:rsidRPr="0049186D">
        <w:rPr>
          <w:rFonts w:ascii="GHEA Grapalat" w:hAnsi="GHEA Grapalat" w:cs="Sylfaen"/>
          <w:szCs w:val="24"/>
          <w:lang w:val="en-US"/>
        </w:rPr>
        <w:t xml:space="preserve"> </w:t>
      </w:r>
      <w:r w:rsidRPr="0049186D">
        <w:rPr>
          <w:rFonts w:ascii="GHEA Grapalat" w:hAnsi="GHEA Grapalat" w:cs="Sylfaen"/>
          <w:szCs w:val="24"/>
          <w:lang w:val="ru-RU"/>
        </w:rPr>
        <w:t>օրվան</w:t>
      </w:r>
      <w:r w:rsidRPr="0049186D">
        <w:rPr>
          <w:rFonts w:ascii="GHEA Grapalat" w:hAnsi="GHEA Grapalat" w:cs="Sylfaen"/>
          <w:szCs w:val="24"/>
          <w:lang w:val="en-US"/>
        </w:rPr>
        <w:t xml:space="preserve"> </w:t>
      </w:r>
      <w:r w:rsidRPr="0049186D">
        <w:rPr>
          <w:rFonts w:ascii="GHEA Grapalat" w:hAnsi="GHEA Grapalat" w:cs="Sylfaen"/>
          <w:szCs w:val="24"/>
          <w:lang w:val="ru-RU"/>
        </w:rPr>
        <w:t>հաջորդող</w:t>
      </w:r>
      <w:r w:rsidRPr="0049186D">
        <w:rPr>
          <w:rFonts w:ascii="GHEA Grapalat" w:hAnsi="GHEA Grapalat" w:cs="Sylfaen"/>
          <w:szCs w:val="24"/>
          <w:lang w:val="en-US"/>
        </w:rPr>
        <w:t xml:space="preserve"> </w:t>
      </w:r>
      <w:r w:rsidRPr="0049186D">
        <w:rPr>
          <w:rFonts w:ascii="GHEA Grapalat" w:hAnsi="GHEA Grapalat" w:cs="Sylfaen"/>
          <w:szCs w:val="24"/>
          <w:lang w:val="ru-RU"/>
        </w:rPr>
        <w:t>երկու</w:t>
      </w:r>
      <w:r w:rsidRPr="0049186D">
        <w:rPr>
          <w:rFonts w:ascii="GHEA Grapalat" w:hAnsi="GHEA Grapalat" w:cs="Sylfaen"/>
          <w:szCs w:val="24"/>
          <w:lang w:val="en-US"/>
        </w:rPr>
        <w:t xml:space="preserve"> </w:t>
      </w:r>
      <w:r w:rsidRPr="0049186D">
        <w:rPr>
          <w:rFonts w:ascii="GHEA Grapalat" w:hAnsi="GHEA Grapalat" w:cs="Sylfaen"/>
          <w:szCs w:val="24"/>
          <w:lang w:val="ru-RU"/>
        </w:rPr>
        <w:t>աշխատանքային</w:t>
      </w:r>
      <w:r w:rsidRPr="0049186D">
        <w:rPr>
          <w:rFonts w:ascii="GHEA Grapalat" w:hAnsi="GHEA Grapalat" w:cs="Sylfaen"/>
          <w:szCs w:val="24"/>
          <w:lang w:val="en-US"/>
        </w:rPr>
        <w:t xml:space="preserve"> </w:t>
      </w:r>
      <w:r w:rsidRPr="0049186D">
        <w:rPr>
          <w:rFonts w:ascii="GHEA Grapalat" w:hAnsi="GHEA Grapalat" w:cs="Sylfaen"/>
          <w:szCs w:val="24"/>
          <w:lang w:val="ru-RU"/>
        </w:rPr>
        <w:t>օրվա</w:t>
      </w:r>
      <w:r w:rsidRPr="0049186D">
        <w:rPr>
          <w:rFonts w:ascii="GHEA Grapalat" w:hAnsi="GHEA Grapalat" w:cs="Sylfaen"/>
          <w:szCs w:val="24"/>
          <w:lang w:val="en-US"/>
        </w:rPr>
        <w:t xml:space="preserve"> </w:t>
      </w:r>
      <w:r w:rsidRPr="0049186D">
        <w:rPr>
          <w:rFonts w:ascii="GHEA Grapalat" w:hAnsi="GHEA Grapalat" w:cs="Sylfaen"/>
          <w:szCs w:val="24"/>
          <w:lang w:val="ru-RU"/>
        </w:rPr>
        <w:t>ընթացքում</w:t>
      </w:r>
      <w:r w:rsidRPr="0049186D">
        <w:rPr>
          <w:rFonts w:ascii="GHEA Grapalat" w:hAnsi="GHEA Grapalat" w:cs="Sylfaen"/>
          <w:szCs w:val="24"/>
          <w:lang w:val="en-US"/>
        </w:rPr>
        <w:t xml:space="preserve"> </w:t>
      </w:r>
      <w:r w:rsidRPr="0049186D">
        <w:rPr>
          <w:rFonts w:ascii="GHEA Grapalat" w:hAnsi="GHEA Grapalat" w:cs="Sylfaen"/>
          <w:szCs w:val="24"/>
          <w:lang w:val="ru-RU"/>
        </w:rPr>
        <w:t>տրամադրում</w:t>
      </w:r>
      <w:r w:rsidRPr="0049186D">
        <w:rPr>
          <w:rFonts w:ascii="GHEA Grapalat" w:hAnsi="GHEA Grapalat" w:cs="Sylfaen"/>
          <w:szCs w:val="24"/>
          <w:lang w:val="en-US"/>
        </w:rPr>
        <w:t xml:space="preserve"> </w:t>
      </w:r>
      <w:r w:rsidRPr="0049186D">
        <w:rPr>
          <w:rFonts w:ascii="GHEA Grapalat" w:hAnsi="GHEA Grapalat" w:cs="Sylfaen"/>
          <w:szCs w:val="24"/>
          <w:lang w:val="ru-RU"/>
        </w:rPr>
        <w:t>են</w:t>
      </w:r>
      <w:r w:rsidRPr="0049186D">
        <w:rPr>
          <w:rFonts w:ascii="GHEA Grapalat" w:hAnsi="GHEA Grapalat" w:cs="Sylfaen"/>
          <w:szCs w:val="24"/>
          <w:lang w:val="en-US"/>
        </w:rPr>
        <w:t xml:space="preserve"> </w:t>
      </w:r>
      <w:r w:rsidRPr="0049186D">
        <w:rPr>
          <w:rFonts w:ascii="GHEA Grapalat" w:hAnsi="GHEA Grapalat" w:cs="Sylfaen"/>
          <w:szCs w:val="24"/>
          <w:lang w:val="ru-RU"/>
        </w:rPr>
        <w:t>գրավոր</w:t>
      </w:r>
      <w:r w:rsidRPr="0049186D">
        <w:rPr>
          <w:rFonts w:ascii="GHEA Grapalat" w:hAnsi="GHEA Grapalat" w:cs="Sylfaen"/>
          <w:szCs w:val="24"/>
          <w:lang w:val="en-US"/>
        </w:rPr>
        <w:t xml:space="preserve"> </w:t>
      </w:r>
      <w:r w:rsidRPr="0049186D">
        <w:rPr>
          <w:rFonts w:ascii="GHEA Grapalat" w:hAnsi="GHEA Grapalat" w:cs="Sylfaen"/>
          <w:szCs w:val="24"/>
          <w:lang w:val="ru-RU"/>
        </w:rPr>
        <w:t>եզրակացություն</w:t>
      </w:r>
      <w:r w:rsidRPr="0049186D">
        <w:rPr>
          <w:rFonts w:ascii="GHEA Grapalat" w:hAnsi="GHEA Grapalat" w:cs="Sylfaen"/>
          <w:szCs w:val="24"/>
          <w:lang w:val="en-US"/>
        </w:rPr>
        <w:t xml:space="preserve">: </w:t>
      </w:r>
      <w:r w:rsidRPr="0049186D">
        <w:rPr>
          <w:rFonts w:ascii="GHEA Grapalat" w:hAnsi="GHEA Grapalat" w:cs="Sylfaen"/>
          <w:szCs w:val="24"/>
          <w:lang w:val="ru-RU"/>
        </w:rPr>
        <w:t>Եթե</w:t>
      </w:r>
      <w:r w:rsidRPr="0049186D">
        <w:rPr>
          <w:rFonts w:ascii="GHEA Grapalat" w:hAnsi="GHEA Grapalat" w:cs="Sylfaen"/>
          <w:szCs w:val="24"/>
          <w:lang w:val="en-US"/>
        </w:rPr>
        <w:t xml:space="preserve"> մ</w:t>
      </w:r>
      <w:r w:rsidRPr="0049186D">
        <w:rPr>
          <w:rFonts w:ascii="GHEA Grapalat" w:hAnsi="GHEA Grapalat" w:cs="Sylfaen"/>
          <w:szCs w:val="24"/>
          <w:lang w:val="ru-RU"/>
        </w:rPr>
        <w:t>ասնակցի</w:t>
      </w:r>
      <w:r w:rsidRPr="0049186D">
        <w:rPr>
          <w:rFonts w:ascii="GHEA Grapalat" w:hAnsi="GHEA Grapalat" w:cs="Sylfaen"/>
          <w:szCs w:val="24"/>
          <w:lang w:val="en-US"/>
        </w:rPr>
        <w:t xml:space="preserve"> </w:t>
      </w:r>
      <w:r w:rsidRPr="0049186D">
        <w:rPr>
          <w:rFonts w:ascii="GHEA Grapalat" w:hAnsi="GHEA Grapalat" w:cs="Sylfaen"/>
          <w:szCs w:val="24"/>
          <w:lang w:val="ru-RU"/>
        </w:rPr>
        <w:t>ներկայացրած</w:t>
      </w:r>
      <w:r w:rsidRPr="0049186D">
        <w:rPr>
          <w:rFonts w:ascii="GHEA Grapalat" w:hAnsi="GHEA Grapalat" w:cs="Sylfaen"/>
          <w:szCs w:val="24"/>
          <w:lang w:val="en-US"/>
        </w:rPr>
        <w:t xml:space="preserve"> </w:t>
      </w:r>
      <w:r w:rsidRPr="0049186D">
        <w:rPr>
          <w:rFonts w:ascii="GHEA Grapalat" w:hAnsi="GHEA Grapalat" w:cs="Sylfaen"/>
          <w:szCs w:val="24"/>
          <w:lang w:val="ru-RU"/>
        </w:rPr>
        <w:t>տվյալների</w:t>
      </w:r>
      <w:r w:rsidRPr="0049186D">
        <w:rPr>
          <w:rFonts w:ascii="GHEA Grapalat" w:hAnsi="GHEA Grapalat" w:cs="Sylfaen"/>
          <w:szCs w:val="24"/>
          <w:lang w:val="en-US"/>
        </w:rPr>
        <w:t xml:space="preserve"> </w:t>
      </w:r>
      <w:r w:rsidRPr="0049186D">
        <w:rPr>
          <w:rFonts w:ascii="GHEA Grapalat" w:hAnsi="GHEA Grapalat" w:cs="Sylfaen"/>
          <w:szCs w:val="24"/>
          <w:lang w:val="ru-RU"/>
        </w:rPr>
        <w:t>իսկության</w:t>
      </w:r>
      <w:r w:rsidRPr="0049186D">
        <w:rPr>
          <w:rFonts w:ascii="GHEA Grapalat" w:hAnsi="GHEA Grapalat" w:cs="Sylfaen"/>
          <w:szCs w:val="24"/>
          <w:lang w:val="en-US"/>
        </w:rPr>
        <w:t xml:space="preserve"> </w:t>
      </w:r>
      <w:r w:rsidRPr="0049186D">
        <w:rPr>
          <w:rFonts w:ascii="GHEA Grapalat" w:hAnsi="GHEA Grapalat" w:cs="Sylfaen"/>
          <w:szCs w:val="24"/>
          <w:lang w:val="ru-RU"/>
        </w:rPr>
        <w:t>ստուգման</w:t>
      </w:r>
      <w:r w:rsidRPr="0049186D">
        <w:rPr>
          <w:rFonts w:ascii="GHEA Grapalat" w:hAnsi="GHEA Grapalat" w:cs="Sylfaen"/>
          <w:szCs w:val="24"/>
          <w:lang w:val="en-US"/>
        </w:rPr>
        <w:t xml:space="preserve"> </w:t>
      </w:r>
      <w:r w:rsidRPr="0049186D">
        <w:rPr>
          <w:rFonts w:ascii="GHEA Grapalat" w:hAnsi="GHEA Grapalat" w:cs="Sylfaen"/>
          <w:szCs w:val="24"/>
          <w:lang w:val="ru-RU"/>
        </w:rPr>
        <w:t>արդյունքում</w:t>
      </w:r>
      <w:r w:rsidRPr="0049186D">
        <w:rPr>
          <w:rFonts w:ascii="GHEA Grapalat" w:hAnsi="GHEA Grapalat" w:cs="Sylfaen"/>
          <w:szCs w:val="24"/>
          <w:lang w:val="en-US"/>
        </w:rPr>
        <w:t xml:space="preserve"> </w:t>
      </w:r>
      <w:r w:rsidRPr="0049186D">
        <w:rPr>
          <w:rFonts w:ascii="GHEA Grapalat" w:hAnsi="GHEA Grapalat" w:cs="Sylfaen"/>
          <w:szCs w:val="24"/>
          <w:lang w:val="ru-RU"/>
        </w:rPr>
        <w:t>տվյալները</w:t>
      </w:r>
      <w:r w:rsidRPr="0049186D">
        <w:rPr>
          <w:rFonts w:ascii="GHEA Grapalat" w:hAnsi="GHEA Grapalat" w:cs="Sylfaen"/>
          <w:szCs w:val="24"/>
          <w:lang w:val="en-US"/>
        </w:rPr>
        <w:t xml:space="preserve"> </w:t>
      </w:r>
      <w:r w:rsidRPr="0049186D">
        <w:rPr>
          <w:rFonts w:ascii="GHEA Grapalat" w:hAnsi="GHEA Grapalat" w:cs="Sylfaen"/>
          <w:szCs w:val="24"/>
          <w:lang w:val="ru-RU"/>
        </w:rPr>
        <w:t>որակվում</w:t>
      </w:r>
      <w:r w:rsidRPr="0049186D">
        <w:rPr>
          <w:rFonts w:ascii="GHEA Grapalat" w:hAnsi="GHEA Grapalat" w:cs="Sylfaen"/>
          <w:szCs w:val="24"/>
          <w:lang w:val="en-US"/>
        </w:rPr>
        <w:t xml:space="preserve"> </w:t>
      </w:r>
      <w:r w:rsidRPr="0049186D">
        <w:rPr>
          <w:rFonts w:ascii="GHEA Grapalat" w:hAnsi="GHEA Grapalat" w:cs="Sylfaen"/>
          <w:szCs w:val="24"/>
          <w:lang w:val="ru-RU"/>
        </w:rPr>
        <w:t>են</w:t>
      </w:r>
      <w:r w:rsidRPr="0049186D">
        <w:rPr>
          <w:rFonts w:ascii="GHEA Grapalat" w:hAnsi="GHEA Grapalat" w:cs="Sylfaen"/>
          <w:szCs w:val="24"/>
          <w:lang w:val="en-US"/>
        </w:rPr>
        <w:t xml:space="preserve"> </w:t>
      </w:r>
      <w:r w:rsidRPr="0049186D">
        <w:rPr>
          <w:rFonts w:ascii="GHEA Grapalat" w:hAnsi="GHEA Grapalat" w:cs="Sylfaen"/>
          <w:szCs w:val="24"/>
          <w:lang w:val="ru-RU"/>
        </w:rPr>
        <w:t>իրականությանը</w:t>
      </w:r>
      <w:r w:rsidRPr="0049186D">
        <w:rPr>
          <w:rFonts w:ascii="GHEA Grapalat" w:hAnsi="GHEA Grapalat" w:cs="Sylfaen"/>
          <w:szCs w:val="24"/>
          <w:lang w:val="en-US"/>
        </w:rPr>
        <w:t xml:space="preserve"> </w:t>
      </w:r>
      <w:r w:rsidRPr="0049186D">
        <w:rPr>
          <w:rFonts w:ascii="GHEA Grapalat" w:hAnsi="GHEA Grapalat" w:cs="Sylfaen"/>
          <w:szCs w:val="24"/>
          <w:lang w:val="ru-RU"/>
        </w:rPr>
        <w:t>չհամապա</w:t>
      </w:r>
      <w:r w:rsidRPr="0049186D">
        <w:rPr>
          <w:rFonts w:ascii="GHEA Grapalat" w:hAnsi="GHEA Grapalat" w:cs="Sylfaen"/>
          <w:szCs w:val="24"/>
          <w:lang w:val="en-US"/>
        </w:rPr>
        <w:softHyphen/>
      </w:r>
      <w:r w:rsidRPr="0049186D">
        <w:rPr>
          <w:rFonts w:ascii="GHEA Grapalat" w:hAnsi="GHEA Grapalat" w:cs="Sylfaen"/>
          <w:szCs w:val="24"/>
          <w:lang w:val="ru-RU"/>
        </w:rPr>
        <w:t>տասխանող</w:t>
      </w:r>
      <w:r w:rsidRPr="0049186D">
        <w:rPr>
          <w:rFonts w:ascii="GHEA Grapalat" w:hAnsi="GHEA Grapalat" w:cs="Sylfaen"/>
          <w:szCs w:val="24"/>
          <w:lang w:val="en-US"/>
        </w:rPr>
        <w:t xml:space="preserve">, </w:t>
      </w:r>
      <w:r w:rsidRPr="0049186D">
        <w:rPr>
          <w:rFonts w:ascii="GHEA Grapalat" w:hAnsi="GHEA Grapalat" w:cs="Sylfaen"/>
          <w:szCs w:val="24"/>
          <w:lang w:val="ru-RU"/>
        </w:rPr>
        <w:t>ապա</w:t>
      </w:r>
      <w:r w:rsidRPr="0049186D">
        <w:rPr>
          <w:rFonts w:ascii="GHEA Grapalat" w:hAnsi="GHEA Grapalat" w:cs="Sylfaen"/>
          <w:szCs w:val="24"/>
          <w:lang w:val="en-US"/>
        </w:rPr>
        <w:t xml:space="preserve"> </w:t>
      </w:r>
      <w:r w:rsidRPr="0049186D">
        <w:rPr>
          <w:rFonts w:ascii="GHEA Grapalat" w:hAnsi="GHEA Grapalat" w:cs="Sylfaen"/>
          <w:szCs w:val="24"/>
        </w:rPr>
        <w:t>տվյալ</w:t>
      </w:r>
      <w:r w:rsidRPr="0049186D">
        <w:rPr>
          <w:rFonts w:ascii="GHEA Grapalat" w:hAnsi="GHEA Grapalat" w:cs="Sylfaen"/>
          <w:szCs w:val="24"/>
          <w:lang w:val="en-US"/>
        </w:rPr>
        <w:t xml:space="preserve"> </w:t>
      </w:r>
      <w:r w:rsidRPr="0049186D">
        <w:rPr>
          <w:rFonts w:ascii="GHEA Grapalat" w:hAnsi="GHEA Grapalat" w:cs="Sylfaen"/>
          <w:szCs w:val="24"/>
        </w:rPr>
        <w:t>մասնակցի</w:t>
      </w:r>
      <w:r w:rsidRPr="0049186D">
        <w:rPr>
          <w:rFonts w:ascii="GHEA Grapalat" w:hAnsi="GHEA Grapalat" w:cs="Sylfaen"/>
          <w:szCs w:val="24"/>
          <w:lang w:val="en-US"/>
        </w:rPr>
        <w:t xml:space="preserve"> </w:t>
      </w:r>
      <w:r w:rsidRPr="0049186D">
        <w:rPr>
          <w:rFonts w:ascii="GHEA Grapalat" w:hAnsi="GHEA Grapalat" w:cs="Sylfaen"/>
          <w:szCs w:val="24"/>
        </w:rPr>
        <w:t>հայտը</w:t>
      </w:r>
      <w:r w:rsidRPr="0049186D">
        <w:rPr>
          <w:rFonts w:ascii="GHEA Grapalat" w:hAnsi="GHEA Grapalat" w:cs="Sylfaen"/>
          <w:szCs w:val="24"/>
          <w:lang w:val="en-US"/>
        </w:rPr>
        <w:t xml:space="preserve"> </w:t>
      </w:r>
      <w:r w:rsidRPr="0049186D">
        <w:rPr>
          <w:rFonts w:ascii="GHEA Grapalat" w:hAnsi="GHEA Grapalat" w:cs="Sylfaen"/>
          <w:szCs w:val="24"/>
        </w:rPr>
        <w:t>մերժվում</w:t>
      </w:r>
      <w:r w:rsidRPr="0049186D">
        <w:rPr>
          <w:rFonts w:ascii="GHEA Grapalat" w:hAnsi="GHEA Grapalat" w:cs="Sylfaen"/>
          <w:szCs w:val="24"/>
          <w:lang w:val="en-US"/>
        </w:rPr>
        <w:t xml:space="preserve"> </w:t>
      </w:r>
      <w:r w:rsidRPr="0049186D">
        <w:rPr>
          <w:rFonts w:ascii="GHEA Grapalat" w:hAnsi="GHEA Grapalat" w:cs="Sylfaen"/>
          <w:szCs w:val="24"/>
        </w:rPr>
        <w:t>է</w:t>
      </w:r>
      <w:r w:rsidRPr="0049186D">
        <w:rPr>
          <w:rFonts w:ascii="GHEA Grapalat" w:hAnsi="GHEA Grapalat" w:cs="Sylfaen"/>
          <w:szCs w:val="24"/>
          <w:lang w:val="en-US"/>
        </w:rPr>
        <w:t>:</w:t>
      </w:r>
      <w:ins w:id="16" w:author="User" w:date="2019-05-25T08:34:00Z">
        <w:r>
          <w:rPr>
            <w:rFonts w:ascii="GHEA Grapalat" w:hAnsi="GHEA Grapalat" w:cs="Sylfaen"/>
            <w:szCs w:val="24"/>
            <w:lang w:val="en-US"/>
          </w:rPr>
          <w:t xml:space="preserve"> </w:t>
        </w:r>
      </w:ins>
    </w:p>
    <w:p w:rsidR="00740F20" w:rsidRPr="0049186D" w:rsidRDefault="00740F20" w:rsidP="00740F20">
      <w:pPr>
        <w:pStyle w:val="BodyTextIndent2"/>
        <w:spacing w:line="240" w:lineRule="auto"/>
        <w:ind w:firstLine="567"/>
        <w:rPr>
          <w:rFonts w:ascii="GHEA Grapalat" w:hAnsi="GHEA Grapalat" w:cs="Sylfaen"/>
          <w:szCs w:val="24"/>
          <w:lang w:val="en-US"/>
        </w:rPr>
      </w:pPr>
      <w:r w:rsidRPr="0049186D">
        <w:rPr>
          <w:rFonts w:ascii="GHEA Grapalat" w:hAnsi="GHEA Grapalat" w:cs="Sylfaen"/>
          <w:szCs w:val="24"/>
          <w:lang w:val="en-US"/>
        </w:rPr>
        <w:t>7</w:t>
      </w:r>
      <w:r w:rsidRPr="0049186D">
        <w:rPr>
          <w:rFonts w:ascii="GHEA Grapalat" w:hAnsi="GHEA Grapalat" w:cs="Sylfaen"/>
          <w:szCs w:val="24"/>
          <w:lang w:val="hy-AM"/>
        </w:rPr>
        <w:t>.2</w:t>
      </w:r>
      <w:r>
        <w:rPr>
          <w:rFonts w:ascii="GHEA Grapalat" w:hAnsi="GHEA Grapalat" w:cs="Sylfaen"/>
          <w:szCs w:val="24"/>
          <w:lang w:val="en-US"/>
        </w:rPr>
        <w:t>6</w:t>
      </w:r>
      <w:r w:rsidRPr="0049186D">
        <w:rPr>
          <w:rFonts w:ascii="GHEA Grapalat" w:hAnsi="GHEA Grapalat" w:cs="Sylfaen"/>
          <w:szCs w:val="24"/>
          <w:lang w:val="en-US"/>
        </w:rPr>
        <w:t xml:space="preserve"> </w:t>
      </w:r>
      <w:r w:rsidRPr="0049186D">
        <w:rPr>
          <w:rFonts w:ascii="GHEA Grapalat" w:hAnsi="GHEA Grapalat" w:cs="Sylfaen"/>
          <w:szCs w:val="24"/>
          <w:lang w:val="ru-RU"/>
        </w:rPr>
        <w:t>Սույն</w:t>
      </w:r>
      <w:r w:rsidRPr="0049186D">
        <w:rPr>
          <w:rFonts w:ascii="GHEA Grapalat" w:hAnsi="GHEA Grapalat" w:cs="Sylfaen"/>
          <w:szCs w:val="24"/>
          <w:lang w:val="en-US"/>
        </w:rPr>
        <w:t xml:space="preserve"> </w:t>
      </w:r>
      <w:r w:rsidRPr="0049186D">
        <w:rPr>
          <w:rFonts w:ascii="GHEA Grapalat" w:hAnsi="GHEA Grapalat" w:cs="Sylfaen"/>
          <w:szCs w:val="24"/>
          <w:lang w:val="ru-RU"/>
        </w:rPr>
        <w:t>հրավերի</w:t>
      </w:r>
      <w:r w:rsidRPr="0049186D">
        <w:rPr>
          <w:rFonts w:ascii="GHEA Grapalat" w:hAnsi="GHEA Grapalat" w:cs="Sylfaen"/>
          <w:szCs w:val="24"/>
          <w:lang w:val="en-US"/>
        </w:rPr>
        <w:t xml:space="preserve"> 1-ին մասի 7.</w:t>
      </w:r>
      <w:r w:rsidRPr="0049186D">
        <w:rPr>
          <w:rFonts w:ascii="GHEA Grapalat" w:hAnsi="GHEA Grapalat" w:cs="Sylfaen"/>
          <w:szCs w:val="24"/>
          <w:lang w:val="hy-AM"/>
        </w:rPr>
        <w:t>2</w:t>
      </w:r>
      <w:r>
        <w:rPr>
          <w:rFonts w:ascii="GHEA Grapalat" w:hAnsi="GHEA Grapalat" w:cs="Sylfaen"/>
          <w:szCs w:val="24"/>
          <w:lang w:val="en-US"/>
        </w:rPr>
        <w:t>5</w:t>
      </w:r>
      <w:r w:rsidRPr="0049186D">
        <w:rPr>
          <w:rFonts w:ascii="GHEA Grapalat" w:hAnsi="GHEA Grapalat" w:cs="Sylfaen"/>
          <w:szCs w:val="24"/>
          <w:lang w:val="en-US"/>
        </w:rPr>
        <w:t xml:space="preserve"> </w:t>
      </w:r>
      <w:r w:rsidRPr="0049186D">
        <w:rPr>
          <w:rFonts w:ascii="GHEA Grapalat" w:hAnsi="GHEA Grapalat" w:cs="Sylfaen"/>
          <w:szCs w:val="24"/>
          <w:lang w:val="ru-RU"/>
        </w:rPr>
        <w:t>կետի</w:t>
      </w:r>
      <w:r w:rsidRPr="0049186D">
        <w:rPr>
          <w:rFonts w:ascii="GHEA Grapalat" w:hAnsi="GHEA Grapalat" w:cs="Sylfaen"/>
          <w:szCs w:val="24"/>
          <w:lang w:val="en-US"/>
        </w:rPr>
        <w:t xml:space="preserve"> </w:t>
      </w:r>
      <w:r w:rsidRPr="0049186D">
        <w:rPr>
          <w:rFonts w:ascii="GHEA Grapalat" w:hAnsi="GHEA Grapalat" w:cs="Sylfaen"/>
          <w:szCs w:val="24"/>
          <w:lang w:val="ru-RU"/>
        </w:rPr>
        <w:t>կիրառման</w:t>
      </w:r>
      <w:r w:rsidRPr="0049186D">
        <w:rPr>
          <w:rFonts w:ascii="GHEA Grapalat" w:hAnsi="GHEA Grapalat" w:cs="Sylfaen"/>
          <w:szCs w:val="24"/>
          <w:lang w:val="en-US"/>
        </w:rPr>
        <w:t xml:space="preserve"> </w:t>
      </w:r>
      <w:r w:rsidRPr="0049186D">
        <w:rPr>
          <w:rFonts w:ascii="GHEA Grapalat" w:hAnsi="GHEA Grapalat" w:cs="Sylfaen"/>
          <w:szCs w:val="24"/>
          <w:lang w:val="ru-RU"/>
        </w:rPr>
        <w:t>նպատակով</w:t>
      </w:r>
      <w:r w:rsidRPr="0049186D">
        <w:rPr>
          <w:rFonts w:ascii="GHEA Grapalat" w:hAnsi="GHEA Grapalat" w:cs="Sylfaen"/>
          <w:szCs w:val="24"/>
          <w:lang w:val="en-US"/>
        </w:rPr>
        <w:t xml:space="preserve"> </w:t>
      </w:r>
      <w:r w:rsidRPr="0049186D">
        <w:rPr>
          <w:rFonts w:ascii="GHEA Grapalat" w:hAnsi="GHEA Grapalat" w:cs="Sylfaen"/>
          <w:szCs w:val="24"/>
          <w:lang w:val="ru-RU"/>
        </w:rPr>
        <w:t>հրավիրվում</w:t>
      </w:r>
      <w:r w:rsidRPr="0049186D">
        <w:rPr>
          <w:rFonts w:ascii="GHEA Grapalat" w:hAnsi="GHEA Grapalat" w:cs="Sylfaen"/>
          <w:szCs w:val="24"/>
          <w:lang w:val="en-US"/>
        </w:rPr>
        <w:t xml:space="preserve"> </w:t>
      </w:r>
      <w:r w:rsidRPr="0049186D">
        <w:rPr>
          <w:rFonts w:ascii="GHEA Grapalat" w:hAnsi="GHEA Grapalat" w:cs="Sylfaen"/>
          <w:szCs w:val="24"/>
          <w:lang w:val="ru-RU"/>
        </w:rPr>
        <w:t>է</w:t>
      </w:r>
      <w:r w:rsidRPr="0049186D">
        <w:rPr>
          <w:rFonts w:ascii="GHEA Grapalat" w:hAnsi="GHEA Grapalat" w:cs="Sylfaen"/>
          <w:szCs w:val="24"/>
          <w:lang w:val="en-US"/>
        </w:rPr>
        <w:t xml:space="preserve"> </w:t>
      </w:r>
      <w:r w:rsidRPr="0049186D">
        <w:rPr>
          <w:rFonts w:ascii="GHEA Grapalat" w:hAnsi="GHEA Grapalat" w:cs="Sylfaen"/>
          <w:szCs w:val="24"/>
          <w:lang w:val="ru-RU"/>
        </w:rPr>
        <w:t>հանձնաժողովի</w:t>
      </w:r>
      <w:r w:rsidRPr="0049186D">
        <w:rPr>
          <w:rFonts w:ascii="GHEA Grapalat" w:hAnsi="GHEA Grapalat" w:cs="Sylfaen"/>
          <w:szCs w:val="24"/>
          <w:lang w:val="en-US"/>
        </w:rPr>
        <w:t xml:space="preserve"> </w:t>
      </w:r>
      <w:r w:rsidRPr="0049186D">
        <w:rPr>
          <w:rFonts w:ascii="GHEA Grapalat" w:hAnsi="GHEA Grapalat" w:cs="Sylfaen"/>
          <w:szCs w:val="24"/>
          <w:lang w:val="ru-RU"/>
        </w:rPr>
        <w:t>արտահերթ</w:t>
      </w:r>
      <w:r w:rsidRPr="0049186D">
        <w:rPr>
          <w:rFonts w:ascii="GHEA Grapalat" w:hAnsi="GHEA Grapalat" w:cs="Sylfaen"/>
          <w:szCs w:val="24"/>
          <w:lang w:val="en-US"/>
        </w:rPr>
        <w:t xml:space="preserve"> </w:t>
      </w:r>
      <w:r w:rsidRPr="0049186D">
        <w:rPr>
          <w:rFonts w:ascii="GHEA Grapalat" w:hAnsi="GHEA Grapalat" w:cs="Sylfaen"/>
          <w:szCs w:val="24"/>
          <w:lang w:val="ru-RU"/>
        </w:rPr>
        <w:t>նիստ։</w:t>
      </w:r>
    </w:p>
    <w:p w:rsidR="00740F20" w:rsidRPr="0049186D" w:rsidRDefault="00740F20" w:rsidP="00740F20">
      <w:pPr>
        <w:pStyle w:val="norm"/>
        <w:spacing w:line="240" w:lineRule="auto"/>
        <w:ind w:firstLine="567"/>
        <w:rPr>
          <w:rFonts w:ascii="GHEA Grapalat" w:hAnsi="GHEA Grapalat" w:cs="Tahoma"/>
          <w:sz w:val="20"/>
          <w:lang w:val="hy-AM"/>
        </w:rPr>
      </w:pPr>
      <w:r w:rsidRPr="0049186D">
        <w:rPr>
          <w:rFonts w:ascii="GHEA Grapalat" w:hAnsi="GHEA Grapalat"/>
          <w:spacing w:val="-6"/>
          <w:sz w:val="20"/>
          <w:lang w:val="hy-AM"/>
        </w:rPr>
        <w:t>7.2</w:t>
      </w:r>
      <w:r>
        <w:rPr>
          <w:rFonts w:ascii="GHEA Grapalat" w:hAnsi="GHEA Grapalat"/>
          <w:spacing w:val="-6"/>
          <w:sz w:val="20"/>
        </w:rPr>
        <w:t>7</w:t>
      </w:r>
      <w:r w:rsidRPr="0049186D">
        <w:rPr>
          <w:rFonts w:ascii="GHEA Grapalat" w:hAnsi="GHEA Grapalat"/>
          <w:spacing w:val="-6"/>
          <w:sz w:val="20"/>
          <w:lang w:val="hy-AM"/>
        </w:rPr>
        <w:t xml:space="preserve"> </w:t>
      </w:r>
      <w:r w:rsidRPr="0049186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49186D">
        <w:rPr>
          <w:rFonts w:ascii="GHEA Grapalat" w:hAnsi="GHEA Grapalat" w:cs="Sylfaen"/>
          <w:lang w:val="hy-AM"/>
        </w:rPr>
        <w:t xml:space="preserve"> </w:t>
      </w:r>
      <w:r w:rsidRPr="0049186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F20" w:rsidRPr="0049186D" w:rsidRDefault="00740F20" w:rsidP="00740F20">
      <w:pPr>
        <w:pStyle w:val="BodyTextIndent2"/>
        <w:spacing w:line="240" w:lineRule="auto"/>
        <w:ind w:firstLine="567"/>
        <w:rPr>
          <w:rFonts w:ascii="GHEA Grapalat" w:hAnsi="GHEA Grapalat" w:cs="Sylfaen"/>
          <w:szCs w:val="24"/>
        </w:rPr>
      </w:pPr>
      <w:r w:rsidRPr="0049186D">
        <w:rPr>
          <w:rFonts w:ascii="GHEA Grapalat" w:hAnsi="GHEA Grapalat" w:cs="Sylfaen"/>
          <w:szCs w:val="24"/>
          <w:lang w:val="hy-AM"/>
        </w:rPr>
        <w:t>7.</w:t>
      </w:r>
      <w:r w:rsidRPr="005214FE">
        <w:rPr>
          <w:rFonts w:ascii="GHEA Grapalat" w:hAnsi="GHEA Grapalat" w:cs="Sylfaen"/>
          <w:szCs w:val="24"/>
          <w:lang w:val="hy-AM"/>
        </w:rPr>
        <w:t>28</w:t>
      </w:r>
      <w:r w:rsidRPr="0049186D">
        <w:rPr>
          <w:rFonts w:ascii="GHEA Grapalat" w:hAnsi="GHEA Grapalat" w:cs="Sylfaen"/>
          <w:szCs w:val="24"/>
        </w:rPr>
        <w:t xml:space="preserve"> </w:t>
      </w:r>
      <w:r w:rsidRPr="0049186D">
        <w:rPr>
          <w:rFonts w:ascii="GHEA Grapalat" w:hAnsi="GHEA Grapalat" w:cs="Sylfaen"/>
          <w:szCs w:val="24"/>
          <w:lang w:val="hy-AM"/>
        </w:rPr>
        <w:t>Անգործության</w:t>
      </w:r>
      <w:r w:rsidRPr="0049186D">
        <w:rPr>
          <w:rFonts w:ascii="GHEA Grapalat" w:hAnsi="GHEA Grapalat" w:cs="Sylfaen"/>
          <w:szCs w:val="24"/>
        </w:rPr>
        <w:t xml:space="preserve"> </w:t>
      </w:r>
      <w:r w:rsidRPr="0049186D">
        <w:rPr>
          <w:rFonts w:ascii="GHEA Grapalat" w:hAnsi="GHEA Grapalat" w:cs="Sylfaen"/>
          <w:szCs w:val="24"/>
          <w:lang w:val="hy-AM"/>
        </w:rPr>
        <w:t>ժամկետը</w:t>
      </w:r>
      <w:r w:rsidRPr="0049186D">
        <w:rPr>
          <w:rFonts w:ascii="GHEA Grapalat" w:hAnsi="GHEA Grapalat" w:cs="Sylfaen"/>
          <w:szCs w:val="24"/>
        </w:rPr>
        <w:t xml:space="preserve"> </w:t>
      </w:r>
      <w:r w:rsidRPr="0049186D">
        <w:rPr>
          <w:rFonts w:ascii="GHEA Grapalat" w:hAnsi="GHEA Grapalat" w:cs="Sylfaen"/>
          <w:szCs w:val="24"/>
          <w:lang w:val="hy-AM"/>
        </w:rPr>
        <w:t>պայմանագիր</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մասին</w:t>
      </w:r>
      <w:r w:rsidRPr="0049186D">
        <w:rPr>
          <w:rFonts w:ascii="GHEA Grapalat" w:hAnsi="GHEA Grapalat" w:cs="Sylfaen"/>
          <w:szCs w:val="24"/>
        </w:rPr>
        <w:t xml:space="preserve"> </w:t>
      </w:r>
      <w:r w:rsidRPr="0049186D">
        <w:rPr>
          <w:rFonts w:ascii="GHEA Grapalat" w:hAnsi="GHEA Grapalat" w:cs="Sylfaen"/>
          <w:szCs w:val="24"/>
          <w:lang w:val="hy-AM"/>
        </w:rPr>
        <w:t>որոշման</w:t>
      </w:r>
      <w:r w:rsidRPr="0049186D">
        <w:rPr>
          <w:rFonts w:ascii="GHEA Grapalat" w:hAnsi="GHEA Grapalat" w:cs="Sylfaen"/>
          <w:szCs w:val="24"/>
        </w:rPr>
        <w:t xml:space="preserve"> </w:t>
      </w:r>
      <w:r w:rsidRPr="0049186D">
        <w:rPr>
          <w:rFonts w:ascii="GHEA Grapalat" w:hAnsi="GHEA Grapalat" w:cs="Sylfaen"/>
          <w:szCs w:val="24"/>
          <w:lang w:val="hy-AM"/>
        </w:rPr>
        <w:t>հայտարարության</w:t>
      </w:r>
      <w:r w:rsidRPr="0049186D">
        <w:rPr>
          <w:rFonts w:ascii="GHEA Grapalat" w:hAnsi="GHEA Grapalat" w:cs="Sylfaen"/>
          <w:szCs w:val="24"/>
        </w:rPr>
        <w:t xml:space="preserve"> </w:t>
      </w:r>
      <w:r w:rsidRPr="0049186D">
        <w:rPr>
          <w:rFonts w:ascii="GHEA Grapalat" w:hAnsi="GHEA Grapalat" w:cs="Sylfaen"/>
          <w:szCs w:val="24"/>
          <w:lang w:val="hy-AM"/>
        </w:rPr>
        <w:t>հրապարակման</w:t>
      </w:r>
      <w:r w:rsidRPr="0049186D">
        <w:rPr>
          <w:rFonts w:ascii="GHEA Grapalat" w:hAnsi="GHEA Grapalat" w:cs="Sylfaen"/>
          <w:szCs w:val="24"/>
        </w:rPr>
        <w:t xml:space="preserve"> </w:t>
      </w:r>
      <w:r w:rsidRPr="0049186D">
        <w:rPr>
          <w:rFonts w:ascii="GHEA Grapalat" w:hAnsi="GHEA Grapalat" w:cs="Sylfaen"/>
          <w:szCs w:val="24"/>
          <w:lang w:val="hy-AM"/>
        </w:rPr>
        <w:t>օրվան</w:t>
      </w:r>
      <w:r w:rsidRPr="0049186D">
        <w:rPr>
          <w:rFonts w:ascii="GHEA Grapalat" w:hAnsi="GHEA Grapalat" w:cs="Sylfaen"/>
          <w:szCs w:val="24"/>
        </w:rPr>
        <w:t xml:space="preserve"> </w:t>
      </w:r>
      <w:r w:rsidRPr="0049186D">
        <w:rPr>
          <w:rFonts w:ascii="GHEA Grapalat" w:hAnsi="GHEA Grapalat" w:cs="Sylfaen"/>
          <w:szCs w:val="24"/>
          <w:lang w:val="hy-AM"/>
        </w:rPr>
        <w:t>հաջորդող</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և</w:t>
      </w:r>
      <w:r w:rsidRPr="0049186D">
        <w:rPr>
          <w:rFonts w:ascii="GHEA Grapalat" w:hAnsi="GHEA Grapalat" w:cs="Sylfaen"/>
          <w:szCs w:val="24"/>
        </w:rPr>
        <w:t xml:space="preserve"> պ</w:t>
      </w:r>
      <w:r w:rsidRPr="0049186D">
        <w:rPr>
          <w:rFonts w:ascii="GHEA Grapalat" w:hAnsi="GHEA Grapalat" w:cs="Sylfaen"/>
          <w:szCs w:val="24"/>
          <w:lang w:val="hy-AM"/>
        </w:rPr>
        <w:t>ատվիրատուի</w:t>
      </w:r>
      <w:r w:rsidRPr="0049186D">
        <w:rPr>
          <w:rFonts w:ascii="GHEA Grapalat" w:hAnsi="GHEA Grapalat" w:cs="Sylfaen"/>
          <w:szCs w:val="24"/>
        </w:rPr>
        <w:t xml:space="preserve"> </w:t>
      </w:r>
      <w:r w:rsidRPr="0049186D">
        <w:rPr>
          <w:rFonts w:ascii="GHEA Grapalat" w:hAnsi="GHEA Grapalat" w:cs="Sylfaen"/>
          <w:szCs w:val="24"/>
          <w:lang w:val="hy-AM"/>
        </w:rPr>
        <w:t>կողմից</w:t>
      </w:r>
      <w:r w:rsidRPr="0049186D">
        <w:rPr>
          <w:rFonts w:ascii="GHEA Grapalat" w:hAnsi="GHEA Grapalat" w:cs="Sylfaen"/>
          <w:szCs w:val="24"/>
        </w:rPr>
        <w:t xml:space="preserve"> </w:t>
      </w:r>
      <w:r w:rsidRPr="0049186D">
        <w:rPr>
          <w:rFonts w:ascii="GHEA Grapalat" w:hAnsi="GHEA Grapalat" w:cs="Sylfaen"/>
          <w:szCs w:val="24"/>
          <w:lang w:val="hy-AM"/>
        </w:rPr>
        <w:t>պայմանագիրը</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իրավասության</w:t>
      </w:r>
      <w:r w:rsidRPr="0049186D">
        <w:rPr>
          <w:rFonts w:ascii="GHEA Grapalat" w:hAnsi="GHEA Grapalat" w:cs="Sylfaen"/>
          <w:szCs w:val="24"/>
        </w:rPr>
        <w:t xml:space="preserve"> </w:t>
      </w:r>
      <w:r w:rsidRPr="0049186D">
        <w:rPr>
          <w:rFonts w:ascii="GHEA Grapalat" w:hAnsi="GHEA Grapalat" w:cs="Sylfaen"/>
          <w:szCs w:val="24"/>
          <w:lang w:val="hy-AM"/>
        </w:rPr>
        <w:t>առաջացման</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միջև</w:t>
      </w:r>
      <w:r w:rsidRPr="0049186D">
        <w:rPr>
          <w:rFonts w:ascii="GHEA Grapalat" w:hAnsi="GHEA Grapalat" w:cs="Sylfaen"/>
          <w:szCs w:val="24"/>
        </w:rPr>
        <w:t xml:space="preserve"> </w:t>
      </w:r>
      <w:r w:rsidRPr="0049186D">
        <w:rPr>
          <w:rFonts w:ascii="GHEA Grapalat" w:hAnsi="GHEA Grapalat" w:cs="Sylfaen"/>
          <w:szCs w:val="24"/>
          <w:lang w:val="hy-AM"/>
        </w:rPr>
        <w:t>ընկած</w:t>
      </w:r>
      <w:r w:rsidRPr="0049186D">
        <w:rPr>
          <w:rFonts w:ascii="GHEA Grapalat" w:hAnsi="GHEA Grapalat" w:cs="Sylfaen"/>
          <w:szCs w:val="24"/>
        </w:rPr>
        <w:t xml:space="preserve"> </w:t>
      </w:r>
      <w:r w:rsidRPr="0049186D">
        <w:rPr>
          <w:rFonts w:ascii="GHEA Grapalat" w:hAnsi="GHEA Grapalat" w:cs="Sylfaen"/>
          <w:szCs w:val="24"/>
          <w:lang w:val="hy-AM"/>
        </w:rPr>
        <w:t>ժամանակահատվածն</w:t>
      </w:r>
      <w:r w:rsidRPr="0049186D">
        <w:rPr>
          <w:rFonts w:ascii="GHEA Grapalat" w:hAnsi="GHEA Grapalat" w:cs="Sylfaen"/>
          <w:szCs w:val="24"/>
        </w:rPr>
        <w:t xml:space="preserve"> </w:t>
      </w:r>
      <w:r w:rsidRPr="0049186D">
        <w:rPr>
          <w:rFonts w:ascii="GHEA Grapalat" w:hAnsi="GHEA Grapalat" w:cs="Sylfaen"/>
          <w:szCs w:val="24"/>
          <w:lang w:val="hy-AM"/>
        </w:rPr>
        <w:t>է։</w:t>
      </w:r>
    </w:p>
    <w:p w:rsidR="00740F20" w:rsidRPr="0049186D" w:rsidRDefault="00740F20" w:rsidP="00740F20">
      <w:pPr>
        <w:pStyle w:val="BodyTextIndent2"/>
        <w:spacing w:line="240" w:lineRule="auto"/>
        <w:ind w:firstLine="567"/>
        <w:rPr>
          <w:rFonts w:ascii="GHEA Grapalat" w:hAnsi="GHEA Grapalat"/>
          <w:i/>
          <w:lang w:val="es-ES"/>
        </w:rPr>
      </w:pPr>
      <w:r w:rsidRPr="0049186D">
        <w:rPr>
          <w:rFonts w:ascii="GHEA Grapalat" w:hAnsi="GHEA Grapalat" w:cs="Sylfaen"/>
          <w:lang w:val="es-ES"/>
        </w:rPr>
        <w:lastRenderedPageBreak/>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սույն</w:t>
      </w:r>
      <w:r w:rsidRPr="0049186D">
        <w:rPr>
          <w:rFonts w:ascii="GHEA Grapalat" w:hAnsi="GHEA Grapalat" w:cs="Arial"/>
          <w:lang w:val="es-ES"/>
        </w:rPr>
        <w:t xml:space="preserve"> </w:t>
      </w:r>
      <w:r w:rsidRPr="0049186D">
        <w:rPr>
          <w:rFonts w:ascii="GHEA Grapalat" w:hAnsi="GHEA Grapalat" w:cs="Sylfaen"/>
          <w:lang w:val="es-ES"/>
        </w:rPr>
        <w:t>ընթացակարգի</w:t>
      </w:r>
      <w:r w:rsidRPr="0049186D">
        <w:rPr>
          <w:rFonts w:ascii="GHEA Grapalat" w:hAnsi="GHEA Grapalat" w:cs="Arial"/>
          <w:lang w:val="es-ES"/>
        </w:rPr>
        <w:t xml:space="preserve"> </w:t>
      </w:r>
      <w:r w:rsidRPr="0049186D">
        <w:rPr>
          <w:rFonts w:ascii="GHEA Grapalat" w:hAnsi="GHEA Grapalat" w:cs="Sylfaen"/>
          <w:lang w:val="es-ES"/>
        </w:rPr>
        <w:t xml:space="preserve">դեպքում </w:t>
      </w:r>
      <w:r w:rsidRPr="0049186D">
        <w:rPr>
          <w:rFonts w:ascii="GHEA Grapalat" w:hAnsi="GHEA Grapalat" w:cs="Sylfaen"/>
          <w:u w:val="single"/>
          <w:lang w:val="es-ES"/>
        </w:rPr>
        <w:t xml:space="preserve">      </w:t>
      </w:r>
      <w:r>
        <w:rPr>
          <w:rFonts w:ascii="GHEA Grapalat" w:hAnsi="GHEA Grapalat" w:cs="Sylfaen"/>
          <w:u w:val="single"/>
          <w:lang w:val="es-ES"/>
        </w:rPr>
        <w:t>5</w:t>
      </w:r>
      <w:r w:rsidRPr="0049186D">
        <w:rPr>
          <w:rFonts w:ascii="GHEA Grapalat" w:hAnsi="GHEA Grapalat" w:cs="Sylfaen"/>
          <w:u w:val="single"/>
          <w:lang w:val="es-ES"/>
        </w:rPr>
        <w:t xml:space="preserve">       </w:t>
      </w:r>
      <w:r w:rsidRPr="0049186D">
        <w:rPr>
          <w:rFonts w:ascii="GHEA Grapalat" w:hAnsi="GHEA Grapalat" w:cs="Sylfaen"/>
          <w:lang w:val="es-ES"/>
        </w:rPr>
        <w:t xml:space="preserve"> օրացուցային</w:t>
      </w:r>
      <w:r w:rsidRPr="0049186D">
        <w:rPr>
          <w:rFonts w:ascii="GHEA Grapalat" w:hAnsi="GHEA Grapalat" w:cs="Arial"/>
          <w:lang w:val="es-ES"/>
        </w:rPr>
        <w:t xml:space="preserve"> </w:t>
      </w:r>
      <w:r w:rsidRPr="0049186D">
        <w:rPr>
          <w:rFonts w:ascii="GHEA Grapalat" w:hAnsi="GHEA Grapalat" w:cs="Sylfaen"/>
          <w:lang w:val="es-ES"/>
        </w:rPr>
        <w:t>օր</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Tahoma"/>
          <w:lang w:val="es-ES"/>
        </w:rPr>
        <w:t>։</w:t>
      </w:r>
      <w:r w:rsidRPr="0049186D">
        <w:rPr>
          <w:rFonts w:ascii="GHEA Grapalat" w:hAnsi="GHEA Grapalat"/>
          <w:lang w:val="es-ES"/>
        </w:rPr>
        <w:t xml:space="preserve"> </w:t>
      </w:r>
      <w:r w:rsidRPr="0049186D">
        <w:rPr>
          <w:rFonts w:ascii="GHEA Grapalat" w:hAnsi="GHEA Grapalat" w:cs="Sylfaen"/>
          <w:lang w:val="es-ES"/>
        </w:rPr>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կիրառելի</w:t>
      </w:r>
      <w:r w:rsidRPr="0049186D">
        <w:rPr>
          <w:rFonts w:ascii="GHEA Grapalat" w:hAnsi="GHEA Grapalat" w:cs="Arial"/>
          <w:lang w:val="es-ES"/>
        </w:rPr>
        <w:t xml:space="preserve"> </w:t>
      </w:r>
      <w:r w:rsidRPr="0049186D">
        <w:rPr>
          <w:rFonts w:ascii="GHEA Grapalat" w:hAnsi="GHEA Grapalat" w:cs="Sylfaen"/>
          <w:lang w:val="es-ES"/>
        </w:rPr>
        <w:t>չէ</w:t>
      </w:r>
      <w:r w:rsidRPr="0049186D">
        <w:rPr>
          <w:rFonts w:ascii="GHEA Grapalat" w:hAnsi="GHEA Grapalat" w:cs="Arial"/>
          <w:lang w:val="es-ES"/>
        </w:rPr>
        <w:t xml:space="preserve">, </w:t>
      </w:r>
      <w:r w:rsidRPr="0049186D">
        <w:rPr>
          <w:rFonts w:ascii="GHEA Grapalat" w:hAnsi="GHEA Grapalat" w:cs="Sylfaen"/>
          <w:lang w:val="es-ES"/>
        </w:rPr>
        <w:t>եթե</w:t>
      </w:r>
      <w:r w:rsidRPr="0049186D">
        <w:rPr>
          <w:rFonts w:ascii="GHEA Grapalat" w:hAnsi="GHEA Grapalat" w:cs="Arial"/>
          <w:lang w:val="es-ES"/>
        </w:rPr>
        <w:t xml:space="preserve"> </w:t>
      </w:r>
      <w:r w:rsidRPr="0049186D">
        <w:rPr>
          <w:rFonts w:ascii="GHEA Grapalat" w:hAnsi="GHEA Grapalat" w:cs="Sylfaen"/>
          <w:lang w:val="es-ES"/>
        </w:rPr>
        <w:t>միայն</w:t>
      </w:r>
      <w:r w:rsidRPr="0049186D">
        <w:rPr>
          <w:rFonts w:ascii="GHEA Grapalat" w:hAnsi="GHEA Grapalat" w:cs="Arial"/>
          <w:lang w:val="es-ES"/>
        </w:rPr>
        <w:t xml:space="preserve"> </w:t>
      </w:r>
      <w:r w:rsidRPr="0049186D">
        <w:rPr>
          <w:rFonts w:ascii="GHEA Grapalat" w:hAnsi="GHEA Grapalat" w:cs="Sylfaen"/>
          <w:lang w:val="es-ES"/>
        </w:rPr>
        <w:t>մեկ</w:t>
      </w:r>
      <w:r w:rsidRPr="0049186D">
        <w:rPr>
          <w:rFonts w:ascii="GHEA Grapalat" w:hAnsi="GHEA Grapalat" w:cs="Arial"/>
          <w:lang w:val="es-ES"/>
        </w:rPr>
        <w:t xml:space="preserve"> մ</w:t>
      </w:r>
      <w:r w:rsidRPr="0049186D">
        <w:rPr>
          <w:rFonts w:ascii="GHEA Grapalat" w:hAnsi="GHEA Grapalat" w:cs="Sylfaen"/>
          <w:lang w:val="es-ES"/>
        </w:rPr>
        <w:t>ասնակից է հայտ ներկայացրել</w:t>
      </w:r>
      <w:r w:rsidRPr="0049186D">
        <w:rPr>
          <w:rFonts w:ascii="GHEA Grapalat" w:hAnsi="GHEA Grapalat"/>
          <w:i/>
          <w:lang w:val="es-ES"/>
        </w:rPr>
        <w:t>,</w:t>
      </w:r>
      <w:r w:rsidRPr="0049186D">
        <w:rPr>
          <w:rFonts w:ascii="GHEA Grapalat" w:hAnsi="GHEA Grapalat"/>
          <w:lang w:val="es-ES"/>
        </w:rPr>
        <w:t xml:space="preserve"> </w:t>
      </w:r>
      <w:r w:rsidRPr="0049186D">
        <w:rPr>
          <w:rFonts w:ascii="GHEA Grapalat" w:hAnsi="GHEA Grapalat" w:cs="Sylfaen"/>
          <w:lang w:val="es-ES"/>
        </w:rPr>
        <w:t>որի</w:t>
      </w:r>
      <w:r w:rsidRPr="0049186D">
        <w:rPr>
          <w:rFonts w:ascii="GHEA Grapalat" w:hAnsi="GHEA Grapalat" w:cs="Arial"/>
          <w:lang w:val="es-ES"/>
        </w:rPr>
        <w:t xml:space="preserve"> </w:t>
      </w:r>
      <w:r w:rsidRPr="0049186D">
        <w:rPr>
          <w:rFonts w:ascii="GHEA Grapalat" w:hAnsi="GHEA Grapalat" w:cs="Sylfaen"/>
          <w:lang w:val="es-ES"/>
        </w:rPr>
        <w:t>հետ</w:t>
      </w:r>
      <w:r w:rsidRPr="0049186D">
        <w:rPr>
          <w:rFonts w:ascii="GHEA Grapalat" w:hAnsi="GHEA Grapalat" w:cs="Arial"/>
          <w:lang w:val="es-ES"/>
        </w:rPr>
        <w:t xml:space="preserve"> </w:t>
      </w:r>
      <w:r w:rsidRPr="0049186D">
        <w:rPr>
          <w:rFonts w:ascii="GHEA Grapalat" w:hAnsi="GHEA Grapalat" w:cs="Sylfaen"/>
          <w:lang w:val="es-ES"/>
        </w:rPr>
        <w:t>կնքվում</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Arial"/>
          <w:lang w:val="es-ES"/>
        </w:rPr>
        <w:t xml:space="preserve"> </w:t>
      </w:r>
      <w:r w:rsidRPr="0049186D">
        <w:rPr>
          <w:rFonts w:ascii="GHEA Grapalat" w:hAnsi="GHEA Grapalat" w:cs="Sylfaen"/>
          <w:lang w:val="es-ES"/>
        </w:rPr>
        <w:t>պայմանագիր</w:t>
      </w:r>
      <w:r w:rsidRPr="0049186D">
        <w:rPr>
          <w:rFonts w:ascii="GHEA Grapalat" w:hAnsi="GHEA Grapalat" w:cs="Arial"/>
          <w:lang w:val="es-ES"/>
        </w:rPr>
        <w:t>:</w:t>
      </w:r>
    </w:p>
    <w:p w:rsidR="00740F20" w:rsidRPr="0049186D" w:rsidRDefault="00740F20" w:rsidP="00740F20">
      <w:pPr>
        <w:pStyle w:val="BodyTextIndent2"/>
        <w:spacing w:line="240" w:lineRule="auto"/>
        <w:ind w:firstLine="567"/>
        <w:rPr>
          <w:rFonts w:ascii="GHEA Grapalat" w:hAnsi="GHEA Grapalat" w:cs="Sylfaen"/>
          <w:szCs w:val="24"/>
          <w:lang w:val="es-ES"/>
        </w:rPr>
      </w:pPr>
      <w:r w:rsidRPr="0049186D">
        <w:rPr>
          <w:rFonts w:ascii="GHEA Grapalat" w:hAnsi="GHEA Grapalat" w:cs="Sylfaen"/>
          <w:szCs w:val="24"/>
          <w:lang w:val="ru-RU"/>
        </w:rPr>
        <w:t>Պատվիրատուն</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պայմանագիրը</w:t>
      </w:r>
      <w:r w:rsidRPr="0049186D">
        <w:rPr>
          <w:rFonts w:ascii="GHEA Grapalat" w:hAnsi="GHEA Grapalat" w:cs="Sylfaen"/>
          <w:szCs w:val="24"/>
          <w:lang w:val="es-ES"/>
        </w:rPr>
        <w:t xml:space="preserve"> </w:t>
      </w:r>
      <w:r w:rsidRPr="0049186D">
        <w:rPr>
          <w:rFonts w:ascii="GHEA Grapalat" w:hAnsi="GHEA Grapalat" w:cs="Sylfaen"/>
          <w:szCs w:val="24"/>
          <w:lang w:val="ru-RU"/>
        </w:rPr>
        <w:t>կնքում</w:t>
      </w:r>
      <w:r w:rsidRPr="0049186D">
        <w:rPr>
          <w:rFonts w:ascii="GHEA Grapalat" w:hAnsi="GHEA Grapalat" w:cs="Sylfaen"/>
          <w:szCs w:val="24"/>
          <w:lang w:val="es-ES"/>
        </w:rPr>
        <w:t xml:space="preserve"> </w:t>
      </w:r>
      <w:r w:rsidRPr="0049186D">
        <w:rPr>
          <w:rFonts w:ascii="GHEA Grapalat" w:hAnsi="GHEA Grapalat" w:cs="Sylfaen"/>
          <w:szCs w:val="24"/>
          <w:lang w:val="ru-RU"/>
        </w:rPr>
        <w:t>է</w:t>
      </w:r>
      <w:r w:rsidRPr="0049186D">
        <w:rPr>
          <w:rFonts w:ascii="GHEA Grapalat" w:hAnsi="GHEA Grapalat" w:cs="Sylfaen"/>
          <w:szCs w:val="24"/>
          <w:lang w:val="es-ES"/>
        </w:rPr>
        <w:t xml:space="preserve">, </w:t>
      </w:r>
      <w:r w:rsidRPr="0049186D">
        <w:rPr>
          <w:rFonts w:ascii="GHEA Grapalat" w:hAnsi="GHEA Grapalat" w:cs="Sylfaen"/>
          <w:szCs w:val="24"/>
          <w:lang w:val="ru-RU"/>
        </w:rPr>
        <w:t>եթե</w:t>
      </w:r>
      <w:r w:rsidRPr="0049186D">
        <w:rPr>
          <w:rFonts w:ascii="GHEA Grapalat" w:hAnsi="GHEA Grapalat" w:cs="Sylfaen"/>
          <w:szCs w:val="24"/>
          <w:lang w:val="es-ES"/>
        </w:rPr>
        <w:t xml:space="preserve"> </w:t>
      </w:r>
      <w:r w:rsidRPr="0049186D">
        <w:rPr>
          <w:rFonts w:ascii="GHEA Grapalat" w:hAnsi="GHEA Grapalat" w:cs="Sylfaen"/>
          <w:szCs w:val="24"/>
          <w:lang w:val="ru-RU"/>
        </w:rPr>
        <w:t>սույն</w:t>
      </w:r>
      <w:r w:rsidRPr="0049186D">
        <w:rPr>
          <w:rFonts w:ascii="GHEA Grapalat" w:hAnsi="GHEA Grapalat" w:cs="Sylfaen"/>
          <w:szCs w:val="24"/>
          <w:lang w:val="es-ES"/>
        </w:rPr>
        <w:t xml:space="preserve"> </w:t>
      </w:r>
      <w:r w:rsidRPr="0049186D">
        <w:rPr>
          <w:rFonts w:ascii="GHEA Grapalat" w:hAnsi="GHEA Grapalat" w:cs="Sylfaen"/>
          <w:szCs w:val="24"/>
          <w:lang w:val="ru-RU"/>
        </w:rPr>
        <w:t>կետով</w:t>
      </w:r>
      <w:r w:rsidRPr="0049186D">
        <w:rPr>
          <w:rFonts w:ascii="GHEA Grapalat" w:hAnsi="GHEA Grapalat" w:cs="Sylfaen"/>
          <w:szCs w:val="24"/>
          <w:lang w:val="es-ES"/>
        </w:rPr>
        <w:t xml:space="preserve"> </w:t>
      </w:r>
      <w:r w:rsidRPr="0049186D">
        <w:rPr>
          <w:rFonts w:ascii="GHEA Grapalat" w:hAnsi="GHEA Grapalat" w:cs="Sylfaen"/>
          <w:szCs w:val="24"/>
          <w:lang w:val="ru-RU"/>
        </w:rPr>
        <w:t>նախատեսված</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ժամկետում</w:t>
      </w:r>
      <w:r w:rsidRPr="0049186D">
        <w:rPr>
          <w:rFonts w:ascii="GHEA Grapalat" w:hAnsi="GHEA Grapalat" w:cs="Sylfaen"/>
          <w:szCs w:val="24"/>
          <w:lang w:val="es-ES"/>
        </w:rPr>
        <w:t xml:space="preserve"> </w:t>
      </w:r>
      <w:r w:rsidRPr="0049186D">
        <w:rPr>
          <w:rFonts w:ascii="GHEA Grapalat" w:hAnsi="GHEA Grapalat" w:cs="Sylfaen"/>
          <w:szCs w:val="24"/>
          <w:lang w:val="ru-RU"/>
        </w:rPr>
        <w:t>որևէ</w:t>
      </w:r>
      <w:r w:rsidRPr="0049186D">
        <w:rPr>
          <w:rFonts w:ascii="GHEA Grapalat" w:hAnsi="GHEA Grapalat" w:cs="Sylfaen"/>
          <w:szCs w:val="24"/>
          <w:lang w:val="es-ES"/>
        </w:rPr>
        <w:t xml:space="preserve"> մ</w:t>
      </w:r>
      <w:r w:rsidRPr="0049186D">
        <w:rPr>
          <w:rFonts w:ascii="GHEA Grapalat" w:hAnsi="GHEA Grapalat" w:cs="Sylfaen"/>
          <w:szCs w:val="24"/>
          <w:lang w:val="ru-RU"/>
        </w:rPr>
        <w:t>ասնակից</w:t>
      </w:r>
      <w:r w:rsidRPr="0049186D">
        <w:rPr>
          <w:rFonts w:ascii="GHEA Grapalat" w:hAnsi="GHEA Grapalat" w:cs="Sylfaen"/>
          <w:szCs w:val="24"/>
          <w:lang w:val="es-ES"/>
        </w:rPr>
        <w:t xml:space="preserve"> </w:t>
      </w:r>
      <w:r w:rsidRPr="0049186D">
        <w:rPr>
          <w:rFonts w:ascii="GHEA Grapalat" w:hAnsi="GHEA Grapalat" w:cs="Sylfaen"/>
        </w:rPr>
        <w:t>գնումների հետ կապված բողոքներ քննող անձին</w:t>
      </w:r>
      <w:r w:rsidRPr="0049186D">
        <w:rPr>
          <w:rFonts w:ascii="GHEA Grapalat" w:hAnsi="GHEA Grapalat" w:cs="Sylfaen"/>
          <w:szCs w:val="24"/>
          <w:lang w:val="es-ES"/>
        </w:rPr>
        <w:t xml:space="preserve"> </w:t>
      </w:r>
      <w:r w:rsidRPr="0049186D">
        <w:rPr>
          <w:rFonts w:ascii="GHEA Grapalat" w:hAnsi="GHEA Grapalat" w:cs="Sylfaen"/>
          <w:szCs w:val="24"/>
          <w:lang w:val="ru-RU"/>
        </w:rPr>
        <w:t>չի</w:t>
      </w:r>
      <w:r w:rsidRPr="0049186D">
        <w:rPr>
          <w:rFonts w:ascii="GHEA Grapalat" w:hAnsi="GHEA Grapalat" w:cs="Sylfaen"/>
          <w:szCs w:val="24"/>
          <w:lang w:val="es-ES"/>
        </w:rPr>
        <w:t xml:space="preserve"> </w:t>
      </w:r>
      <w:r w:rsidRPr="0049186D">
        <w:rPr>
          <w:rFonts w:ascii="GHEA Grapalat" w:hAnsi="GHEA Grapalat" w:cs="Sylfaen"/>
          <w:szCs w:val="24"/>
          <w:lang w:val="ru-RU"/>
        </w:rPr>
        <w:t>բողոքարկում</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որոշումը։</w:t>
      </w:r>
      <w:r w:rsidRPr="0049186D">
        <w:rPr>
          <w:rFonts w:ascii="GHEA Grapalat" w:hAnsi="GHEA Grapalat" w:cs="Sylfaen"/>
          <w:szCs w:val="24"/>
          <w:lang w:val="es-ES"/>
        </w:rPr>
        <w:t xml:space="preserve"> </w:t>
      </w:r>
      <w:r w:rsidRPr="0049186D">
        <w:rPr>
          <w:rFonts w:ascii="GHEA Grapalat" w:hAnsi="GHEA Grapalat" w:cs="Sylfaen"/>
          <w:szCs w:val="24"/>
          <w:lang w:val="ru-RU"/>
        </w:rPr>
        <w:t>Մինչև</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ժամկետը</w:t>
      </w:r>
      <w:r w:rsidRPr="0049186D">
        <w:rPr>
          <w:rFonts w:ascii="GHEA Grapalat" w:hAnsi="GHEA Grapalat" w:cs="Sylfaen"/>
          <w:szCs w:val="24"/>
          <w:lang w:val="es-ES"/>
        </w:rPr>
        <w:t xml:space="preserve"> </w:t>
      </w:r>
      <w:r w:rsidRPr="0049186D">
        <w:rPr>
          <w:rFonts w:ascii="GHEA Grapalat" w:hAnsi="GHEA Grapalat" w:cs="Sylfaen"/>
          <w:szCs w:val="24"/>
          <w:lang w:val="ru-RU"/>
        </w:rPr>
        <w:t>լրանալը</w:t>
      </w:r>
      <w:r w:rsidRPr="0049186D">
        <w:rPr>
          <w:rFonts w:ascii="GHEA Grapalat" w:hAnsi="GHEA Grapalat" w:cs="Sylfaen"/>
          <w:szCs w:val="24"/>
          <w:lang w:val="es-ES"/>
        </w:rPr>
        <w:t xml:space="preserve"> </w:t>
      </w:r>
      <w:r w:rsidRPr="0049186D">
        <w:rPr>
          <w:rFonts w:ascii="GHEA Grapalat" w:hAnsi="GHEA Grapalat" w:cs="Sylfaen"/>
          <w:szCs w:val="24"/>
          <w:lang w:val="ru-RU"/>
        </w:rPr>
        <w:t>կամ</w:t>
      </w:r>
      <w:r w:rsidRPr="0049186D">
        <w:rPr>
          <w:rFonts w:ascii="GHEA Grapalat" w:hAnsi="GHEA Grapalat" w:cs="Sylfaen"/>
          <w:szCs w:val="24"/>
          <w:lang w:val="es-ES"/>
        </w:rPr>
        <w:t xml:space="preserve"> </w:t>
      </w:r>
      <w:r w:rsidRPr="0049186D">
        <w:rPr>
          <w:rFonts w:ascii="GHEA Grapalat" w:hAnsi="GHEA Grapalat" w:cs="Sylfaen"/>
          <w:szCs w:val="24"/>
          <w:lang w:val="ru-RU"/>
        </w:rPr>
        <w:t>առանց</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հայտարարության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հրապարակման</w:t>
      </w:r>
      <w:r w:rsidRPr="0049186D">
        <w:rPr>
          <w:rFonts w:ascii="GHEA Grapalat" w:hAnsi="GHEA Grapalat" w:cs="Sylfaen"/>
          <w:szCs w:val="24"/>
          <w:lang w:val="es-ES"/>
        </w:rPr>
        <w:t xml:space="preserve"> </w:t>
      </w:r>
      <w:r w:rsidRPr="0049186D">
        <w:rPr>
          <w:rFonts w:ascii="GHEA Grapalat" w:hAnsi="GHEA Grapalat" w:cs="Sylfaen"/>
          <w:szCs w:val="24"/>
          <w:lang w:val="ru-RU"/>
        </w:rPr>
        <w:t>կնք</w:t>
      </w:r>
      <w:r w:rsidRPr="0049186D">
        <w:rPr>
          <w:rFonts w:ascii="GHEA Grapalat" w:hAnsi="GHEA Grapalat" w:cs="Sylfaen"/>
          <w:szCs w:val="24"/>
          <w:lang w:val="en-US"/>
        </w:rPr>
        <w:t>վ</w:t>
      </w:r>
      <w:r w:rsidRPr="0049186D">
        <w:rPr>
          <w:rFonts w:ascii="GHEA Grapalat" w:hAnsi="GHEA Grapalat" w:cs="Sylfaen"/>
          <w:szCs w:val="24"/>
          <w:lang w:val="ru-RU"/>
        </w:rPr>
        <w:t>ած</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պայմանագիրն</w:t>
      </w:r>
      <w:r w:rsidRPr="0049186D">
        <w:rPr>
          <w:rFonts w:ascii="GHEA Grapalat" w:hAnsi="GHEA Grapalat" w:cs="Sylfaen"/>
          <w:szCs w:val="24"/>
          <w:lang w:val="es-ES"/>
        </w:rPr>
        <w:t xml:space="preserve"> </w:t>
      </w:r>
      <w:r w:rsidRPr="0049186D">
        <w:rPr>
          <w:rFonts w:ascii="GHEA Grapalat" w:hAnsi="GHEA Grapalat" w:cs="Sylfaen"/>
          <w:szCs w:val="24"/>
          <w:lang w:val="ru-RU"/>
        </w:rPr>
        <w:t>առ</w:t>
      </w:r>
      <w:r w:rsidRPr="0049186D">
        <w:rPr>
          <w:rFonts w:ascii="GHEA Grapalat" w:hAnsi="GHEA Grapalat" w:cs="Sylfaen"/>
          <w:szCs w:val="24"/>
          <w:lang w:val="es-ES"/>
        </w:rPr>
        <w:t xml:space="preserve"> </w:t>
      </w:r>
      <w:r w:rsidRPr="0049186D">
        <w:rPr>
          <w:rFonts w:ascii="GHEA Grapalat" w:hAnsi="GHEA Grapalat" w:cs="Sylfaen"/>
          <w:szCs w:val="24"/>
          <w:lang w:val="ru-RU"/>
        </w:rPr>
        <w:t>ոչինչ</w:t>
      </w:r>
      <w:r w:rsidRPr="0049186D">
        <w:rPr>
          <w:rFonts w:ascii="GHEA Grapalat" w:hAnsi="GHEA Grapalat" w:cs="Sylfaen"/>
          <w:szCs w:val="24"/>
          <w:lang w:val="es-ES"/>
        </w:rPr>
        <w:t xml:space="preserve"> </w:t>
      </w:r>
      <w:r w:rsidRPr="0049186D">
        <w:rPr>
          <w:rFonts w:ascii="GHEA Grapalat" w:hAnsi="GHEA Grapalat" w:cs="Sylfaen"/>
          <w:szCs w:val="24"/>
          <w:lang w:val="ru-RU"/>
        </w:rPr>
        <w:t>է։</w:t>
      </w:r>
    </w:p>
    <w:p w:rsidR="00740F20" w:rsidRPr="0049186D" w:rsidRDefault="00740F20" w:rsidP="00740F20">
      <w:pPr>
        <w:ind w:firstLine="567"/>
        <w:jc w:val="center"/>
        <w:rPr>
          <w:rFonts w:ascii="GHEA Grapalat" w:hAnsi="GHEA Grapalat"/>
          <w:b/>
          <w:sz w:val="20"/>
          <w:lang w:val="es-ES"/>
        </w:rPr>
      </w:pPr>
    </w:p>
    <w:p w:rsidR="00740F20" w:rsidRPr="0049186D" w:rsidRDefault="00740F20" w:rsidP="00740F20">
      <w:pPr>
        <w:ind w:firstLine="567"/>
        <w:jc w:val="center"/>
        <w:rPr>
          <w:rFonts w:ascii="GHEA Grapalat" w:hAnsi="GHEA Grapalat"/>
          <w:b/>
          <w:sz w:val="20"/>
          <w:lang w:val="es-ES"/>
        </w:rPr>
      </w:pPr>
    </w:p>
    <w:p w:rsidR="00740F20" w:rsidRPr="0049186D" w:rsidRDefault="00740F20" w:rsidP="00740F20">
      <w:pPr>
        <w:jc w:val="center"/>
        <w:rPr>
          <w:rFonts w:ascii="GHEA Grapalat" w:hAnsi="GHEA Grapalat" w:cs="Arial"/>
          <w:b/>
          <w:iCs/>
          <w:sz w:val="20"/>
          <w:lang w:val="af-ZA"/>
        </w:rPr>
      </w:pPr>
      <w:r w:rsidRPr="0049186D">
        <w:rPr>
          <w:rFonts w:ascii="GHEA Grapalat" w:hAnsi="GHEA Grapalat"/>
          <w:b/>
          <w:iCs/>
          <w:sz w:val="20"/>
          <w:lang w:val="af-ZA"/>
        </w:rPr>
        <w:t xml:space="preserve">8.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ԿՆՔՈՒՄԸ</w:t>
      </w:r>
      <w:r w:rsidRPr="0049186D">
        <w:rPr>
          <w:rFonts w:ascii="GHEA Grapalat" w:hAnsi="GHEA Grapalat" w:cs="Arial"/>
          <w:b/>
          <w:iCs/>
          <w:sz w:val="20"/>
          <w:lang w:val="af-ZA"/>
        </w:rPr>
        <w:t xml:space="preserve"> </w:t>
      </w:r>
    </w:p>
    <w:p w:rsidR="00740F20" w:rsidRPr="0049186D" w:rsidRDefault="00740F20" w:rsidP="00740F20">
      <w:pPr>
        <w:jc w:val="center"/>
        <w:rPr>
          <w:rFonts w:ascii="GHEA Grapalat" w:hAnsi="GHEA Grapalat"/>
          <w:b/>
          <w:iCs/>
          <w:sz w:val="20"/>
          <w:lang w:val="af-ZA"/>
        </w:rPr>
      </w:pP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iCs/>
          <w:sz w:val="20"/>
          <w:lang w:val="af-ZA"/>
        </w:rPr>
        <w:t xml:space="preserve">8.1 </w:t>
      </w:r>
      <w:r w:rsidRPr="0049186D">
        <w:rPr>
          <w:rFonts w:ascii="GHEA Grapalat" w:hAnsi="GHEA Grapalat" w:cs="Sylfaen"/>
          <w:sz w:val="20"/>
        </w:rPr>
        <w:t>Պայմանագիր</w:t>
      </w:r>
      <w:r w:rsidRPr="0049186D">
        <w:rPr>
          <w:rFonts w:ascii="GHEA Grapalat" w:hAnsi="GHEA Grapalat" w:cs="Sylfaen"/>
          <w:sz w:val="20"/>
          <w:lang w:val="af-ZA"/>
        </w:rPr>
        <w:t xml:space="preserve"> </w:t>
      </w:r>
      <w:r w:rsidRPr="0049186D">
        <w:rPr>
          <w:rFonts w:ascii="GHEA Grapalat" w:hAnsi="GHEA Grapalat" w:cs="Sylfaen"/>
          <w:sz w:val="20"/>
        </w:rPr>
        <w:t>կնքվում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հիման</w:t>
      </w:r>
      <w:r w:rsidRPr="0049186D">
        <w:rPr>
          <w:rFonts w:ascii="GHEA Grapalat" w:hAnsi="GHEA Grapalat" w:cs="Sylfaen"/>
          <w:sz w:val="20"/>
          <w:lang w:val="af-ZA"/>
        </w:rPr>
        <w:t xml:space="preserve"> </w:t>
      </w:r>
      <w:r w:rsidRPr="0049186D">
        <w:rPr>
          <w:rFonts w:ascii="GHEA Grapalat" w:hAnsi="GHEA Grapalat" w:cs="Sylfaen"/>
          <w:sz w:val="20"/>
        </w:rPr>
        <w:t>վրա</w:t>
      </w:r>
      <w:r w:rsidRPr="0049186D">
        <w:rPr>
          <w:rFonts w:ascii="GHEA Grapalat" w:hAnsi="GHEA Grapalat" w:cs="Sylfaen"/>
          <w:sz w:val="20"/>
          <w:lang w:val="af-ZA"/>
        </w:rPr>
        <w:t xml:space="preserve">` </w:t>
      </w:r>
      <w:r w:rsidRPr="0049186D">
        <w:rPr>
          <w:rFonts w:ascii="GHEA Grapalat" w:hAnsi="GHEA Grapalat" w:cs="Sylfaen"/>
          <w:sz w:val="20"/>
        </w:rPr>
        <w:t>պատվիրատուի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Պայմանագիրը</w:t>
      </w:r>
      <w:r w:rsidRPr="0049186D">
        <w:rPr>
          <w:rFonts w:ascii="GHEA Grapalat" w:hAnsi="GHEA Grapalat" w:cs="Sylfaen"/>
          <w:sz w:val="20"/>
          <w:lang w:val="af-ZA"/>
        </w:rPr>
        <w:t xml:space="preserve"> </w:t>
      </w:r>
      <w:r w:rsidRPr="0049186D">
        <w:rPr>
          <w:rFonts w:ascii="GHEA Grapalat" w:hAnsi="GHEA Grapalat" w:cs="Sylfaen"/>
          <w:sz w:val="20"/>
        </w:rPr>
        <w:t>կնքվում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մեկ</w:t>
      </w:r>
      <w:r w:rsidRPr="0049186D">
        <w:rPr>
          <w:rFonts w:ascii="GHEA Grapalat" w:hAnsi="GHEA Grapalat" w:cs="Sylfaen"/>
          <w:sz w:val="20"/>
          <w:lang w:val="af-ZA"/>
        </w:rPr>
        <w:t xml:space="preserve"> </w:t>
      </w:r>
      <w:r w:rsidRPr="0049186D">
        <w:rPr>
          <w:rFonts w:ascii="GHEA Grapalat" w:hAnsi="GHEA Grapalat" w:cs="Sylfaen"/>
          <w:sz w:val="20"/>
        </w:rPr>
        <w:t>փաստաթուղթ</w:t>
      </w:r>
      <w:r w:rsidRPr="0049186D">
        <w:rPr>
          <w:rFonts w:ascii="GHEA Grapalat" w:hAnsi="GHEA Grapalat" w:cs="Sylfaen"/>
          <w:sz w:val="20"/>
          <w:lang w:val="af-ZA"/>
        </w:rPr>
        <w:t xml:space="preserve"> </w:t>
      </w:r>
      <w:r w:rsidRPr="0049186D">
        <w:rPr>
          <w:rFonts w:ascii="GHEA Grapalat" w:hAnsi="GHEA Grapalat" w:cs="Sylfaen"/>
          <w:sz w:val="20"/>
        </w:rPr>
        <w:t>կազմելու</w:t>
      </w:r>
      <w:r w:rsidRPr="0049186D">
        <w:rPr>
          <w:rFonts w:ascii="GHEA Grapalat" w:hAnsi="GHEA Grapalat" w:cs="Sylfaen"/>
          <w:sz w:val="20"/>
          <w:lang w:val="af-ZA"/>
        </w:rPr>
        <w:t xml:space="preserve"> </w:t>
      </w:r>
      <w:r w:rsidRPr="0049186D">
        <w:rPr>
          <w:rFonts w:ascii="GHEA Grapalat" w:hAnsi="GHEA Grapalat" w:cs="Sylfaen"/>
          <w:sz w:val="20"/>
        </w:rPr>
        <w:t>միջոցով։</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8.2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w:t>
      </w:r>
      <w:r w:rsidRPr="005214FE">
        <w:rPr>
          <w:rFonts w:ascii="GHEA Grapalat" w:hAnsi="GHEA Grapalat" w:cs="Sylfaen"/>
          <w:sz w:val="20"/>
          <w:lang w:val="af-ZA"/>
        </w:rPr>
        <w:t>28</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անգործության</w:t>
      </w:r>
      <w:r w:rsidRPr="0049186D">
        <w:rPr>
          <w:rFonts w:ascii="GHEA Grapalat" w:hAnsi="GHEA Grapalat" w:cs="Sylfaen"/>
          <w:sz w:val="20"/>
          <w:lang w:val="af-ZA"/>
        </w:rPr>
        <w:t xml:space="preserve"> </w:t>
      </w:r>
      <w:r w:rsidRPr="0049186D">
        <w:rPr>
          <w:rFonts w:ascii="GHEA Grapalat" w:hAnsi="GHEA Grapalat" w:cs="Sylfaen"/>
          <w:sz w:val="20"/>
        </w:rPr>
        <w:t>ժամկետը</w:t>
      </w:r>
      <w:r w:rsidRPr="0049186D">
        <w:rPr>
          <w:rFonts w:ascii="GHEA Grapalat" w:hAnsi="GHEA Grapalat" w:cs="Sylfaen"/>
          <w:sz w:val="20"/>
          <w:lang w:val="af-ZA"/>
        </w:rPr>
        <w:t xml:space="preserve"> </w:t>
      </w:r>
      <w:r w:rsidRPr="0049186D">
        <w:rPr>
          <w:rFonts w:ascii="GHEA Grapalat" w:hAnsi="GHEA Grapalat" w:cs="Sylfaen"/>
          <w:sz w:val="20"/>
        </w:rPr>
        <w:t>լրանալուն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չորս</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պատվիրատուն</w:t>
      </w:r>
      <w:r w:rsidRPr="0049186D">
        <w:rPr>
          <w:rFonts w:ascii="GHEA Grapalat" w:hAnsi="GHEA Grapalat" w:cs="Sylfaen"/>
          <w:sz w:val="20"/>
          <w:lang w:val="af-ZA"/>
        </w:rPr>
        <w:t xml:space="preserve"> </w:t>
      </w:r>
      <w:r w:rsidRPr="0049186D">
        <w:rPr>
          <w:rFonts w:ascii="GHEA Grapalat" w:hAnsi="GHEA Grapalat" w:cs="Sylfaen"/>
          <w:sz w:val="20"/>
        </w:rPr>
        <w:t>ծանուցում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մասնակցին</w:t>
      </w:r>
      <w:r w:rsidRPr="0049186D">
        <w:rPr>
          <w:rFonts w:ascii="GHEA Grapalat" w:hAnsi="GHEA Grapalat" w:cs="Sylfaen"/>
          <w:sz w:val="20"/>
          <w:lang w:val="af-ZA"/>
        </w:rPr>
        <w:t xml:space="preserve">` </w:t>
      </w:r>
      <w:r w:rsidRPr="0049186D">
        <w:rPr>
          <w:rFonts w:ascii="GHEA Grapalat" w:hAnsi="GHEA Grapalat" w:cs="Sylfaen"/>
          <w:sz w:val="20"/>
        </w:rPr>
        <w:t>ներկայացնելով</w:t>
      </w:r>
      <w:r w:rsidRPr="0049186D">
        <w:rPr>
          <w:rFonts w:ascii="GHEA Grapalat" w:hAnsi="GHEA Grapalat" w:cs="Sylfaen"/>
          <w:sz w:val="20"/>
          <w:lang w:val="af-ZA"/>
        </w:rPr>
        <w:t xml:space="preserve"> </w:t>
      </w:r>
      <w:r w:rsidRPr="0049186D">
        <w:rPr>
          <w:rFonts w:ascii="GHEA Grapalat" w:hAnsi="GHEA Grapalat" w:cs="Sylfaen"/>
          <w:sz w:val="20"/>
        </w:rPr>
        <w:t>պայմանագիր</w:t>
      </w:r>
      <w:r w:rsidRPr="0049186D">
        <w:rPr>
          <w:rFonts w:ascii="GHEA Grapalat" w:hAnsi="GHEA Grapalat" w:cs="Sylfaen"/>
          <w:sz w:val="20"/>
          <w:lang w:val="af-ZA"/>
        </w:rPr>
        <w:t xml:space="preserve"> </w:t>
      </w:r>
      <w:r w:rsidRPr="0049186D">
        <w:rPr>
          <w:rFonts w:ascii="GHEA Grapalat" w:hAnsi="GHEA Grapalat" w:cs="Sylfaen"/>
          <w:sz w:val="20"/>
        </w:rPr>
        <w:t>կնքելու</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նախագիծը</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պայմանագիրը</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կնքվել</w:t>
      </w:r>
      <w:r w:rsidRPr="0049186D">
        <w:rPr>
          <w:rFonts w:ascii="GHEA Grapalat" w:hAnsi="GHEA Grapalat" w:cs="Sylfaen"/>
          <w:sz w:val="20"/>
          <w:lang w:val="af-ZA"/>
        </w:rPr>
        <w:t xml:space="preserve"> </w:t>
      </w:r>
      <w:r w:rsidRPr="0049186D">
        <w:rPr>
          <w:rFonts w:ascii="GHEA Grapalat" w:hAnsi="GHEA Grapalat" w:cs="Sylfaen"/>
          <w:sz w:val="20"/>
        </w:rPr>
        <w:t>ոչ</w:t>
      </w:r>
      <w:r w:rsidRPr="0049186D">
        <w:rPr>
          <w:rFonts w:ascii="GHEA Grapalat" w:hAnsi="GHEA Grapalat" w:cs="Sylfaen"/>
          <w:sz w:val="20"/>
          <w:lang w:val="af-ZA"/>
        </w:rPr>
        <w:t xml:space="preserve"> </w:t>
      </w:r>
      <w:r w:rsidRPr="0049186D">
        <w:rPr>
          <w:rFonts w:ascii="GHEA Grapalat" w:hAnsi="GHEA Grapalat" w:cs="Sylfaen"/>
          <w:sz w:val="20"/>
        </w:rPr>
        <w:t>շուտ</w:t>
      </w:r>
      <w:r w:rsidRPr="0049186D">
        <w:rPr>
          <w:rFonts w:ascii="GHEA Grapalat" w:hAnsi="GHEA Grapalat" w:cs="Sylfaen"/>
          <w:sz w:val="20"/>
          <w:lang w:val="af-ZA"/>
        </w:rPr>
        <w:t xml:space="preserve">, </w:t>
      </w:r>
      <w:r w:rsidRPr="0049186D">
        <w:rPr>
          <w:rFonts w:ascii="GHEA Grapalat" w:hAnsi="GHEA Grapalat" w:cs="Sylfaen"/>
          <w:sz w:val="20"/>
        </w:rPr>
        <w:t>քան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w:t>
      </w:r>
      <w:r w:rsidRPr="005214FE">
        <w:rPr>
          <w:rFonts w:ascii="GHEA Grapalat" w:hAnsi="GHEA Grapalat" w:cs="Sylfaen"/>
          <w:sz w:val="20"/>
          <w:lang w:val="af-ZA"/>
        </w:rPr>
        <w:t>28</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անգործության</w:t>
      </w:r>
      <w:r w:rsidRPr="0049186D">
        <w:rPr>
          <w:rFonts w:ascii="GHEA Grapalat" w:hAnsi="GHEA Grapalat" w:cs="Sylfaen"/>
          <w:sz w:val="20"/>
          <w:lang w:val="af-ZA"/>
        </w:rPr>
        <w:t xml:space="preserve"> </w:t>
      </w:r>
      <w:r w:rsidRPr="0049186D">
        <w:rPr>
          <w:rFonts w:ascii="GHEA Grapalat" w:hAnsi="GHEA Grapalat" w:cs="Sylfaen"/>
          <w:sz w:val="20"/>
        </w:rPr>
        <w:t>ժամկետը</w:t>
      </w:r>
      <w:r w:rsidRPr="0049186D">
        <w:rPr>
          <w:rFonts w:ascii="GHEA Grapalat" w:hAnsi="GHEA Grapalat" w:cs="Sylfaen"/>
          <w:sz w:val="20"/>
          <w:lang w:val="af-ZA"/>
        </w:rPr>
        <w:t xml:space="preserve"> </w:t>
      </w:r>
      <w:r w:rsidRPr="0049186D">
        <w:rPr>
          <w:rFonts w:ascii="GHEA Grapalat" w:hAnsi="GHEA Grapalat" w:cs="Sylfaen"/>
          <w:sz w:val="20"/>
        </w:rPr>
        <w:t>լրանալու</w:t>
      </w:r>
      <w:r w:rsidRPr="0049186D">
        <w:rPr>
          <w:rFonts w:ascii="GHEA Grapalat" w:hAnsi="GHEA Grapalat" w:cs="Sylfaen"/>
          <w:sz w:val="20"/>
          <w:lang w:val="af-ZA"/>
        </w:rPr>
        <w:t xml:space="preserve"> </w:t>
      </w:r>
      <w:r w:rsidRPr="0049186D">
        <w:rPr>
          <w:rFonts w:ascii="GHEA Grapalat" w:hAnsi="GHEA Grapalat" w:cs="Sylfaen"/>
          <w:sz w:val="20"/>
        </w:rPr>
        <w:t>օրվան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երկրորդ</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օրը</w:t>
      </w:r>
      <w:r w:rsidRPr="0049186D">
        <w:rPr>
          <w:rFonts w:ascii="GHEA Grapalat" w:hAnsi="GHEA Grapalat" w:cs="Sylfaen"/>
          <w:sz w:val="20"/>
          <w:lang w:val="af-ZA"/>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.3</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մասնակցին</w:t>
      </w:r>
      <w:r w:rsidRPr="0049186D">
        <w:rPr>
          <w:rFonts w:ascii="GHEA Grapalat" w:hAnsi="GHEA Grapalat" w:cs="Sylfaen"/>
          <w:sz w:val="20"/>
          <w:lang w:val="af-ZA"/>
        </w:rPr>
        <w:t xml:space="preserve"> </w:t>
      </w:r>
      <w:r w:rsidRPr="0049186D">
        <w:rPr>
          <w:rFonts w:ascii="GHEA Grapalat" w:hAnsi="GHEA Grapalat" w:cs="Sylfaen"/>
          <w:sz w:val="20"/>
        </w:rPr>
        <w:t>պայմանագիր</w:t>
      </w:r>
      <w:r w:rsidRPr="0049186D">
        <w:rPr>
          <w:rFonts w:ascii="GHEA Grapalat" w:hAnsi="GHEA Grapalat" w:cs="Sylfaen"/>
          <w:sz w:val="20"/>
          <w:lang w:val="af-ZA"/>
        </w:rPr>
        <w:t xml:space="preserve"> </w:t>
      </w:r>
      <w:r w:rsidRPr="0049186D">
        <w:rPr>
          <w:rFonts w:ascii="GHEA Grapalat" w:hAnsi="GHEA Grapalat" w:cs="Sylfaen"/>
          <w:sz w:val="20"/>
        </w:rPr>
        <w:t>կնքելու</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կնքվելիք</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նախագիծը</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քարտուղարը</w:t>
      </w:r>
      <w:r w:rsidRPr="0049186D">
        <w:rPr>
          <w:rFonts w:ascii="GHEA Grapalat" w:hAnsi="GHEA Grapalat" w:cs="Sylfaen"/>
          <w:sz w:val="20"/>
          <w:lang w:val="af-ZA"/>
        </w:rPr>
        <w:t xml:space="preserve"> </w:t>
      </w:r>
      <w:r w:rsidRPr="0049186D">
        <w:rPr>
          <w:rFonts w:ascii="GHEA Grapalat" w:hAnsi="GHEA Grapalat" w:cs="Sylfaen"/>
          <w:sz w:val="20"/>
        </w:rPr>
        <w:t>տրամադրում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էլեկտրոնային</w:t>
      </w:r>
      <w:r w:rsidRPr="0049186D">
        <w:rPr>
          <w:rFonts w:ascii="GHEA Grapalat" w:hAnsi="GHEA Grapalat" w:cs="Sylfaen"/>
          <w:sz w:val="20"/>
          <w:lang w:val="af-ZA"/>
        </w:rPr>
        <w:t xml:space="preserve"> </w:t>
      </w:r>
      <w:r w:rsidRPr="0049186D">
        <w:rPr>
          <w:rFonts w:ascii="GHEA Grapalat" w:hAnsi="GHEA Grapalat" w:cs="Sylfaen"/>
          <w:sz w:val="20"/>
        </w:rPr>
        <w:t>եղանակով</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պայմանագրում</w:t>
      </w:r>
      <w:r w:rsidRPr="0049186D">
        <w:rPr>
          <w:rFonts w:ascii="GHEA Grapalat" w:hAnsi="GHEA Grapalat" w:cs="Sylfaen"/>
          <w:sz w:val="20"/>
          <w:lang w:val="af-ZA"/>
        </w:rPr>
        <w:t xml:space="preserve"> </w:t>
      </w:r>
      <w:r w:rsidRPr="0049186D">
        <w:rPr>
          <w:rFonts w:ascii="GHEA Grapalat" w:hAnsi="GHEA Grapalat" w:cs="Sylfaen"/>
          <w:sz w:val="20"/>
        </w:rPr>
        <w:t>ներառվում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հայտով</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w:t>
      </w:r>
      <w:r w:rsidRPr="0049186D">
        <w:rPr>
          <w:rFonts w:ascii="GHEA Grapalat" w:hAnsi="GHEA Grapalat" w:cs="Sylfaen"/>
          <w:sz w:val="20"/>
        </w:rPr>
        <w:t>ապրանքի</w:t>
      </w:r>
      <w:r w:rsidRPr="0049186D">
        <w:rPr>
          <w:rFonts w:ascii="GHEA Grapalat" w:hAnsi="GHEA Grapalat" w:cs="Sylfaen"/>
          <w:sz w:val="20"/>
          <w:lang w:val="af-ZA"/>
        </w:rPr>
        <w:t xml:space="preserve"> </w:t>
      </w:r>
      <w:r w:rsidRPr="0049186D">
        <w:rPr>
          <w:rFonts w:ascii="GHEA Grapalat" w:hAnsi="GHEA Grapalat"/>
          <w:sz w:val="20"/>
          <w:szCs w:val="20"/>
          <w:lang w:val="hy-AM"/>
        </w:rPr>
        <w:t>ամբողջական նկարագիրը</w:t>
      </w:r>
      <w:r w:rsidRPr="0049186D">
        <w:rPr>
          <w:rFonts w:ascii="GHEA Grapalat" w:hAnsi="GHEA Grapalat" w:cs="Sylfaen"/>
          <w:sz w:val="20"/>
          <w:lang w:val="af-ZA"/>
        </w:rPr>
        <w:t xml:space="preserve">: </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w:t>
      </w:r>
      <w:r w:rsidRPr="005214FE">
        <w:rPr>
          <w:rFonts w:ascii="GHEA Grapalat" w:hAnsi="GHEA Grapalat" w:cs="Sylfaen"/>
          <w:sz w:val="20"/>
          <w:lang w:val="af-ZA"/>
        </w:rPr>
        <w:t>4</w:t>
      </w:r>
      <w:r w:rsidRPr="0049186D">
        <w:rPr>
          <w:rFonts w:ascii="GHEA Grapalat" w:hAnsi="GHEA Grapalat" w:cs="Sylfaen"/>
          <w:sz w:val="20"/>
          <w:lang w:val="af-ZA"/>
        </w:rPr>
        <w:t xml:space="preserve"> </w:t>
      </w:r>
      <w:r w:rsidRPr="0049186D">
        <w:rPr>
          <w:rFonts w:ascii="GHEA Grapalat" w:hAnsi="GHEA Grapalat" w:cs="Sylfaen"/>
          <w:sz w:val="20"/>
          <w:lang w:val="hy-AM"/>
        </w:rPr>
        <w:t>Եթե</w:t>
      </w:r>
      <w:r w:rsidRPr="0049186D">
        <w:rPr>
          <w:rFonts w:ascii="GHEA Grapalat" w:hAnsi="GHEA Grapalat" w:cs="Sylfaen"/>
          <w:sz w:val="20"/>
          <w:lang w:val="af-ZA"/>
        </w:rPr>
        <w:t xml:space="preserve"> </w:t>
      </w:r>
      <w:r w:rsidRPr="0049186D">
        <w:rPr>
          <w:rFonts w:ascii="GHEA Grapalat" w:hAnsi="GHEA Grapalat" w:cs="Sylfaen"/>
          <w:sz w:val="20"/>
          <w:lang w:val="hy-AM"/>
        </w:rPr>
        <w:t>ընտրված</w:t>
      </w:r>
      <w:r w:rsidRPr="0049186D">
        <w:rPr>
          <w:rFonts w:ascii="GHEA Grapalat" w:hAnsi="GHEA Grapalat" w:cs="Sylfaen"/>
          <w:sz w:val="20"/>
          <w:lang w:val="af-ZA"/>
        </w:rPr>
        <w:t xml:space="preserve"> </w:t>
      </w:r>
      <w:r w:rsidRPr="0049186D">
        <w:rPr>
          <w:rFonts w:ascii="GHEA Grapalat" w:hAnsi="GHEA Grapalat" w:cs="Sylfaen"/>
          <w:sz w:val="20"/>
          <w:lang w:val="hy-AM"/>
        </w:rPr>
        <w:t>մասնակիցը</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hy-AM"/>
        </w:rPr>
        <w:t>կնքելու</w:t>
      </w:r>
      <w:r w:rsidRPr="0049186D">
        <w:rPr>
          <w:rFonts w:ascii="GHEA Grapalat" w:hAnsi="GHEA Grapalat" w:cs="Sylfaen"/>
          <w:sz w:val="20"/>
          <w:lang w:val="af-ZA"/>
        </w:rPr>
        <w:t xml:space="preserve"> </w:t>
      </w:r>
      <w:r w:rsidRPr="0049186D">
        <w:rPr>
          <w:rFonts w:ascii="GHEA Grapalat" w:hAnsi="GHEA Grapalat" w:cs="Sylfaen"/>
          <w:sz w:val="20"/>
          <w:lang w:val="hy-AM"/>
        </w:rPr>
        <w:t>մասին</w:t>
      </w:r>
      <w:r w:rsidRPr="0049186D">
        <w:rPr>
          <w:rFonts w:ascii="GHEA Grapalat" w:hAnsi="GHEA Grapalat" w:cs="Sylfaen"/>
          <w:sz w:val="20"/>
          <w:lang w:val="af-ZA"/>
        </w:rPr>
        <w:t xml:space="preserve"> </w:t>
      </w:r>
      <w:r w:rsidRPr="0049186D">
        <w:rPr>
          <w:rFonts w:ascii="GHEA Grapalat" w:hAnsi="GHEA Grapalat" w:cs="Sylfaen"/>
          <w:sz w:val="20"/>
          <w:lang w:val="hy-AM"/>
        </w:rPr>
        <w:t>ծանուցումը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hy-AM"/>
        </w:rPr>
        <w:t>նախագիծ</w:t>
      </w:r>
      <w:r w:rsidRPr="0049186D">
        <w:rPr>
          <w:rFonts w:ascii="GHEA Grapalat" w:hAnsi="GHEA Grapalat" w:cs="Sylfaen"/>
          <w:sz w:val="20"/>
        </w:rPr>
        <w:t>ն</w:t>
      </w:r>
      <w:r w:rsidRPr="0049186D">
        <w:rPr>
          <w:rFonts w:ascii="GHEA Grapalat" w:hAnsi="GHEA Grapalat" w:cs="Sylfaen"/>
          <w:sz w:val="20"/>
          <w:lang w:val="af-ZA"/>
        </w:rPr>
        <w:t xml:space="preserve"> </w:t>
      </w:r>
      <w:r w:rsidRPr="0049186D">
        <w:rPr>
          <w:rFonts w:ascii="GHEA Grapalat" w:hAnsi="GHEA Grapalat" w:cs="Sylfaen"/>
          <w:sz w:val="20"/>
          <w:lang w:val="hy-AM"/>
        </w:rPr>
        <w:t>ստանալուց</w:t>
      </w:r>
      <w:r w:rsidRPr="0049186D">
        <w:rPr>
          <w:rFonts w:ascii="GHEA Grapalat" w:hAnsi="GHEA Grapalat" w:cs="Sylfaen"/>
          <w:sz w:val="20"/>
          <w:lang w:val="af-ZA"/>
        </w:rPr>
        <w:t xml:space="preserve"> </w:t>
      </w:r>
      <w:r w:rsidRPr="0049186D">
        <w:rPr>
          <w:rFonts w:ascii="GHEA Grapalat" w:hAnsi="GHEA Grapalat" w:cs="Sylfaen"/>
          <w:sz w:val="20"/>
          <w:lang w:val="hy-AM"/>
        </w:rPr>
        <w:t>հետո</w:t>
      </w:r>
      <w:r w:rsidRPr="0049186D">
        <w:rPr>
          <w:rFonts w:ascii="GHEA Grapalat" w:hAnsi="GHEA Grapalat" w:cs="Sylfaen"/>
          <w:sz w:val="20"/>
          <w:lang w:val="af-ZA"/>
        </w:rPr>
        <w:t xml:space="preserve">` 10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hy-AM"/>
        </w:rPr>
        <w:t>օրվա</w:t>
      </w:r>
      <w:r w:rsidRPr="0049186D">
        <w:rPr>
          <w:rFonts w:ascii="GHEA Grapalat" w:hAnsi="GHEA Grapalat" w:cs="Sylfaen"/>
          <w:sz w:val="20"/>
          <w:lang w:val="af-ZA"/>
        </w:rPr>
        <w:t xml:space="preserve"> </w:t>
      </w:r>
      <w:r w:rsidRPr="0049186D">
        <w:rPr>
          <w:rFonts w:ascii="GHEA Grapalat" w:hAnsi="GHEA Grapalat" w:cs="Sylfaen"/>
          <w:sz w:val="20"/>
          <w:lang w:val="hy-AM"/>
        </w:rPr>
        <w:t>ընթացքում</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ստորագրում</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պ</w:t>
      </w:r>
      <w:r w:rsidRPr="0049186D">
        <w:rPr>
          <w:rFonts w:ascii="GHEA Grapalat" w:hAnsi="GHEA Grapalat" w:cs="Sylfaen"/>
          <w:sz w:val="20"/>
        </w:rPr>
        <w:t>ատվիրատուին</w:t>
      </w:r>
      <w:r w:rsidRPr="0049186D">
        <w:rPr>
          <w:rFonts w:ascii="GHEA Grapalat" w:hAnsi="GHEA Grapalat" w:cs="Sylfaen"/>
          <w:sz w:val="20"/>
          <w:lang w:val="af-ZA"/>
        </w:rPr>
        <w:t xml:space="preserve"> </w:t>
      </w:r>
      <w:r w:rsidRPr="0049186D">
        <w:rPr>
          <w:rFonts w:ascii="GHEA Grapalat" w:hAnsi="GHEA Grapalat" w:cs="Sylfaen"/>
          <w:sz w:val="20"/>
        </w:rPr>
        <w:t>ներկայացնում</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ապահովումը</w:t>
      </w:r>
      <w:r w:rsidRPr="0049186D">
        <w:rPr>
          <w:rFonts w:ascii="GHEA Grapalat" w:hAnsi="GHEA Grapalat" w:cs="Sylfaen"/>
          <w:sz w:val="20"/>
          <w:lang w:val="af-ZA"/>
        </w:rPr>
        <w:t>,</w:t>
      </w:r>
      <w:r w:rsidRPr="0049186D">
        <w:rPr>
          <w:rFonts w:ascii="GHEA Grapalat" w:hAnsi="GHEA Grapalat" w:cs="Sylfaen"/>
          <w:i/>
          <w:sz w:val="20"/>
          <w:lang w:val="af-ZA"/>
        </w:rPr>
        <w:t xml:space="preserve"> </w:t>
      </w:r>
      <w:r w:rsidRPr="0049186D">
        <w:rPr>
          <w:rFonts w:ascii="GHEA Grapalat" w:hAnsi="GHEA Grapalat" w:cs="Sylfaen"/>
          <w:sz w:val="20"/>
          <w:lang w:val="hy-AM"/>
        </w:rPr>
        <w:t>ապա նա զրկվում է պայմանագիրը ստորագրելու իրավունքից։</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hy-AM"/>
        </w:rPr>
        <w:t>Ընդ</w:t>
      </w:r>
      <w:r w:rsidRPr="0049186D">
        <w:rPr>
          <w:rFonts w:ascii="GHEA Grapalat" w:hAnsi="GHEA Grapalat" w:cs="Sylfaen"/>
          <w:sz w:val="20"/>
          <w:lang w:val="af-ZA"/>
        </w:rPr>
        <w:t xml:space="preserve"> </w:t>
      </w:r>
      <w:r w:rsidRPr="0049186D">
        <w:rPr>
          <w:rFonts w:ascii="GHEA Grapalat" w:hAnsi="GHEA Grapalat" w:cs="Sylfaen"/>
          <w:sz w:val="20"/>
          <w:lang w:val="hy-AM"/>
        </w:rPr>
        <w:t>որում</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ընտրված մասնակցի կողմից հաստատված պայմանագրի նախագիծը </w:t>
      </w:r>
      <w:r w:rsidRPr="0049186D">
        <w:rPr>
          <w:rFonts w:ascii="GHEA Grapalat" w:hAnsi="GHEA Grapalat" w:cs="Sylfaen"/>
          <w:sz w:val="20"/>
        </w:rPr>
        <w:t>պ</w:t>
      </w:r>
      <w:r w:rsidRPr="0049186D">
        <w:rPr>
          <w:rFonts w:ascii="GHEA Grapalat" w:hAnsi="GHEA Grapalat" w:cs="Sylfaen"/>
          <w:sz w:val="20"/>
          <w:lang w:val="hy-AM"/>
        </w:rPr>
        <w:t xml:space="preserve">ատվիրատուին ներկայացվում է գրավոր և դրա ներկայացման գրությունը հաշվառվում է </w:t>
      </w:r>
      <w:r w:rsidRPr="0049186D">
        <w:rPr>
          <w:rFonts w:ascii="GHEA Grapalat" w:hAnsi="GHEA Grapalat" w:cs="Sylfaen"/>
          <w:sz w:val="20"/>
        </w:rPr>
        <w:t>պ</w:t>
      </w:r>
      <w:r w:rsidRPr="0049186D">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հաստատմանը</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օրը</w:t>
      </w:r>
      <w:r w:rsidRPr="0049186D">
        <w:rPr>
          <w:rFonts w:ascii="GHEA Grapalat" w:hAnsi="GHEA Grapalat" w:cs="Sylfaen"/>
          <w:sz w:val="20"/>
          <w:lang w:val="af-ZA"/>
        </w:rPr>
        <w:t xml:space="preserve"> </w:t>
      </w:r>
      <w:r w:rsidRPr="0049186D">
        <w:rPr>
          <w:rFonts w:ascii="GHEA Grapalat" w:hAnsi="GHEA Grapalat" w:cs="Sylfaen"/>
          <w:sz w:val="20"/>
        </w:rPr>
        <w:t>ուղեկցող</w:t>
      </w:r>
      <w:r w:rsidRPr="0049186D">
        <w:rPr>
          <w:rFonts w:ascii="GHEA Grapalat" w:hAnsi="GHEA Grapalat" w:cs="Sylfaen"/>
          <w:sz w:val="20"/>
          <w:lang w:val="af-ZA"/>
        </w:rPr>
        <w:t xml:space="preserve"> </w:t>
      </w:r>
      <w:r w:rsidRPr="0049186D">
        <w:rPr>
          <w:rFonts w:ascii="GHEA Grapalat" w:hAnsi="GHEA Grapalat" w:cs="Sylfaen"/>
          <w:sz w:val="20"/>
        </w:rPr>
        <w:t>գրությամբ</w:t>
      </w:r>
      <w:r w:rsidRPr="0049186D">
        <w:rPr>
          <w:rFonts w:ascii="GHEA Grapalat" w:hAnsi="GHEA Grapalat" w:cs="Sylfaen"/>
          <w:sz w:val="20"/>
          <w:lang w:val="af-ZA"/>
        </w:rPr>
        <w:t xml:space="preserve"> </w:t>
      </w:r>
      <w:r w:rsidRPr="0049186D">
        <w:rPr>
          <w:rFonts w:ascii="GHEA Grapalat" w:hAnsi="GHEA Grapalat" w:cs="Sylfaen"/>
          <w:sz w:val="20"/>
        </w:rPr>
        <w:t>տրամադրվում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մասնակցին</w:t>
      </w:r>
      <w:r w:rsidRPr="0049186D">
        <w:rPr>
          <w:rFonts w:ascii="GHEA Grapalat" w:hAnsi="GHEA Grapalat" w:cs="Sylfaen"/>
          <w:sz w:val="20"/>
          <w:lang w:val="hy-AM"/>
        </w:rPr>
        <w:t>:</w:t>
      </w:r>
    </w:p>
    <w:p w:rsidR="00740F20" w:rsidRPr="0049186D" w:rsidRDefault="00740F20" w:rsidP="00740F20">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8.</w:t>
      </w:r>
      <w:r>
        <w:rPr>
          <w:rFonts w:ascii="GHEA Grapalat" w:hAnsi="GHEA Grapalat" w:cs="Sylfaen"/>
          <w:i w:val="0"/>
          <w:szCs w:val="24"/>
          <w:lang w:val="af-ZA"/>
        </w:rPr>
        <w:t>5</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8</w:t>
      </w:r>
      <w:r w:rsidRPr="0049186D">
        <w:rPr>
          <w:rFonts w:ascii="GHEA Grapalat" w:hAnsi="GHEA Grapalat" w:cs="Sylfaen"/>
          <w:i w:val="0"/>
          <w:szCs w:val="24"/>
          <w:lang w:val="hy-AM"/>
        </w:rPr>
        <w:t>.</w:t>
      </w:r>
      <w:r w:rsidRPr="005214FE">
        <w:rPr>
          <w:rFonts w:ascii="GHEA Grapalat" w:hAnsi="GHEA Grapalat" w:cs="Sylfaen"/>
          <w:i w:val="0"/>
          <w:szCs w:val="24"/>
          <w:lang w:val="af-ZA"/>
        </w:rPr>
        <w:t>4</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ժամկետի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ավարտը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նախագծում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փոփոխություններ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սակայն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առարկայի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բնութագրերի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ներառյալ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ընտրված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ավելացմանը։</w:t>
      </w:r>
      <w:r w:rsidRPr="0049186D">
        <w:rPr>
          <w:rFonts w:ascii="GHEA Mariam" w:hAnsi="GHEA Mariam"/>
          <w:spacing w:val="-8"/>
          <w:lang w:val="af-ZA"/>
        </w:rPr>
        <w:t xml:space="preserve"> </w:t>
      </w:r>
    </w:p>
    <w:p w:rsidR="00740F20" w:rsidRPr="0049186D" w:rsidRDefault="00740F20" w:rsidP="00740F20">
      <w:pPr>
        <w:jc w:val="center"/>
        <w:rPr>
          <w:rFonts w:ascii="GHEA Grapalat" w:hAnsi="GHEA Grapalat"/>
          <w:b/>
          <w:iCs/>
          <w:sz w:val="20"/>
          <w:lang w:val="af-ZA"/>
        </w:rPr>
      </w:pPr>
    </w:p>
    <w:p w:rsidR="00740F20" w:rsidRPr="0049186D" w:rsidRDefault="00740F20" w:rsidP="00740F20">
      <w:pPr>
        <w:jc w:val="center"/>
        <w:rPr>
          <w:rFonts w:ascii="GHEA Grapalat" w:hAnsi="GHEA Grapalat"/>
          <w:b/>
          <w:iCs/>
          <w:sz w:val="20"/>
          <w:lang w:val="af-ZA"/>
        </w:rPr>
      </w:pPr>
    </w:p>
    <w:p w:rsidR="00740F20" w:rsidRPr="0049186D" w:rsidRDefault="00740F20" w:rsidP="00740F20">
      <w:pPr>
        <w:jc w:val="center"/>
        <w:rPr>
          <w:rFonts w:ascii="GHEA Grapalat" w:hAnsi="GHEA Grapalat" w:cs="Arial"/>
          <w:b/>
          <w:iCs/>
          <w:sz w:val="20"/>
          <w:lang w:val="af-ZA"/>
        </w:rPr>
      </w:pPr>
      <w:r w:rsidRPr="0049186D">
        <w:rPr>
          <w:rFonts w:ascii="GHEA Grapalat" w:hAnsi="GHEA Grapalat"/>
          <w:b/>
          <w:iCs/>
          <w:sz w:val="20"/>
          <w:lang w:val="af-ZA"/>
        </w:rPr>
        <w:t xml:space="preserve">9.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ԱՊԱՀՈՎՈՒՄԸ</w:t>
      </w:r>
      <w:r w:rsidRPr="0049186D">
        <w:rPr>
          <w:rFonts w:ascii="GHEA Grapalat" w:hAnsi="GHEA Grapalat" w:cs="Arial"/>
          <w:b/>
          <w:iCs/>
          <w:sz w:val="20"/>
          <w:lang w:val="af-ZA"/>
        </w:rPr>
        <w:t xml:space="preserve"> </w:t>
      </w:r>
    </w:p>
    <w:p w:rsidR="00740F20" w:rsidRPr="0049186D" w:rsidRDefault="00740F20" w:rsidP="00740F20">
      <w:pPr>
        <w:jc w:val="center"/>
        <w:rPr>
          <w:rFonts w:ascii="GHEA Grapalat" w:hAnsi="GHEA Grapalat"/>
          <w:b/>
          <w:iCs/>
          <w:sz w:val="20"/>
          <w:lang w:val="af-ZA"/>
        </w:rPr>
      </w:pP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iCs/>
          <w:sz w:val="20"/>
          <w:lang w:val="af-ZA"/>
        </w:rPr>
        <w:t>9.</w:t>
      </w:r>
      <w:r w:rsidRPr="0049186D">
        <w:rPr>
          <w:rFonts w:ascii="GHEA Grapalat" w:hAnsi="GHEA Grapalat" w:cs="Sylfaen"/>
          <w:sz w:val="20"/>
          <w:lang w:val="af-ZA"/>
        </w:rPr>
        <w:t xml:space="preserve">1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w:t>
      </w:r>
      <w:r w:rsidRPr="0049186D">
        <w:rPr>
          <w:rFonts w:ascii="GHEA Grapalat" w:hAnsi="GHEA Grapalat" w:cs="Sylfaen"/>
          <w:sz w:val="20"/>
          <w:lang w:val="af-ZA"/>
        </w:rPr>
        <w:t xml:space="preserve"> </w:t>
      </w:r>
      <w:r w:rsidRPr="0049186D">
        <w:rPr>
          <w:rFonts w:ascii="GHEA Grapalat" w:hAnsi="GHEA Grapalat" w:cs="Sylfaen"/>
          <w:sz w:val="20"/>
        </w:rPr>
        <w:t>ներկայացնելու</w:t>
      </w:r>
      <w:r w:rsidRPr="0049186D">
        <w:rPr>
          <w:rFonts w:ascii="GHEA Grapalat" w:hAnsi="GHEA Grapalat" w:cs="Sylfaen"/>
          <w:sz w:val="20"/>
          <w:lang w:val="af-ZA"/>
        </w:rPr>
        <w:t xml:space="preserve"> </w:t>
      </w:r>
      <w:r w:rsidRPr="0049186D">
        <w:rPr>
          <w:rFonts w:ascii="GHEA Grapalat" w:hAnsi="GHEA Grapalat" w:cs="Sylfaen"/>
          <w:sz w:val="20"/>
        </w:rPr>
        <w:t>պահանջի</w:t>
      </w:r>
      <w:r w:rsidRPr="0049186D">
        <w:rPr>
          <w:rFonts w:ascii="GHEA Grapalat" w:hAnsi="GHEA Grapalat" w:cs="Sylfaen"/>
          <w:sz w:val="20"/>
          <w:lang w:val="af-ZA"/>
        </w:rPr>
        <w:t xml:space="preserve"> </w:t>
      </w:r>
      <w:r w:rsidRPr="0049186D">
        <w:rPr>
          <w:rFonts w:ascii="GHEA Grapalat" w:hAnsi="GHEA Grapalat" w:cs="Sylfaen"/>
          <w:sz w:val="20"/>
        </w:rPr>
        <w:t>հիման</w:t>
      </w:r>
      <w:r w:rsidRPr="0049186D">
        <w:rPr>
          <w:rFonts w:ascii="GHEA Grapalat" w:hAnsi="GHEA Grapalat" w:cs="Sylfaen"/>
          <w:sz w:val="20"/>
          <w:lang w:val="af-ZA"/>
        </w:rPr>
        <w:t xml:space="preserve"> </w:t>
      </w:r>
      <w:r w:rsidRPr="0049186D">
        <w:rPr>
          <w:rFonts w:ascii="GHEA Grapalat" w:hAnsi="GHEA Grapalat" w:cs="Sylfaen"/>
          <w:sz w:val="20"/>
        </w:rPr>
        <w:t>վրա</w:t>
      </w:r>
      <w:r w:rsidRPr="0049186D">
        <w:rPr>
          <w:rFonts w:ascii="GHEA Grapalat" w:hAnsi="GHEA Grapalat" w:cs="Sylfaen"/>
          <w:sz w:val="20"/>
          <w:lang w:val="af-ZA"/>
        </w:rPr>
        <w:t xml:space="preserve">, </w:t>
      </w:r>
      <w:r w:rsidRPr="0049186D">
        <w:rPr>
          <w:rFonts w:ascii="GHEA Grapalat" w:hAnsi="GHEA Grapalat" w:cs="Sylfaen"/>
          <w:sz w:val="20"/>
        </w:rPr>
        <w:t>այն</w:t>
      </w:r>
      <w:r w:rsidRPr="0049186D">
        <w:rPr>
          <w:rFonts w:ascii="GHEA Grapalat" w:hAnsi="GHEA Grapalat" w:cs="Sylfaen"/>
          <w:sz w:val="20"/>
          <w:lang w:val="af-ZA"/>
        </w:rPr>
        <w:t xml:space="preserve"> </w:t>
      </w:r>
      <w:r w:rsidRPr="0049186D">
        <w:rPr>
          <w:rFonts w:ascii="GHEA Grapalat" w:hAnsi="GHEA Grapalat" w:cs="Sylfaen"/>
          <w:sz w:val="20"/>
        </w:rPr>
        <w:t>ստանալու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10 աշխատանքային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պարտավոր</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ներկայացնել</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հետ</w:t>
      </w:r>
      <w:r w:rsidRPr="0049186D">
        <w:rPr>
          <w:rFonts w:ascii="GHEA Grapalat" w:hAnsi="GHEA Grapalat" w:cs="Sylfaen"/>
          <w:sz w:val="20"/>
          <w:lang w:val="af-ZA"/>
        </w:rPr>
        <w:t xml:space="preserve"> </w:t>
      </w:r>
      <w:r w:rsidRPr="0049186D">
        <w:rPr>
          <w:rFonts w:ascii="GHEA Grapalat" w:hAnsi="GHEA Grapalat" w:cs="Sylfaen"/>
          <w:sz w:val="20"/>
        </w:rPr>
        <w:t>պայմանագիր</w:t>
      </w:r>
      <w:r w:rsidRPr="0049186D">
        <w:rPr>
          <w:rFonts w:ascii="GHEA Grapalat" w:hAnsi="GHEA Grapalat" w:cs="Sylfaen"/>
          <w:sz w:val="20"/>
          <w:lang w:val="af-ZA"/>
        </w:rPr>
        <w:t xml:space="preserve"> </w:t>
      </w:r>
      <w:r w:rsidRPr="0049186D">
        <w:rPr>
          <w:rFonts w:ascii="GHEA Grapalat" w:hAnsi="GHEA Grapalat" w:cs="Sylfaen"/>
          <w:sz w:val="20"/>
        </w:rPr>
        <w:t>կնքվում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վերջինս</w:t>
      </w:r>
      <w:r w:rsidRPr="0049186D">
        <w:rPr>
          <w:rFonts w:ascii="GHEA Grapalat" w:hAnsi="GHEA Grapalat" w:cs="Sylfaen"/>
          <w:sz w:val="20"/>
          <w:lang w:val="af-ZA"/>
        </w:rPr>
        <w:t xml:space="preserve"> </w:t>
      </w:r>
      <w:r w:rsidRPr="0049186D">
        <w:rPr>
          <w:rFonts w:ascii="GHEA Grapalat" w:hAnsi="GHEA Grapalat" w:cs="Sylfaen"/>
          <w:sz w:val="20"/>
        </w:rPr>
        <w:t>ներկայացնում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w:t>
      </w:r>
    </w:p>
    <w:p w:rsidR="00740F20" w:rsidRPr="0049186D" w:rsidRDefault="00740F20" w:rsidP="00740F20">
      <w:pPr>
        <w:ind w:firstLine="567"/>
        <w:jc w:val="both"/>
        <w:rPr>
          <w:rFonts w:ascii="GHEA Grapalat" w:hAnsi="GHEA Grapalat" w:cs="Sylfaen"/>
          <w:sz w:val="20"/>
          <w:szCs w:val="20"/>
          <w:lang w:val="hy-AM"/>
        </w:rPr>
      </w:pPr>
      <w:r w:rsidRPr="0049186D">
        <w:rPr>
          <w:rFonts w:ascii="GHEA Grapalat" w:hAnsi="GHEA Grapalat" w:cs="Sylfaen"/>
          <w:sz w:val="20"/>
          <w:lang w:val="af-ZA"/>
        </w:rPr>
        <w:lastRenderedPageBreak/>
        <w:t xml:space="preserve">9.2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ապահովման</w:t>
      </w:r>
      <w:r w:rsidRPr="0049186D">
        <w:rPr>
          <w:rFonts w:ascii="GHEA Grapalat" w:hAnsi="GHEA Grapalat" w:cs="Sylfaen"/>
          <w:sz w:val="20"/>
          <w:lang w:val="af-ZA"/>
        </w:rPr>
        <w:t xml:space="preserve"> </w:t>
      </w:r>
      <w:r w:rsidRPr="0049186D">
        <w:rPr>
          <w:rFonts w:ascii="GHEA Grapalat" w:hAnsi="GHEA Grapalat" w:cs="Sylfaen"/>
          <w:sz w:val="20"/>
        </w:rPr>
        <w:t>չափը</w:t>
      </w:r>
      <w:r w:rsidRPr="0049186D">
        <w:rPr>
          <w:rFonts w:ascii="GHEA Grapalat" w:hAnsi="GHEA Grapalat" w:cs="Sylfaen"/>
          <w:sz w:val="20"/>
          <w:lang w:val="af-ZA"/>
        </w:rPr>
        <w:t xml:space="preserve"> </w:t>
      </w:r>
      <w:r w:rsidRPr="0049186D">
        <w:rPr>
          <w:rFonts w:ascii="GHEA Grapalat" w:hAnsi="GHEA Grapalat" w:cs="Sylfaen"/>
          <w:sz w:val="20"/>
        </w:rPr>
        <w:t>կազմում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գնի</w:t>
      </w:r>
      <w:r w:rsidRPr="0049186D">
        <w:rPr>
          <w:rFonts w:ascii="GHEA Grapalat" w:hAnsi="GHEA Grapalat" w:cs="Sylfaen"/>
          <w:sz w:val="20"/>
          <w:lang w:val="af-ZA"/>
        </w:rPr>
        <w:t xml:space="preserve"> 10  </w:t>
      </w:r>
      <w:r w:rsidRPr="0049186D">
        <w:rPr>
          <w:rFonts w:ascii="GHEA Grapalat" w:hAnsi="GHEA Grapalat" w:cs="Sylfaen"/>
          <w:sz w:val="20"/>
        </w:rPr>
        <w:t>տոկոսը։</w:t>
      </w:r>
      <w:r w:rsidRPr="0049186D">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49186D">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740F20" w:rsidRPr="0049186D" w:rsidRDefault="00740F20" w:rsidP="00740F20">
      <w:pPr>
        <w:ind w:firstLine="567"/>
        <w:jc w:val="both"/>
        <w:rPr>
          <w:rFonts w:ascii="GHEA Grapalat" w:hAnsi="GHEA Grapalat" w:cs="Sylfaen"/>
          <w:sz w:val="20"/>
          <w:szCs w:val="20"/>
          <w:lang w:val="hy-AM"/>
        </w:rPr>
      </w:pPr>
      <w:r w:rsidRPr="0049186D">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49186D">
        <w:rPr>
          <w:rFonts w:ascii="GHEA Grapalat" w:hAnsi="GHEA Grapalat"/>
          <w:sz w:val="20"/>
          <w:szCs w:val="20"/>
          <w:lang w:val="hy-AM"/>
        </w:rPr>
        <w:t xml:space="preserve">պետք է փոխանցվի Կենտրոնական գանձապետարանում լիազորված մարմնի անվամբ բացված </w:t>
      </w:r>
      <w:r w:rsidRPr="0049186D">
        <w:rPr>
          <w:rFonts w:ascii="GHEA Grapalat" w:hAnsi="GHEA Grapalat"/>
          <w:lang w:val="hy-AM"/>
        </w:rPr>
        <w:t>«</w:t>
      </w:r>
      <w:r w:rsidRPr="0049186D">
        <w:rPr>
          <w:rFonts w:ascii="GHEA Grapalat" w:hAnsi="GHEA Grapalat"/>
          <w:sz w:val="20"/>
          <w:szCs w:val="20"/>
          <w:lang w:val="hy-AM"/>
        </w:rPr>
        <w:t>900008000474</w:t>
      </w:r>
      <w:r w:rsidRPr="0049186D">
        <w:rPr>
          <w:rFonts w:ascii="GHEA Grapalat" w:hAnsi="GHEA Grapalat"/>
          <w:lang w:val="hy-AM"/>
        </w:rPr>
        <w:t>»</w:t>
      </w:r>
      <w:r w:rsidRPr="0049186D">
        <w:rPr>
          <w:rFonts w:ascii="GHEA Grapalat" w:hAnsi="GHEA Grapalat"/>
          <w:sz w:val="20"/>
          <w:szCs w:val="20"/>
          <w:lang w:val="hy-AM"/>
        </w:rPr>
        <w:t xml:space="preserve"> գանձապետական հաշվին: Պայմանագրի ապահովումը մ</w:t>
      </w:r>
      <w:r w:rsidRPr="0049186D">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5214FE">
        <w:rPr>
          <w:rFonts w:ascii="GHEA Grapalat" w:hAnsi="GHEA Grapalat" w:cs="Sylfaen"/>
          <w:sz w:val="20"/>
          <w:lang w:val="hy-AM"/>
        </w:rPr>
        <w:t>7</w:t>
      </w:r>
      <w:r w:rsidRPr="0049186D">
        <w:rPr>
          <w:rFonts w:ascii="GHEA Grapalat" w:hAnsi="GHEA Grapalat" w:cs="Sylfaen"/>
          <w:sz w:val="20"/>
          <w:lang w:val="hy-AM"/>
        </w:rPr>
        <w:t>-ով սահմանված ձևին համապատասխան:</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9.3 </w:t>
      </w:r>
      <w:r w:rsidRPr="0049186D">
        <w:rPr>
          <w:rFonts w:ascii="GHEA Grapalat" w:hAnsi="GHEA Grapalat" w:cs="Sylfaen"/>
          <w:sz w:val="20"/>
          <w:lang w:val="hy-AM"/>
        </w:rPr>
        <w:t>Պայմանագրով</w:t>
      </w:r>
      <w:r w:rsidRPr="0049186D">
        <w:rPr>
          <w:rFonts w:ascii="GHEA Grapalat" w:hAnsi="GHEA Grapalat" w:cs="Sylfaen"/>
          <w:sz w:val="20"/>
          <w:lang w:val="af-ZA"/>
        </w:rPr>
        <w:t xml:space="preserve"> պ</w:t>
      </w:r>
      <w:r w:rsidRPr="0049186D">
        <w:rPr>
          <w:rFonts w:ascii="GHEA Grapalat" w:hAnsi="GHEA Grapalat" w:cs="Sylfaen"/>
          <w:sz w:val="20"/>
          <w:lang w:val="hy-AM"/>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hy-AM"/>
        </w:rPr>
        <w:t>կողմից</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w:t>
      </w:r>
      <w:r w:rsidRPr="0049186D">
        <w:rPr>
          <w:rFonts w:ascii="GHEA Grapalat" w:hAnsi="GHEA Grapalat" w:cs="Sylfaen"/>
          <w:sz w:val="20"/>
          <w:lang w:val="af-ZA"/>
        </w:rPr>
        <w:t xml:space="preserve"> </w:t>
      </w:r>
      <w:r w:rsidRPr="0049186D">
        <w:rPr>
          <w:rFonts w:ascii="GHEA Grapalat" w:hAnsi="GHEA Grapalat" w:cs="Sylfaen"/>
          <w:sz w:val="20"/>
          <w:lang w:val="hy-AM"/>
        </w:rPr>
        <w:t>հատկացվելու</w:t>
      </w:r>
      <w:r w:rsidRPr="0049186D">
        <w:rPr>
          <w:rFonts w:ascii="GHEA Grapalat" w:hAnsi="GHEA Grapalat" w:cs="Sylfaen"/>
          <w:sz w:val="20"/>
          <w:lang w:val="af-ZA"/>
        </w:rPr>
        <w:t xml:space="preserve"> </w:t>
      </w:r>
      <w:r w:rsidRPr="0049186D">
        <w:rPr>
          <w:rFonts w:ascii="GHEA Grapalat" w:hAnsi="GHEA Grapalat" w:cs="Sylfaen"/>
          <w:sz w:val="20"/>
          <w:lang w:val="hy-AM"/>
        </w:rPr>
        <w:t>պայման</w:t>
      </w:r>
      <w:r w:rsidRPr="0049186D">
        <w:rPr>
          <w:rFonts w:ascii="GHEA Grapalat" w:hAnsi="GHEA Grapalat" w:cs="Sylfaen"/>
          <w:sz w:val="20"/>
          <w:lang w:val="af-ZA"/>
        </w:rPr>
        <w:t xml:space="preserve"> </w:t>
      </w:r>
      <w:r w:rsidRPr="0049186D">
        <w:rPr>
          <w:rFonts w:ascii="GHEA Grapalat" w:hAnsi="GHEA Grapalat" w:cs="Sylfaen"/>
          <w:sz w:val="20"/>
          <w:lang w:val="hy-AM"/>
        </w:rPr>
        <w:t>նախատեսվելու</w:t>
      </w:r>
      <w:r w:rsidRPr="0049186D">
        <w:rPr>
          <w:rFonts w:ascii="GHEA Grapalat" w:hAnsi="GHEA Grapalat" w:cs="Sylfaen"/>
          <w:sz w:val="20"/>
          <w:lang w:val="af-ZA"/>
        </w:rPr>
        <w:t xml:space="preserve"> </w:t>
      </w:r>
      <w:r w:rsidRPr="0049186D">
        <w:rPr>
          <w:rFonts w:ascii="GHEA Grapalat" w:hAnsi="GHEA Grapalat" w:cs="Sylfaen"/>
          <w:sz w:val="20"/>
          <w:lang w:val="hy-AM"/>
        </w:rPr>
        <w:t>դեպքում</w:t>
      </w:r>
      <w:r w:rsidRPr="0049186D">
        <w:rPr>
          <w:rFonts w:ascii="GHEA Grapalat" w:hAnsi="GHEA Grapalat" w:cs="Sylfaen"/>
          <w:sz w:val="20"/>
          <w:lang w:val="af-ZA"/>
        </w:rPr>
        <w:t xml:space="preserve"> </w:t>
      </w:r>
      <w:r w:rsidRPr="0049186D">
        <w:rPr>
          <w:rFonts w:ascii="GHEA Grapalat" w:hAnsi="GHEA Grapalat" w:cs="Sylfaen"/>
          <w:sz w:val="20"/>
          <w:lang w:val="hy-AM"/>
        </w:rPr>
        <w:t>ընտրված</w:t>
      </w:r>
      <w:r w:rsidRPr="0049186D">
        <w:rPr>
          <w:rFonts w:ascii="GHEA Grapalat" w:hAnsi="GHEA Grapalat" w:cs="Sylfaen"/>
          <w:sz w:val="20"/>
          <w:lang w:val="af-ZA"/>
        </w:rPr>
        <w:t xml:space="preserve"> </w:t>
      </w:r>
      <w:r w:rsidRPr="0049186D">
        <w:rPr>
          <w:rFonts w:ascii="GHEA Grapalat" w:hAnsi="GHEA Grapalat" w:cs="Sylfaen"/>
          <w:sz w:val="20"/>
          <w:lang w:val="hy-AM"/>
        </w:rPr>
        <w:t>մասնակիցը</w:t>
      </w:r>
      <w:r w:rsidRPr="0049186D">
        <w:rPr>
          <w:rFonts w:ascii="GHEA Grapalat" w:hAnsi="GHEA Grapalat" w:cs="Sylfaen"/>
          <w:sz w:val="20"/>
          <w:lang w:val="af-ZA"/>
        </w:rPr>
        <w:t xml:space="preserve"> պ</w:t>
      </w:r>
      <w:r w:rsidRPr="0049186D">
        <w:rPr>
          <w:rFonts w:ascii="GHEA Grapalat" w:hAnsi="GHEA Grapalat" w:cs="Sylfaen"/>
          <w:sz w:val="20"/>
          <w:lang w:val="hy-AM"/>
        </w:rPr>
        <w:t>ատվիրատուին</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ներկայացնում</w:t>
      </w:r>
      <w:r w:rsidRPr="0049186D">
        <w:rPr>
          <w:rFonts w:ascii="GHEA Grapalat" w:hAnsi="GHEA Grapalat" w:cs="Sylfaen"/>
          <w:sz w:val="20"/>
          <w:lang w:val="af-ZA"/>
        </w:rPr>
        <w:t xml:space="preserve"> նաև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ապահովում</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չափով</w:t>
      </w:r>
      <w:r w:rsidRPr="0049186D">
        <w:rPr>
          <w:rFonts w:ascii="GHEA Grapalat" w:hAnsi="GHEA Grapalat" w:cs="Sylfaen"/>
          <w:sz w:val="20"/>
          <w:lang w:val="af-ZA"/>
        </w:rPr>
        <w:t xml:space="preserve">, բանկային </w:t>
      </w:r>
      <w:r w:rsidRPr="0049186D">
        <w:rPr>
          <w:rFonts w:ascii="GHEA Grapalat" w:hAnsi="GHEA Grapalat" w:cs="Sylfaen"/>
          <w:sz w:val="20"/>
          <w:lang w:val="hy-AM"/>
        </w:rPr>
        <w:t>երաշխիքի</w:t>
      </w:r>
      <w:r w:rsidRPr="0049186D">
        <w:rPr>
          <w:rFonts w:ascii="GHEA Grapalat" w:hAnsi="GHEA Grapalat" w:cs="Sylfaen"/>
          <w:sz w:val="20"/>
          <w:lang w:val="af-ZA"/>
        </w:rPr>
        <w:t xml:space="preserve"> </w:t>
      </w:r>
      <w:r w:rsidRPr="0049186D">
        <w:rPr>
          <w:rFonts w:ascii="GHEA Grapalat" w:hAnsi="GHEA Grapalat" w:cs="Sylfaen"/>
          <w:sz w:val="20"/>
          <w:lang w:val="hy-AM"/>
        </w:rPr>
        <w:t>ձևով:</w:t>
      </w:r>
      <w:r w:rsidRPr="0049186D">
        <w:rPr>
          <w:rFonts w:ascii="GHEA Grapalat" w:hAnsi="GHEA Grapalat" w:cs="Sylfaen"/>
          <w:i/>
          <w:sz w:val="20"/>
          <w:lang w:val="af-ZA"/>
        </w:rPr>
        <w:t xml:space="preserve">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մարման</w:t>
      </w:r>
      <w:r w:rsidRPr="0049186D">
        <w:rPr>
          <w:rFonts w:ascii="GHEA Grapalat" w:hAnsi="GHEA Grapalat" w:cs="Sylfaen"/>
          <w:sz w:val="20"/>
          <w:lang w:val="af-ZA"/>
        </w:rPr>
        <w:t xml:space="preserve"> </w:t>
      </w:r>
      <w:r w:rsidRPr="0049186D">
        <w:rPr>
          <w:rFonts w:ascii="GHEA Grapalat" w:hAnsi="GHEA Grapalat" w:cs="Sylfaen"/>
          <w:sz w:val="20"/>
          <w:lang w:val="hy-AM"/>
        </w:rPr>
        <w:t>կարգը</w:t>
      </w:r>
      <w:r w:rsidRPr="0049186D">
        <w:rPr>
          <w:rFonts w:ascii="GHEA Grapalat" w:hAnsi="GHEA Grapalat" w:cs="Sylfaen"/>
          <w:sz w:val="20"/>
          <w:lang w:val="af-ZA"/>
        </w:rPr>
        <w:t xml:space="preserve"> </w:t>
      </w:r>
      <w:r w:rsidRPr="0049186D">
        <w:rPr>
          <w:rFonts w:ascii="GHEA Grapalat" w:hAnsi="GHEA Grapalat" w:cs="Sylfaen"/>
          <w:sz w:val="20"/>
          <w:lang w:val="hy-AM"/>
        </w:rPr>
        <w:t>սահմանած</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hy-AM"/>
        </w:rPr>
        <w:t>նախագծով։</w:t>
      </w:r>
      <w:r w:rsidRPr="0049186D">
        <w:rPr>
          <w:rFonts w:ascii="GHEA Grapalat" w:hAnsi="GHEA Grapalat" w:cs="Sylfaen"/>
          <w:sz w:val="20"/>
          <w:lang w:val="af-ZA"/>
        </w:rPr>
        <w:t xml:space="preserve"> </w:t>
      </w:r>
    </w:p>
    <w:p w:rsidR="00740F20" w:rsidRPr="0049186D" w:rsidRDefault="00740F20" w:rsidP="00740F20">
      <w:pPr>
        <w:ind w:firstLine="567"/>
        <w:jc w:val="both"/>
        <w:rPr>
          <w:rFonts w:ascii="GHEA Grapalat" w:hAnsi="GHEA Grapalat"/>
          <w:sz w:val="20"/>
          <w:szCs w:val="20"/>
          <w:lang w:val="af-ZA"/>
        </w:rPr>
      </w:pPr>
      <w:r w:rsidRPr="0049186D">
        <w:rPr>
          <w:rFonts w:ascii="GHEA Grapalat" w:hAnsi="GHEA Grapalat" w:cs="Sylfaen"/>
          <w:sz w:val="20"/>
          <w:lang w:val="af-ZA"/>
        </w:rPr>
        <w:t xml:space="preserve">9.4 </w:t>
      </w:r>
      <w:r w:rsidRPr="0049186D">
        <w:rPr>
          <w:rFonts w:ascii="GHEA Grapalat" w:hAnsi="GHEA Grapalat"/>
          <w:sz w:val="20"/>
          <w:szCs w:val="20"/>
        </w:rPr>
        <w:t>Եթե</w:t>
      </w:r>
      <w:r w:rsidRPr="0049186D">
        <w:rPr>
          <w:rFonts w:ascii="GHEA Grapalat" w:hAnsi="GHEA Grapalat"/>
          <w:sz w:val="20"/>
          <w:szCs w:val="20"/>
          <w:lang w:val="af-ZA"/>
        </w:rPr>
        <w:t xml:space="preserve"> </w:t>
      </w:r>
      <w:r w:rsidRPr="0049186D">
        <w:rPr>
          <w:rFonts w:ascii="GHEA Grapalat" w:hAnsi="GHEA Grapalat"/>
          <w:sz w:val="20"/>
          <w:szCs w:val="20"/>
        </w:rPr>
        <w:t>չափաբաժիններով</w:t>
      </w:r>
      <w:r w:rsidRPr="0049186D">
        <w:rPr>
          <w:rFonts w:ascii="GHEA Grapalat" w:hAnsi="GHEA Grapalat"/>
          <w:sz w:val="20"/>
          <w:szCs w:val="20"/>
          <w:lang w:val="af-ZA"/>
        </w:rPr>
        <w:t xml:space="preserve"> </w:t>
      </w:r>
      <w:r w:rsidRPr="0049186D">
        <w:rPr>
          <w:rFonts w:ascii="GHEA Grapalat" w:hAnsi="GHEA Grapalat"/>
          <w:sz w:val="20"/>
          <w:szCs w:val="20"/>
        </w:rPr>
        <w:t>կազմակերպված</w:t>
      </w:r>
      <w:r w:rsidRPr="0049186D">
        <w:rPr>
          <w:rFonts w:ascii="GHEA Grapalat" w:hAnsi="GHEA Grapalat"/>
          <w:sz w:val="20"/>
          <w:szCs w:val="20"/>
          <w:lang w:val="af-ZA"/>
        </w:rPr>
        <w:t xml:space="preserve"> </w:t>
      </w:r>
      <w:r w:rsidRPr="0049186D">
        <w:rPr>
          <w:rFonts w:ascii="GHEA Grapalat" w:hAnsi="GHEA Grapalat"/>
          <w:sz w:val="20"/>
          <w:szCs w:val="20"/>
        </w:rPr>
        <w:t>գնման</w:t>
      </w:r>
      <w:r w:rsidRPr="0049186D">
        <w:rPr>
          <w:rFonts w:ascii="GHEA Grapalat" w:hAnsi="GHEA Grapalat"/>
          <w:sz w:val="20"/>
          <w:szCs w:val="20"/>
          <w:lang w:val="af-ZA"/>
        </w:rPr>
        <w:t xml:space="preserve"> </w:t>
      </w:r>
      <w:r w:rsidRPr="0049186D">
        <w:rPr>
          <w:rFonts w:ascii="GHEA Grapalat" w:hAnsi="GHEA Grapalat"/>
          <w:sz w:val="20"/>
          <w:szCs w:val="20"/>
        </w:rPr>
        <w:t>ընթացակարգի</w:t>
      </w:r>
      <w:r w:rsidRPr="0049186D">
        <w:rPr>
          <w:rFonts w:ascii="GHEA Grapalat" w:hAnsi="GHEA Grapalat"/>
          <w:sz w:val="20"/>
          <w:szCs w:val="20"/>
          <w:lang w:val="af-ZA"/>
        </w:rPr>
        <w:t xml:space="preserve"> </w:t>
      </w:r>
      <w:r w:rsidRPr="0049186D">
        <w:rPr>
          <w:rFonts w:ascii="GHEA Grapalat" w:hAnsi="GHEA Grapalat"/>
          <w:sz w:val="20"/>
          <w:szCs w:val="20"/>
        </w:rPr>
        <w:t>շրջանակում</w:t>
      </w:r>
      <w:r w:rsidRPr="0049186D">
        <w:rPr>
          <w:rFonts w:ascii="GHEA Grapalat" w:hAnsi="GHEA Grapalat"/>
          <w:sz w:val="20"/>
          <w:szCs w:val="20"/>
          <w:lang w:val="af-ZA"/>
        </w:rPr>
        <w:t>`</w:t>
      </w:r>
    </w:p>
    <w:p w:rsidR="00740F20" w:rsidRPr="0049186D" w:rsidRDefault="00740F20" w:rsidP="00740F20">
      <w:pPr>
        <w:ind w:firstLine="375"/>
        <w:jc w:val="both"/>
        <w:rPr>
          <w:rFonts w:ascii="GHEA Grapalat" w:hAnsi="GHEA Grapalat" w:cs="Sylfaen"/>
          <w:sz w:val="20"/>
          <w:lang w:val="af-ZA"/>
        </w:rPr>
      </w:pPr>
      <w:r w:rsidRPr="0049186D">
        <w:rPr>
          <w:rFonts w:ascii="GHEA Grapalat" w:hAnsi="GHEA Grapalat" w:cs="Sylfaen"/>
          <w:sz w:val="20"/>
          <w:lang w:val="af-ZA"/>
        </w:rPr>
        <w:tab/>
      </w:r>
      <w:r w:rsidRPr="0049186D">
        <w:rPr>
          <w:rFonts w:ascii="GHEA Grapalat" w:hAnsi="GHEA Grapalat" w:cs="Sylfaen"/>
          <w:sz w:val="20"/>
          <w:lang w:val="hy-AM"/>
        </w:rPr>
        <w:t>1)</w:t>
      </w:r>
      <w:r w:rsidRPr="0049186D">
        <w:rPr>
          <w:rFonts w:ascii="GHEA Grapalat" w:hAnsi="GHEA Grapalat" w:cs="Sylfaen"/>
          <w:sz w:val="20"/>
          <w:lang w:val="af-ZA"/>
        </w:rPr>
        <w:t xml:space="preserve"> մ</w:t>
      </w:r>
      <w:r w:rsidRPr="0049186D">
        <w:rPr>
          <w:rFonts w:ascii="GHEA Grapalat" w:hAnsi="GHEA Grapalat" w:cs="Sylfaen"/>
          <w:sz w:val="20"/>
        </w:rPr>
        <w:t>ասնակիցը</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ճանաչվում</w:t>
      </w:r>
      <w:r w:rsidRPr="0049186D">
        <w:rPr>
          <w:rFonts w:ascii="GHEA Grapalat" w:hAnsi="GHEA Grapalat" w:cs="Sylfaen"/>
          <w:sz w:val="20"/>
          <w:lang w:val="af-ZA"/>
        </w:rPr>
        <w:t xml:space="preserve"> </w:t>
      </w:r>
      <w:r w:rsidRPr="0049186D">
        <w:rPr>
          <w:rFonts w:ascii="GHEA Grapalat" w:hAnsi="GHEA Grapalat" w:cs="Sylfaen"/>
          <w:sz w:val="20"/>
        </w:rPr>
        <w:t>մեկից</w:t>
      </w:r>
      <w:r w:rsidRPr="0049186D">
        <w:rPr>
          <w:rFonts w:ascii="GHEA Grapalat" w:hAnsi="GHEA Grapalat" w:cs="Sylfaen"/>
          <w:sz w:val="20"/>
          <w:lang w:val="af-ZA"/>
        </w:rPr>
        <w:t xml:space="preserve"> </w:t>
      </w:r>
      <w:r w:rsidRPr="0049186D">
        <w:rPr>
          <w:rFonts w:ascii="GHEA Grapalat" w:hAnsi="GHEA Grapalat" w:cs="Sylfaen"/>
          <w:sz w:val="20"/>
        </w:rPr>
        <w:t>ավել</w:t>
      </w:r>
      <w:r w:rsidRPr="0049186D">
        <w:rPr>
          <w:rFonts w:ascii="GHEA Grapalat" w:hAnsi="GHEA Grapalat" w:cs="Sylfaen"/>
          <w:sz w:val="20"/>
          <w:lang w:val="af-ZA"/>
        </w:rPr>
        <w:t xml:space="preserve"> </w:t>
      </w:r>
      <w:r w:rsidRPr="0049186D">
        <w:rPr>
          <w:rFonts w:ascii="GHEA Grapalat" w:hAnsi="GHEA Grapalat" w:cs="Sylfaen"/>
          <w:sz w:val="20"/>
        </w:rPr>
        <w:t>չափաբաժինների</w:t>
      </w:r>
      <w:r w:rsidRPr="0049186D">
        <w:rPr>
          <w:rFonts w:ascii="GHEA Grapalat" w:hAnsi="GHEA Grapalat" w:cs="Sylfaen"/>
          <w:sz w:val="20"/>
          <w:lang w:val="af-ZA"/>
        </w:rPr>
        <w:t xml:space="preserve"> </w:t>
      </w:r>
      <w:r w:rsidRPr="0049186D">
        <w:rPr>
          <w:rFonts w:ascii="GHEA Grapalat" w:hAnsi="GHEA Grapalat" w:cs="Sylfaen"/>
          <w:sz w:val="20"/>
        </w:rPr>
        <w:t>մասով</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ներկայացնել</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յուրաքանչյուր</w:t>
      </w:r>
      <w:r w:rsidRPr="0049186D">
        <w:rPr>
          <w:rFonts w:ascii="GHEA Grapalat" w:hAnsi="GHEA Grapalat" w:cs="Sylfaen"/>
          <w:sz w:val="20"/>
          <w:lang w:val="af-ZA"/>
        </w:rPr>
        <w:t xml:space="preserve"> </w:t>
      </w:r>
      <w:r w:rsidRPr="0049186D">
        <w:rPr>
          <w:rFonts w:ascii="GHEA Grapalat" w:hAnsi="GHEA Grapalat" w:cs="Sylfaen"/>
          <w:sz w:val="20"/>
        </w:rPr>
        <w:t>չափաբաժնի</w:t>
      </w:r>
      <w:r w:rsidRPr="0049186D">
        <w:rPr>
          <w:rFonts w:ascii="GHEA Grapalat" w:hAnsi="GHEA Grapalat" w:cs="Sylfaen"/>
          <w:sz w:val="20"/>
          <w:lang w:val="af-ZA"/>
        </w:rPr>
        <w:t xml:space="preserve"> </w:t>
      </w:r>
      <w:r w:rsidRPr="0049186D">
        <w:rPr>
          <w:rFonts w:ascii="GHEA Grapalat" w:hAnsi="GHEA Grapalat" w:cs="Sylfaen"/>
          <w:sz w:val="20"/>
        </w:rPr>
        <w:t>համար</w:t>
      </w:r>
      <w:r w:rsidRPr="0049186D">
        <w:rPr>
          <w:rFonts w:ascii="GHEA Grapalat" w:hAnsi="GHEA Grapalat" w:cs="Sylfaen"/>
          <w:sz w:val="20"/>
          <w:lang w:val="af-ZA"/>
        </w:rPr>
        <w:t xml:space="preserve"> </w:t>
      </w:r>
      <w:r w:rsidRPr="0049186D">
        <w:rPr>
          <w:rFonts w:ascii="GHEA Grapalat" w:hAnsi="GHEA Grapalat" w:cs="Sylfaen"/>
          <w:sz w:val="20"/>
        </w:rPr>
        <w:t>առանձին</w:t>
      </w:r>
      <w:r w:rsidRPr="0049186D">
        <w:rPr>
          <w:rFonts w:ascii="GHEA Grapalat" w:hAnsi="GHEA Grapalat" w:cs="Sylfaen"/>
          <w:sz w:val="20"/>
          <w:lang w:val="af-ZA"/>
        </w:rPr>
        <w:t xml:space="preserve">, </w:t>
      </w:r>
      <w:r w:rsidRPr="0049186D">
        <w:rPr>
          <w:rFonts w:ascii="GHEA Grapalat" w:hAnsi="GHEA Grapalat" w:cs="Sylfaen"/>
          <w:sz w:val="20"/>
        </w:rPr>
        <w:t>այնպես</w:t>
      </w:r>
      <w:r w:rsidRPr="0049186D">
        <w:rPr>
          <w:rFonts w:ascii="GHEA Grapalat" w:hAnsi="GHEA Grapalat" w:cs="Sylfaen"/>
          <w:sz w:val="20"/>
          <w:lang w:val="af-ZA"/>
        </w:rPr>
        <w:t xml:space="preserve"> </w:t>
      </w:r>
      <w:r w:rsidRPr="0049186D">
        <w:rPr>
          <w:rFonts w:ascii="GHEA Grapalat" w:hAnsi="GHEA Grapalat" w:cs="Sylfaen"/>
          <w:sz w:val="20"/>
        </w:rPr>
        <w:t>էլ</w:t>
      </w:r>
      <w:r w:rsidRPr="0049186D">
        <w:rPr>
          <w:rFonts w:ascii="GHEA Grapalat" w:hAnsi="GHEA Grapalat" w:cs="Sylfaen"/>
          <w:sz w:val="20"/>
          <w:lang w:val="af-ZA"/>
        </w:rPr>
        <w:t xml:space="preserve"> </w:t>
      </w:r>
      <w:r w:rsidRPr="0049186D">
        <w:rPr>
          <w:rFonts w:ascii="GHEA Grapalat" w:hAnsi="GHEA Grapalat" w:cs="Sylfaen"/>
          <w:sz w:val="20"/>
        </w:rPr>
        <w:t>մեկ</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w:t>
      </w:r>
      <w:r w:rsidRPr="0049186D">
        <w:rPr>
          <w:rFonts w:ascii="GHEA Grapalat" w:hAnsi="GHEA Grapalat" w:cs="Sylfaen"/>
          <w:sz w:val="20"/>
          <w:lang w:val="af-ZA"/>
        </w:rPr>
        <w:t xml:space="preserve">` </w:t>
      </w:r>
      <w:r w:rsidRPr="0049186D">
        <w:rPr>
          <w:rFonts w:ascii="GHEA Grapalat" w:hAnsi="GHEA Grapalat" w:cs="Sylfaen"/>
          <w:sz w:val="20"/>
        </w:rPr>
        <w:t>բոլոր</w:t>
      </w:r>
      <w:r w:rsidRPr="0049186D">
        <w:rPr>
          <w:rFonts w:ascii="GHEA Grapalat" w:hAnsi="GHEA Grapalat" w:cs="Sylfaen"/>
          <w:sz w:val="20"/>
          <w:lang w:val="af-ZA"/>
        </w:rPr>
        <w:t xml:space="preserve"> </w:t>
      </w:r>
      <w:r w:rsidRPr="0049186D">
        <w:rPr>
          <w:rFonts w:ascii="GHEA Grapalat" w:hAnsi="GHEA Grapalat" w:cs="Sylfaen"/>
          <w:sz w:val="20"/>
        </w:rPr>
        <w:t>չափաբաժինների</w:t>
      </w:r>
      <w:r w:rsidRPr="0049186D">
        <w:rPr>
          <w:rFonts w:ascii="GHEA Grapalat" w:hAnsi="GHEA Grapalat" w:cs="Sylfaen"/>
          <w:sz w:val="20"/>
          <w:lang w:val="af-ZA"/>
        </w:rPr>
        <w:t xml:space="preserve"> </w:t>
      </w:r>
      <w:r w:rsidRPr="0049186D">
        <w:rPr>
          <w:rFonts w:ascii="GHEA Grapalat" w:hAnsi="GHEA Grapalat" w:cs="Sylfaen"/>
          <w:sz w:val="20"/>
        </w:rPr>
        <w:t>համար</w:t>
      </w:r>
      <w:r w:rsidRPr="0049186D">
        <w:rPr>
          <w:rFonts w:ascii="GHEA Grapalat" w:hAnsi="GHEA Grapalat" w:cs="Sylfaen"/>
          <w:sz w:val="20"/>
          <w:lang w:val="af-ZA"/>
        </w:rPr>
        <w:t xml:space="preserve">: </w:t>
      </w:r>
      <w:r w:rsidRPr="0049186D">
        <w:rPr>
          <w:rFonts w:ascii="GHEA Grapalat" w:hAnsi="GHEA Grapalat" w:cs="Sylfaen"/>
          <w:sz w:val="20"/>
        </w:rPr>
        <w:t>Մեկ</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դրա</w:t>
      </w:r>
      <w:r w:rsidRPr="0049186D">
        <w:rPr>
          <w:rFonts w:ascii="GHEA Grapalat" w:hAnsi="GHEA Grapalat" w:cs="Sylfaen"/>
          <w:sz w:val="20"/>
          <w:lang w:val="af-ZA"/>
        </w:rPr>
        <w:t xml:space="preserve"> </w:t>
      </w:r>
      <w:r w:rsidRPr="0049186D">
        <w:rPr>
          <w:rFonts w:ascii="GHEA Grapalat" w:hAnsi="GHEA Grapalat" w:cs="Sylfaen"/>
          <w:sz w:val="20"/>
        </w:rPr>
        <w:t>գումարը</w:t>
      </w:r>
      <w:r w:rsidRPr="0049186D">
        <w:rPr>
          <w:rFonts w:ascii="GHEA Grapalat" w:hAnsi="GHEA Grapalat" w:cs="Sylfaen"/>
          <w:sz w:val="20"/>
          <w:lang w:val="af-ZA"/>
        </w:rPr>
        <w:t xml:space="preserve"> </w:t>
      </w:r>
      <w:r w:rsidRPr="0049186D">
        <w:rPr>
          <w:rFonts w:ascii="GHEA Grapalat" w:hAnsi="GHEA Grapalat" w:cs="Sylfaen"/>
          <w:sz w:val="20"/>
        </w:rPr>
        <w:t>հաշվարկվում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ընդհանուր</w:t>
      </w:r>
      <w:r w:rsidRPr="0049186D">
        <w:rPr>
          <w:rFonts w:ascii="GHEA Grapalat" w:hAnsi="GHEA Grapalat" w:cs="Sylfaen"/>
          <w:sz w:val="20"/>
          <w:lang w:val="af-ZA"/>
        </w:rPr>
        <w:t xml:space="preserve"> </w:t>
      </w:r>
      <w:r w:rsidRPr="0049186D">
        <w:rPr>
          <w:rFonts w:ascii="GHEA Grapalat" w:hAnsi="GHEA Grapalat" w:cs="Sylfaen"/>
          <w:sz w:val="20"/>
        </w:rPr>
        <w:t>գնի</w:t>
      </w:r>
      <w:r w:rsidRPr="0049186D">
        <w:rPr>
          <w:rFonts w:ascii="GHEA Grapalat" w:hAnsi="GHEA Grapalat" w:cs="Sylfaen"/>
          <w:sz w:val="20"/>
          <w:lang w:val="af-ZA"/>
        </w:rPr>
        <w:t xml:space="preserve"> </w:t>
      </w:r>
      <w:r w:rsidRPr="0049186D">
        <w:rPr>
          <w:rFonts w:ascii="GHEA Grapalat" w:hAnsi="GHEA Grapalat" w:cs="Sylfaen"/>
          <w:sz w:val="20"/>
        </w:rPr>
        <w:t>նկատմամբ</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ընդհանուր</w:t>
      </w:r>
      <w:r w:rsidRPr="0049186D">
        <w:rPr>
          <w:rFonts w:ascii="GHEA Grapalat" w:hAnsi="GHEA Grapalat" w:cs="Sylfaen"/>
          <w:sz w:val="20"/>
          <w:lang w:val="af-ZA"/>
        </w:rPr>
        <w:t xml:space="preserve"> </w:t>
      </w:r>
      <w:r w:rsidRPr="0049186D">
        <w:rPr>
          <w:rFonts w:ascii="GHEA Grapalat" w:hAnsi="GHEA Grapalat" w:cs="Sylfaen"/>
          <w:sz w:val="20"/>
        </w:rPr>
        <w:t>գինը</w:t>
      </w:r>
      <w:r w:rsidRPr="0049186D">
        <w:rPr>
          <w:rFonts w:ascii="GHEA Grapalat" w:hAnsi="GHEA Grapalat" w:cs="Sylfaen"/>
          <w:sz w:val="20"/>
          <w:lang w:val="af-ZA"/>
        </w:rPr>
        <w:t xml:space="preserve"> </w:t>
      </w:r>
      <w:r w:rsidRPr="0049186D">
        <w:rPr>
          <w:rFonts w:ascii="GHEA Grapalat" w:hAnsi="GHEA Grapalat" w:cs="Sylfaen"/>
          <w:sz w:val="20"/>
        </w:rPr>
        <w:t>գերազանցում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70 </w:t>
      </w:r>
      <w:r w:rsidRPr="0049186D">
        <w:rPr>
          <w:rFonts w:ascii="GHEA Grapalat" w:hAnsi="GHEA Grapalat" w:cs="Sylfaen"/>
          <w:sz w:val="20"/>
        </w:rPr>
        <w:t>մլն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Sylfaen"/>
          <w:sz w:val="20"/>
          <w:lang w:val="af-ZA"/>
        </w:rPr>
        <w:t xml:space="preserve"> </w:t>
      </w:r>
      <w:r w:rsidRPr="0049186D">
        <w:rPr>
          <w:rFonts w:ascii="GHEA Grapalat" w:hAnsi="GHEA Grapalat" w:cs="Sylfaen"/>
          <w:sz w:val="20"/>
        </w:rPr>
        <w:t>դրամը</w:t>
      </w:r>
      <w:r w:rsidRPr="0049186D">
        <w:rPr>
          <w:rFonts w:ascii="GHEA Grapalat" w:hAnsi="GHEA Grapalat" w:cs="Sylfaen"/>
          <w:sz w:val="20"/>
          <w:lang w:val="af-ZA"/>
        </w:rPr>
        <w:t xml:space="preserve">, </w:t>
      </w:r>
      <w:r w:rsidRPr="0049186D">
        <w:rPr>
          <w:rFonts w:ascii="GHEA Grapalat" w:hAnsi="GHEA Grapalat" w:cs="Sylfaen"/>
          <w:sz w:val="20"/>
        </w:rPr>
        <w:t>սակայն</w:t>
      </w:r>
      <w:r w:rsidRPr="0049186D">
        <w:rPr>
          <w:rFonts w:ascii="GHEA Grapalat" w:hAnsi="GHEA Grapalat" w:cs="Sylfaen"/>
          <w:sz w:val="20"/>
          <w:lang w:val="af-ZA"/>
        </w:rPr>
        <w:t xml:space="preserve"> </w:t>
      </w:r>
      <w:r w:rsidRPr="0049186D">
        <w:rPr>
          <w:rFonts w:ascii="GHEA Grapalat" w:hAnsi="GHEA Grapalat" w:cs="Sylfaen"/>
          <w:sz w:val="20"/>
        </w:rPr>
        <w:t>ըստ</w:t>
      </w:r>
      <w:r w:rsidRPr="0049186D">
        <w:rPr>
          <w:rFonts w:ascii="GHEA Grapalat" w:hAnsi="GHEA Grapalat" w:cs="Sylfaen"/>
          <w:sz w:val="20"/>
          <w:lang w:val="af-ZA"/>
        </w:rPr>
        <w:t xml:space="preserve"> </w:t>
      </w:r>
      <w:r w:rsidRPr="0049186D">
        <w:rPr>
          <w:rFonts w:ascii="GHEA Grapalat" w:hAnsi="GHEA Grapalat" w:cs="Sylfaen"/>
          <w:sz w:val="20"/>
        </w:rPr>
        <w:t>առանձին</w:t>
      </w:r>
      <w:r w:rsidRPr="0049186D">
        <w:rPr>
          <w:rFonts w:ascii="GHEA Grapalat" w:hAnsi="GHEA Grapalat" w:cs="Sylfaen"/>
          <w:sz w:val="20"/>
          <w:lang w:val="af-ZA"/>
        </w:rPr>
        <w:t xml:space="preserve"> </w:t>
      </w:r>
      <w:r w:rsidRPr="0049186D">
        <w:rPr>
          <w:rFonts w:ascii="GHEA Grapalat" w:hAnsi="GHEA Grapalat" w:cs="Sylfaen"/>
          <w:sz w:val="20"/>
        </w:rPr>
        <w:t>չափաբաժինների</w:t>
      </w:r>
      <w:r w:rsidRPr="0049186D">
        <w:rPr>
          <w:rFonts w:ascii="GHEA Grapalat" w:hAnsi="GHEA Grapalat" w:cs="Sylfaen"/>
          <w:sz w:val="20"/>
          <w:lang w:val="af-ZA"/>
        </w:rPr>
        <w:t xml:space="preserve"> </w:t>
      </w:r>
      <w:r w:rsidRPr="0049186D">
        <w:rPr>
          <w:rFonts w:ascii="GHEA Grapalat" w:hAnsi="GHEA Grapalat" w:cs="Sylfaen"/>
          <w:sz w:val="20"/>
        </w:rPr>
        <w:t>գները</w:t>
      </w:r>
      <w:r w:rsidRPr="0049186D">
        <w:rPr>
          <w:rFonts w:ascii="GHEA Grapalat" w:hAnsi="GHEA Grapalat" w:cs="Sylfaen"/>
          <w:sz w:val="20"/>
          <w:lang w:val="af-ZA"/>
        </w:rPr>
        <w:t xml:space="preserve"> </w:t>
      </w:r>
      <w:r w:rsidRPr="0049186D">
        <w:rPr>
          <w:rFonts w:ascii="GHEA Grapalat" w:hAnsi="GHEA Grapalat" w:cs="Sylfaen"/>
          <w:sz w:val="20"/>
        </w:rPr>
        <w:t>չեն</w:t>
      </w:r>
      <w:r w:rsidRPr="0049186D">
        <w:rPr>
          <w:rFonts w:ascii="GHEA Grapalat" w:hAnsi="GHEA Grapalat" w:cs="Sylfaen"/>
          <w:sz w:val="20"/>
          <w:lang w:val="af-ZA"/>
        </w:rPr>
        <w:t xml:space="preserve"> </w:t>
      </w:r>
      <w:r w:rsidRPr="0049186D">
        <w:rPr>
          <w:rFonts w:ascii="GHEA Grapalat" w:hAnsi="GHEA Grapalat" w:cs="Sylfaen"/>
          <w:sz w:val="20"/>
        </w:rPr>
        <w:t>գերազանցում</w:t>
      </w:r>
      <w:r w:rsidRPr="0049186D">
        <w:rPr>
          <w:rFonts w:ascii="GHEA Grapalat" w:hAnsi="GHEA Grapalat" w:cs="Sylfaen"/>
          <w:sz w:val="20"/>
          <w:lang w:val="af-ZA"/>
        </w:rPr>
        <w:t xml:space="preserve"> </w:t>
      </w:r>
      <w:r w:rsidRPr="0049186D">
        <w:rPr>
          <w:rFonts w:ascii="GHEA Grapalat" w:hAnsi="GHEA Grapalat" w:cs="Sylfaen"/>
          <w:sz w:val="20"/>
        </w:rPr>
        <w:t>այդ</w:t>
      </w:r>
      <w:r w:rsidRPr="0049186D">
        <w:rPr>
          <w:rFonts w:ascii="GHEA Grapalat" w:hAnsi="GHEA Grapalat" w:cs="Sylfaen"/>
          <w:sz w:val="20"/>
          <w:lang w:val="af-ZA"/>
        </w:rPr>
        <w:t xml:space="preserve"> </w:t>
      </w:r>
      <w:r w:rsidRPr="0049186D">
        <w:rPr>
          <w:rFonts w:ascii="GHEA Grapalat" w:hAnsi="GHEA Grapalat" w:cs="Sylfaen"/>
          <w:sz w:val="20"/>
        </w:rPr>
        <w:t>չափը</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ապահովումը</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ներկայացվել</w:t>
      </w:r>
      <w:r w:rsidRPr="0049186D">
        <w:rPr>
          <w:rFonts w:ascii="GHEA Grapalat" w:hAnsi="GHEA Grapalat" w:cs="Sylfaen"/>
          <w:sz w:val="20"/>
          <w:lang w:val="af-ZA"/>
        </w:rPr>
        <w:t xml:space="preserve"> </w:t>
      </w:r>
      <w:r w:rsidRPr="0049186D">
        <w:rPr>
          <w:rFonts w:ascii="GHEA Grapalat" w:hAnsi="GHEA Grapalat" w:cs="Sylfaen"/>
          <w:sz w:val="20"/>
        </w:rPr>
        <w:t>միակողմանի</w:t>
      </w:r>
      <w:r w:rsidRPr="0049186D">
        <w:rPr>
          <w:rFonts w:ascii="GHEA Grapalat" w:hAnsi="GHEA Grapalat" w:cs="Sylfaen"/>
          <w:sz w:val="20"/>
          <w:lang w:val="af-ZA"/>
        </w:rPr>
        <w:t xml:space="preserve"> </w:t>
      </w:r>
      <w:r w:rsidRPr="0049186D">
        <w:rPr>
          <w:rFonts w:ascii="GHEA Grapalat" w:hAnsi="GHEA Grapalat" w:cs="Sylfaen"/>
          <w:sz w:val="20"/>
        </w:rPr>
        <w:t>հաստատված</w:t>
      </w:r>
      <w:r w:rsidRPr="0049186D">
        <w:rPr>
          <w:rFonts w:ascii="GHEA Grapalat" w:hAnsi="GHEA Grapalat" w:cs="Sylfaen"/>
          <w:sz w:val="20"/>
          <w:lang w:val="af-ZA"/>
        </w:rPr>
        <w:t xml:space="preserve"> </w:t>
      </w:r>
      <w:r w:rsidRPr="0049186D">
        <w:rPr>
          <w:rFonts w:ascii="GHEA Grapalat" w:hAnsi="GHEA Grapalat" w:cs="Sylfaen"/>
          <w:sz w:val="20"/>
        </w:rPr>
        <w:t>հայտարարության</w:t>
      </w:r>
      <w:r w:rsidRPr="0049186D">
        <w:rPr>
          <w:rFonts w:ascii="GHEA Grapalat" w:hAnsi="GHEA Grapalat" w:cs="Sylfaen"/>
          <w:sz w:val="20"/>
          <w:lang w:val="af-ZA"/>
        </w:rPr>
        <w:t xml:space="preserve">` </w:t>
      </w:r>
      <w:r w:rsidRPr="0049186D">
        <w:rPr>
          <w:rFonts w:ascii="GHEA Grapalat" w:hAnsi="GHEA Grapalat" w:cs="Sylfaen"/>
          <w:sz w:val="20"/>
        </w:rPr>
        <w:t>տուժանքի</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կանխիկ</w:t>
      </w:r>
      <w:r w:rsidRPr="0049186D">
        <w:rPr>
          <w:rFonts w:ascii="GHEA Grapalat" w:hAnsi="GHEA Grapalat" w:cs="Sylfaen"/>
          <w:sz w:val="20"/>
          <w:lang w:val="af-ZA"/>
        </w:rPr>
        <w:t xml:space="preserve"> </w:t>
      </w:r>
      <w:r w:rsidRPr="0049186D">
        <w:rPr>
          <w:rFonts w:ascii="GHEA Grapalat" w:hAnsi="GHEA Grapalat" w:cs="Sylfaen"/>
          <w:sz w:val="20"/>
        </w:rPr>
        <w:t>փողի</w:t>
      </w:r>
      <w:r w:rsidRPr="0049186D">
        <w:rPr>
          <w:rFonts w:ascii="GHEA Grapalat" w:hAnsi="GHEA Grapalat" w:cs="Sylfaen"/>
          <w:sz w:val="20"/>
          <w:lang w:val="af-ZA"/>
        </w:rPr>
        <w:t xml:space="preserve"> </w:t>
      </w:r>
      <w:r w:rsidRPr="0049186D">
        <w:rPr>
          <w:rFonts w:ascii="GHEA Grapalat" w:hAnsi="GHEA Grapalat" w:cs="Sylfaen"/>
          <w:sz w:val="20"/>
        </w:rPr>
        <w:t>ձևով</w:t>
      </w:r>
      <w:r w:rsidRPr="0049186D">
        <w:rPr>
          <w:rFonts w:ascii="GHEA Grapalat" w:hAnsi="GHEA Grapalat" w:cs="Sylfaen"/>
          <w:sz w:val="20"/>
          <w:lang w:val="af-ZA"/>
        </w:rPr>
        <w:t>.</w:t>
      </w:r>
    </w:p>
    <w:p w:rsidR="00740F20" w:rsidRPr="0049186D" w:rsidRDefault="00740F20" w:rsidP="00740F20">
      <w:pPr>
        <w:ind w:firstLine="375"/>
        <w:jc w:val="both"/>
        <w:rPr>
          <w:rFonts w:ascii="GHEA Grapalat" w:hAnsi="GHEA Grapalat" w:cs="Sylfaen"/>
          <w:sz w:val="20"/>
          <w:lang w:val="af-ZA"/>
        </w:rPr>
      </w:pPr>
      <w:r w:rsidRPr="0049186D">
        <w:rPr>
          <w:rFonts w:ascii="GHEA Grapalat" w:hAnsi="GHEA Grapalat" w:cs="Sylfaen"/>
          <w:sz w:val="20"/>
          <w:lang w:val="hy-AM"/>
        </w:rPr>
        <w:t>2)</w:t>
      </w:r>
      <w:r w:rsidRPr="0049186D">
        <w:rPr>
          <w:rFonts w:ascii="GHEA Grapalat" w:hAnsi="GHEA Grapalat" w:cs="Sylfaen"/>
          <w:sz w:val="20"/>
          <w:lang w:val="af-ZA"/>
        </w:rPr>
        <w:t xml:space="preserve"> </w:t>
      </w:r>
      <w:r w:rsidRPr="0049186D">
        <w:rPr>
          <w:rFonts w:ascii="GHEA Grapalat" w:hAnsi="GHEA Grapalat" w:cs="Sylfaen"/>
          <w:sz w:val="20"/>
        </w:rPr>
        <w:t>կնքված</w:t>
      </w:r>
      <w:r w:rsidRPr="0049186D">
        <w:rPr>
          <w:rFonts w:ascii="GHEA Grapalat" w:hAnsi="GHEA Grapalat" w:cs="Sylfaen"/>
          <w:sz w:val="20"/>
          <w:lang w:val="af-ZA"/>
        </w:rPr>
        <w:t xml:space="preserve"> </w:t>
      </w:r>
      <w:r w:rsidRPr="0049186D">
        <w:rPr>
          <w:rFonts w:ascii="GHEA Grapalat" w:hAnsi="GHEA Grapalat" w:cs="Sylfaen"/>
          <w:sz w:val="20"/>
        </w:rPr>
        <w:t>պայմանագիրը</w:t>
      </w:r>
      <w:r w:rsidRPr="0049186D">
        <w:rPr>
          <w:rFonts w:ascii="GHEA Grapalat" w:hAnsi="GHEA Grapalat" w:cs="Sylfaen"/>
          <w:sz w:val="20"/>
          <w:lang w:val="af-ZA"/>
        </w:rPr>
        <w:t xml:space="preserve"> </w:t>
      </w:r>
      <w:r w:rsidRPr="0049186D">
        <w:rPr>
          <w:rFonts w:ascii="GHEA Grapalat" w:hAnsi="GHEA Grapalat" w:cs="Sylfaen"/>
          <w:sz w:val="20"/>
        </w:rPr>
        <w:t>չկատարելու</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ոչ</w:t>
      </w:r>
      <w:r w:rsidRPr="0049186D">
        <w:rPr>
          <w:rFonts w:ascii="GHEA Grapalat" w:hAnsi="GHEA Grapalat" w:cs="Sylfaen"/>
          <w:sz w:val="20"/>
          <w:lang w:val="af-ZA"/>
        </w:rPr>
        <w:t xml:space="preserve"> </w:t>
      </w:r>
      <w:r w:rsidRPr="0049186D">
        <w:rPr>
          <w:rFonts w:ascii="GHEA Grapalat" w:hAnsi="GHEA Grapalat" w:cs="Sylfaen"/>
          <w:sz w:val="20"/>
        </w:rPr>
        <w:t>պատշաճ</w:t>
      </w:r>
      <w:r w:rsidRPr="0049186D">
        <w:rPr>
          <w:rFonts w:ascii="GHEA Grapalat" w:hAnsi="GHEA Grapalat" w:cs="Sylfaen"/>
          <w:sz w:val="20"/>
          <w:lang w:val="af-ZA"/>
        </w:rPr>
        <w:t xml:space="preserve"> </w:t>
      </w:r>
      <w:r w:rsidRPr="0049186D">
        <w:rPr>
          <w:rFonts w:ascii="GHEA Grapalat" w:hAnsi="GHEA Grapalat" w:cs="Sylfaen"/>
          <w:sz w:val="20"/>
        </w:rPr>
        <w:t>կատարելու</w:t>
      </w:r>
      <w:r w:rsidRPr="0049186D">
        <w:rPr>
          <w:rFonts w:ascii="GHEA Grapalat" w:hAnsi="GHEA Grapalat" w:cs="Sylfaen"/>
          <w:sz w:val="20"/>
          <w:lang w:val="af-ZA"/>
        </w:rPr>
        <w:t xml:space="preserve"> </w:t>
      </w:r>
      <w:r w:rsidRPr="0049186D">
        <w:rPr>
          <w:rFonts w:ascii="GHEA Grapalat" w:hAnsi="GHEA Grapalat" w:cs="Sylfaen"/>
          <w:sz w:val="20"/>
        </w:rPr>
        <w:t>հետևանքով</w:t>
      </w:r>
      <w:r w:rsidRPr="0049186D">
        <w:rPr>
          <w:rFonts w:ascii="GHEA Grapalat" w:hAnsi="GHEA Grapalat" w:cs="Sylfaen"/>
          <w:sz w:val="20"/>
          <w:lang w:val="af-ZA"/>
        </w:rPr>
        <w:t xml:space="preserve"> </w:t>
      </w:r>
      <w:r w:rsidRPr="0049186D">
        <w:rPr>
          <w:rFonts w:ascii="GHEA Grapalat" w:hAnsi="GHEA Grapalat" w:cs="Sylfaen"/>
          <w:sz w:val="20"/>
        </w:rPr>
        <w:t>որևէ</w:t>
      </w:r>
      <w:r w:rsidRPr="0049186D">
        <w:rPr>
          <w:rFonts w:ascii="GHEA Grapalat" w:hAnsi="GHEA Grapalat" w:cs="Sylfaen"/>
          <w:sz w:val="20"/>
          <w:lang w:val="af-ZA"/>
        </w:rPr>
        <w:t xml:space="preserve"> </w:t>
      </w:r>
      <w:r w:rsidRPr="0049186D">
        <w:rPr>
          <w:rFonts w:ascii="GHEA Grapalat" w:hAnsi="GHEA Grapalat" w:cs="Sylfaen"/>
          <w:sz w:val="20"/>
        </w:rPr>
        <w:t>չաբաժանի</w:t>
      </w:r>
      <w:r w:rsidRPr="0049186D">
        <w:rPr>
          <w:rFonts w:ascii="GHEA Grapalat" w:hAnsi="GHEA Grapalat" w:cs="Sylfaen"/>
          <w:sz w:val="20"/>
          <w:lang w:val="af-ZA"/>
        </w:rPr>
        <w:t xml:space="preserve"> </w:t>
      </w:r>
      <w:r w:rsidRPr="0049186D">
        <w:rPr>
          <w:rFonts w:ascii="GHEA Grapalat" w:hAnsi="GHEA Grapalat" w:cs="Sylfaen"/>
          <w:sz w:val="20"/>
        </w:rPr>
        <w:t>մասով</w:t>
      </w:r>
      <w:r w:rsidRPr="0049186D">
        <w:rPr>
          <w:rFonts w:ascii="GHEA Grapalat" w:hAnsi="GHEA Grapalat" w:cs="Sylfaen"/>
          <w:sz w:val="20"/>
          <w:lang w:val="af-ZA"/>
        </w:rPr>
        <w:t xml:space="preserve"> </w:t>
      </w:r>
      <w:r w:rsidRPr="0049186D">
        <w:rPr>
          <w:rFonts w:ascii="GHEA Grapalat" w:hAnsi="GHEA Grapalat" w:cs="Sylfaen"/>
          <w:sz w:val="20"/>
        </w:rPr>
        <w:t>լուծվում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ապահովումը</w:t>
      </w:r>
      <w:r w:rsidRPr="0049186D">
        <w:rPr>
          <w:rFonts w:ascii="GHEA Grapalat" w:hAnsi="GHEA Grapalat" w:cs="Sylfaen"/>
          <w:sz w:val="20"/>
          <w:lang w:val="af-ZA"/>
        </w:rPr>
        <w:t xml:space="preserve"> </w:t>
      </w:r>
      <w:r w:rsidRPr="0049186D">
        <w:rPr>
          <w:rFonts w:ascii="GHEA Grapalat" w:hAnsi="GHEA Grapalat" w:cs="Sylfaen"/>
          <w:sz w:val="20"/>
        </w:rPr>
        <w:t>վճարվում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միայն</w:t>
      </w:r>
      <w:r w:rsidRPr="0049186D">
        <w:rPr>
          <w:rFonts w:ascii="GHEA Grapalat" w:hAnsi="GHEA Grapalat" w:cs="Sylfaen"/>
          <w:sz w:val="20"/>
          <w:lang w:val="af-ZA"/>
        </w:rPr>
        <w:t xml:space="preserve"> </w:t>
      </w:r>
      <w:r w:rsidRPr="0049186D">
        <w:rPr>
          <w:rFonts w:ascii="GHEA Grapalat" w:hAnsi="GHEA Grapalat" w:cs="Sylfaen"/>
          <w:sz w:val="20"/>
        </w:rPr>
        <w:t>այդ</w:t>
      </w:r>
      <w:r w:rsidRPr="0049186D">
        <w:rPr>
          <w:rFonts w:ascii="GHEA Grapalat" w:hAnsi="GHEA Grapalat" w:cs="Sylfaen"/>
          <w:sz w:val="20"/>
          <w:lang w:val="af-ZA"/>
        </w:rPr>
        <w:t xml:space="preserve"> </w:t>
      </w:r>
      <w:r w:rsidRPr="0049186D">
        <w:rPr>
          <w:rFonts w:ascii="GHEA Grapalat" w:hAnsi="GHEA Grapalat" w:cs="Sylfaen"/>
          <w:sz w:val="20"/>
        </w:rPr>
        <w:t>չափաբաժնի</w:t>
      </w:r>
      <w:r w:rsidRPr="0049186D">
        <w:rPr>
          <w:rFonts w:ascii="GHEA Grapalat" w:hAnsi="GHEA Grapalat" w:cs="Sylfaen"/>
          <w:sz w:val="20"/>
          <w:lang w:val="af-ZA"/>
        </w:rPr>
        <w:t xml:space="preserve"> </w:t>
      </w:r>
      <w:r w:rsidRPr="0049186D">
        <w:rPr>
          <w:rFonts w:ascii="GHEA Grapalat" w:hAnsi="GHEA Grapalat" w:cs="Sylfaen"/>
          <w:sz w:val="20"/>
        </w:rPr>
        <w:t>նկատմամբ</w:t>
      </w:r>
      <w:r w:rsidRPr="0049186D">
        <w:rPr>
          <w:rFonts w:ascii="GHEA Grapalat" w:hAnsi="GHEA Grapalat" w:cs="Sylfaen"/>
          <w:sz w:val="20"/>
          <w:lang w:val="af-ZA"/>
        </w:rPr>
        <w:t xml:space="preserve"> </w:t>
      </w:r>
      <w:r w:rsidRPr="0049186D">
        <w:rPr>
          <w:rFonts w:ascii="GHEA Grapalat" w:hAnsi="GHEA Grapalat" w:cs="Sylfaen"/>
          <w:sz w:val="20"/>
        </w:rPr>
        <w:t>հաշվարկված</w:t>
      </w:r>
      <w:r w:rsidRPr="0049186D">
        <w:rPr>
          <w:rFonts w:ascii="GHEA Grapalat" w:hAnsi="GHEA Grapalat" w:cs="Sylfaen"/>
          <w:sz w:val="20"/>
          <w:lang w:val="af-ZA"/>
        </w:rPr>
        <w:t xml:space="preserve"> </w:t>
      </w:r>
      <w:r w:rsidRPr="0049186D">
        <w:rPr>
          <w:rFonts w:ascii="GHEA Grapalat" w:hAnsi="GHEA Grapalat" w:cs="Sylfaen"/>
          <w:sz w:val="20"/>
        </w:rPr>
        <w:t>գումարի</w:t>
      </w:r>
      <w:r w:rsidRPr="0049186D">
        <w:rPr>
          <w:rFonts w:ascii="GHEA Grapalat" w:hAnsi="GHEA Grapalat" w:cs="Sylfaen"/>
          <w:sz w:val="20"/>
          <w:lang w:val="af-ZA"/>
        </w:rPr>
        <w:t xml:space="preserve"> </w:t>
      </w:r>
      <w:r w:rsidRPr="0049186D">
        <w:rPr>
          <w:rFonts w:ascii="GHEA Grapalat" w:hAnsi="GHEA Grapalat" w:cs="Sylfaen"/>
          <w:sz w:val="20"/>
        </w:rPr>
        <w:t>չափով</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10"/>
      </w:r>
    </w:p>
    <w:p w:rsidR="00740F20" w:rsidRPr="0049186D" w:rsidRDefault="00740F20" w:rsidP="00740F20">
      <w:pPr>
        <w:jc w:val="center"/>
        <w:rPr>
          <w:rFonts w:ascii="GHEA Grapalat" w:hAnsi="GHEA Grapalat"/>
          <w:b/>
          <w:lang w:val="af-ZA"/>
        </w:rPr>
      </w:pPr>
    </w:p>
    <w:p w:rsidR="00740F20" w:rsidRPr="0049186D" w:rsidRDefault="00740F20" w:rsidP="00740F20">
      <w:pPr>
        <w:jc w:val="center"/>
        <w:rPr>
          <w:rFonts w:ascii="GHEA Grapalat" w:hAnsi="GHEA Grapalat" w:cs="Arial"/>
          <w:b/>
          <w:sz w:val="20"/>
          <w:lang w:val="af-ZA"/>
        </w:rPr>
      </w:pPr>
      <w:r w:rsidRPr="0049186D">
        <w:rPr>
          <w:rFonts w:ascii="GHEA Grapalat" w:hAnsi="GHEA Grapalat"/>
          <w:b/>
          <w:sz w:val="20"/>
          <w:lang w:val="af-ZA"/>
        </w:rPr>
        <w:t xml:space="preserve">10. </w:t>
      </w:r>
      <w:r w:rsidRPr="0049186D">
        <w:rPr>
          <w:rFonts w:ascii="GHEA Grapalat" w:hAnsi="GHEA Grapalat" w:cs="Sylfaen"/>
          <w:b/>
          <w:sz w:val="20"/>
          <w:lang w:val="af-ZA"/>
        </w:rPr>
        <w:t>ԸՆԹԱՑԱԿԱՐԳԸ</w:t>
      </w:r>
      <w:r w:rsidRPr="0049186D">
        <w:rPr>
          <w:rFonts w:ascii="GHEA Grapalat" w:hAnsi="GHEA Grapalat" w:cs="Arial"/>
          <w:b/>
          <w:sz w:val="20"/>
          <w:lang w:val="af-ZA"/>
        </w:rPr>
        <w:t xml:space="preserve"> </w:t>
      </w:r>
      <w:r w:rsidRPr="0049186D">
        <w:rPr>
          <w:rFonts w:ascii="GHEA Grapalat" w:hAnsi="GHEA Grapalat" w:cs="Sylfaen"/>
          <w:b/>
          <w:sz w:val="20"/>
          <w:lang w:val="af-ZA"/>
        </w:rPr>
        <w:t>ՉԿԱՅԱՑԱԾ</w:t>
      </w:r>
      <w:r w:rsidRPr="0049186D">
        <w:rPr>
          <w:rFonts w:ascii="GHEA Grapalat" w:hAnsi="GHEA Grapalat" w:cs="Arial"/>
          <w:b/>
          <w:sz w:val="20"/>
          <w:lang w:val="af-ZA"/>
        </w:rPr>
        <w:t xml:space="preserve"> </w:t>
      </w:r>
      <w:r w:rsidRPr="0049186D">
        <w:rPr>
          <w:rFonts w:ascii="GHEA Grapalat" w:hAnsi="GHEA Grapalat" w:cs="Sylfaen"/>
          <w:b/>
          <w:sz w:val="20"/>
          <w:lang w:val="af-ZA"/>
        </w:rPr>
        <w:t>ՀԱՅՏԱՐԱՐԵԼԸ</w:t>
      </w:r>
    </w:p>
    <w:p w:rsidR="00740F20" w:rsidRPr="0049186D" w:rsidRDefault="00740F20" w:rsidP="00740F20">
      <w:pPr>
        <w:jc w:val="center"/>
        <w:rPr>
          <w:rFonts w:ascii="GHEA Grapalat" w:hAnsi="GHEA Grapalat"/>
          <w:b/>
          <w:sz w:val="20"/>
          <w:lang w:val="af-ZA"/>
        </w:rPr>
      </w:pP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sz w:val="20"/>
          <w:lang w:val="af-ZA"/>
        </w:rPr>
        <w:t>10.</w:t>
      </w:r>
      <w:r w:rsidRPr="0049186D">
        <w:rPr>
          <w:rFonts w:ascii="GHEA Grapalat" w:hAnsi="GHEA Grapalat" w:cs="Sylfaen"/>
          <w:sz w:val="20"/>
          <w:lang w:val="af-ZA"/>
        </w:rPr>
        <w:t xml:space="preserve">1 </w:t>
      </w:r>
      <w:r w:rsidRPr="0049186D">
        <w:rPr>
          <w:rFonts w:ascii="GHEA Grapalat" w:hAnsi="GHEA Grapalat" w:cs="Sylfaen"/>
          <w:sz w:val="20"/>
        </w:rPr>
        <w:t>Օրենքի</w:t>
      </w:r>
      <w:r w:rsidRPr="0049186D">
        <w:rPr>
          <w:rFonts w:ascii="GHEA Grapalat" w:hAnsi="GHEA Grapalat" w:cs="Sylfaen"/>
          <w:sz w:val="20"/>
          <w:lang w:val="af-ZA"/>
        </w:rPr>
        <w:t xml:space="preserve"> 37-</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հոդվածի</w:t>
      </w:r>
      <w:r w:rsidRPr="0049186D">
        <w:rPr>
          <w:rFonts w:ascii="GHEA Grapalat" w:hAnsi="GHEA Grapalat" w:cs="Sylfaen"/>
          <w:sz w:val="20"/>
          <w:lang w:val="af-ZA"/>
        </w:rPr>
        <w:t xml:space="preserve"> </w:t>
      </w:r>
      <w:r w:rsidRPr="0049186D">
        <w:rPr>
          <w:rFonts w:ascii="GHEA Grapalat" w:hAnsi="GHEA Grapalat" w:cs="Sylfaen"/>
          <w:sz w:val="20"/>
        </w:rPr>
        <w:t>համաձայն</w:t>
      </w:r>
      <w:r w:rsidRPr="0049186D">
        <w:rPr>
          <w:rFonts w:ascii="GHEA Grapalat" w:hAnsi="GHEA Grapalat" w:cs="Sylfaen"/>
          <w:sz w:val="20"/>
          <w:lang w:val="af-ZA"/>
        </w:rPr>
        <w:t xml:space="preserve">` </w:t>
      </w:r>
      <w:r w:rsidRPr="0049186D">
        <w:rPr>
          <w:rFonts w:ascii="GHEA Grapalat" w:hAnsi="GHEA Grapalat" w:cs="Sylfaen"/>
          <w:sz w:val="20"/>
        </w:rPr>
        <w:t>հանձնաժողովը</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ընթացակարգը</w:t>
      </w:r>
      <w:r w:rsidRPr="0049186D">
        <w:rPr>
          <w:rFonts w:ascii="GHEA Grapalat" w:hAnsi="GHEA Grapalat" w:cs="Sylfaen"/>
          <w:sz w:val="20"/>
          <w:lang w:val="af-ZA"/>
        </w:rPr>
        <w:t xml:space="preserve"> </w:t>
      </w:r>
      <w:r w:rsidRPr="0049186D">
        <w:rPr>
          <w:rFonts w:ascii="GHEA Grapalat" w:hAnsi="GHEA Grapalat" w:cs="Sylfaen"/>
          <w:sz w:val="20"/>
        </w:rPr>
        <w:t>չկայացած</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հայտարարում</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1) </w:t>
      </w:r>
      <w:r w:rsidRPr="0049186D">
        <w:rPr>
          <w:rFonts w:ascii="GHEA Grapalat" w:hAnsi="GHEA Grapalat" w:cs="Sylfaen"/>
          <w:sz w:val="20"/>
        </w:rPr>
        <w:t>հայտերից</w:t>
      </w:r>
      <w:r w:rsidRPr="0049186D">
        <w:rPr>
          <w:rFonts w:ascii="GHEA Grapalat" w:hAnsi="GHEA Grapalat" w:cs="Sylfaen"/>
          <w:sz w:val="20"/>
          <w:lang w:val="af-ZA"/>
        </w:rPr>
        <w:t xml:space="preserve"> </w:t>
      </w:r>
      <w:r w:rsidRPr="0049186D">
        <w:rPr>
          <w:rFonts w:ascii="GHEA Grapalat" w:hAnsi="GHEA Grapalat" w:cs="Sylfaen"/>
          <w:sz w:val="20"/>
        </w:rPr>
        <w:t>ոչ</w:t>
      </w:r>
      <w:r w:rsidRPr="0049186D">
        <w:rPr>
          <w:rFonts w:ascii="GHEA Grapalat" w:hAnsi="GHEA Grapalat" w:cs="Sylfaen"/>
          <w:sz w:val="20"/>
          <w:lang w:val="af-ZA"/>
        </w:rPr>
        <w:t xml:space="preserve"> </w:t>
      </w:r>
      <w:r w:rsidRPr="0049186D">
        <w:rPr>
          <w:rFonts w:ascii="GHEA Grapalat" w:hAnsi="GHEA Grapalat" w:cs="Sylfaen"/>
          <w:sz w:val="20"/>
        </w:rPr>
        <w:t>մեկը</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համապատասխանում</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w:t>
      </w:r>
      <w:r w:rsidRPr="0049186D">
        <w:rPr>
          <w:rFonts w:ascii="GHEA Grapalat" w:hAnsi="GHEA Grapalat" w:cs="Sylfaen"/>
          <w:sz w:val="20"/>
        </w:rPr>
        <w:t>պայմաններին</w:t>
      </w:r>
      <w:r w:rsidRPr="0049186D">
        <w:rPr>
          <w:rFonts w:ascii="GHEA Grapalat" w:hAnsi="GHEA Grapalat" w:cs="Sylfaen"/>
          <w:sz w:val="20"/>
          <w:lang w:val="af-ZA"/>
        </w:rPr>
        <w:t>.</w:t>
      </w:r>
    </w:p>
    <w:p w:rsidR="00740F20" w:rsidRPr="0049186D" w:rsidRDefault="00740F20" w:rsidP="00740F20">
      <w:pPr>
        <w:ind w:firstLine="567"/>
        <w:jc w:val="both"/>
        <w:rPr>
          <w:rFonts w:ascii="GHEA Grapalat" w:hAnsi="GHEA Grapalat" w:cs="Sylfaen"/>
          <w:sz w:val="20"/>
          <w:lang w:val="hy-AM"/>
        </w:rPr>
      </w:pPr>
      <w:r w:rsidRPr="0049186D">
        <w:rPr>
          <w:rFonts w:ascii="GHEA Grapalat" w:hAnsi="GHEA Grapalat" w:cs="Sylfaen"/>
          <w:sz w:val="20"/>
          <w:lang w:val="af-ZA"/>
        </w:rPr>
        <w:t xml:space="preserve">2) </w:t>
      </w:r>
      <w:r w:rsidRPr="0049186D">
        <w:rPr>
          <w:rFonts w:ascii="GHEA Grapalat" w:hAnsi="GHEA Grapalat" w:cs="Sylfaen"/>
          <w:sz w:val="20"/>
        </w:rPr>
        <w:t>դադարում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գոյություն</w:t>
      </w:r>
      <w:r w:rsidRPr="0049186D">
        <w:rPr>
          <w:rFonts w:ascii="GHEA Grapalat" w:hAnsi="GHEA Grapalat" w:cs="Sylfaen"/>
          <w:sz w:val="20"/>
          <w:lang w:val="af-ZA"/>
        </w:rPr>
        <w:t xml:space="preserve"> </w:t>
      </w:r>
      <w:r w:rsidRPr="0049186D">
        <w:rPr>
          <w:rFonts w:ascii="GHEA Grapalat" w:hAnsi="GHEA Grapalat" w:cs="Sylfaen"/>
          <w:sz w:val="20"/>
        </w:rPr>
        <w:t>ունենալ</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պահանջը</w:t>
      </w:r>
      <w:r w:rsidRPr="0049186D">
        <w:rPr>
          <w:rFonts w:ascii="GHEA Grapalat" w:hAnsi="GHEA Grapalat" w:cs="Sylfaen"/>
          <w:sz w:val="20"/>
          <w:lang w:val="hy-AM"/>
        </w:rPr>
        <w:t>: Ընդ որում պ</w:t>
      </w:r>
      <w:r w:rsidRPr="0049186D">
        <w:rPr>
          <w:rFonts w:ascii="GHEA Grapalat" w:hAnsi="GHEA Grapalat" w:cs="Sylfaen"/>
          <w:sz w:val="20"/>
        </w:rPr>
        <w:t>ետության</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համայնքների</w:t>
      </w:r>
      <w:r w:rsidRPr="0049186D">
        <w:rPr>
          <w:rFonts w:ascii="GHEA Grapalat" w:hAnsi="GHEA Grapalat" w:cs="Sylfaen"/>
          <w:sz w:val="20"/>
          <w:lang w:val="af-ZA"/>
        </w:rPr>
        <w:t xml:space="preserve"> </w:t>
      </w:r>
      <w:r w:rsidRPr="0049186D">
        <w:rPr>
          <w:rFonts w:ascii="GHEA Grapalat" w:hAnsi="GHEA Grapalat" w:cs="Sylfaen"/>
          <w:sz w:val="20"/>
        </w:rPr>
        <w:t>կարիքների</w:t>
      </w:r>
      <w:r w:rsidRPr="0049186D">
        <w:rPr>
          <w:rFonts w:ascii="GHEA Grapalat" w:hAnsi="GHEA Grapalat" w:cs="Sylfaen"/>
          <w:sz w:val="20"/>
          <w:lang w:val="af-ZA"/>
        </w:rPr>
        <w:t xml:space="preserve"> </w:t>
      </w:r>
      <w:r w:rsidRPr="0049186D">
        <w:rPr>
          <w:rFonts w:ascii="GHEA Grapalat" w:hAnsi="GHEA Grapalat" w:cs="Sylfaen"/>
          <w:sz w:val="20"/>
        </w:rPr>
        <w:t>համար</w:t>
      </w:r>
      <w:r w:rsidRPr="0049186D">
        <w:rPr>
          <w:rFonts w:ascii="GHEA Grapalat" w:hAnsi="GHEA Grapalat" w:cs="Sylfaen"/>
          <w:sz w:val="20"/>
          <w:lang w:val="af-ZA"/>
        </w:rPr>
        <w:t xml:space="preserve"> </w:t>
      </w:r>
      <w:r w:rsidRPr="0049186D">
        <w:rPr>
          <w:rFonts w:ascii="GHEA Grapalat" w:hAnsi="GHEA Grapalat" w:cs="Sylfaen"/>
          <w:sz w:val="20"/>
        </w:rPr>
        <w:t>կազմակերպված</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ընթացակարգը</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ամբողջությամբ</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մասնակի</w:t>
      </w:r>
      <w:r w:rsidRPr="0049186D">
        <w:rPr>
          <w:rFonts w:ascii="GHEA Grapalat" w:hAnsi="GHEA Grapalat" w:cs="Sylfaen"/>
          <w:sz w:val="20"/>
          <w:lang w:val="af-ZA"/>
        </w:rPr>
        <w:t xml:space="preserve"> </w:t>
      </w:r>
      <w:r w:rsidRPr="0049186D">
        <w:rPr>
          <w:rFonts w:ascii="GHEA Grapalat" w:hAnsi="GHEA Grapalat" w:cs="Sylfaen"/>
          <w:sz w:val="20"/>
        </w:rPr>
        <w:t>չկայացած</w:t>
      </w:r>
      <w:r w:rsidRPr="0049186D">
        <w:rPr>
          <w:rFonts w:ascii="GHEA Grapalat" w:hAnsi="GHEA Grapalat" w:cs="Sylfaen"/>
          <w:sz w:val="20"/>
          <w:lang w:val="af-ZA"/>
        </w:rPr>
        <w:t xml:space="preserve"> </w:t>
      </w:r>
      <w:r w:rsidRPr="0049186D">
        <w:rPr>
          <w:rFonts w:ascii="GHEA Grapalat" w:hAnsi="GHEA Grapalat" w:cs="Sylfaen"/>
          <w:sz w:val="20"/>
        </w:rPr>
        <w:t>հայտարարվել</w:t>
      </w:r>
      <w:r w:rsidRPr="0049186D">
        <w:rPr>
          <w:rFonts w:ascii="GHEA Grapalat" w:hAnsi="GHEA Grapalat" w:cs="Sylfaen"/>
          <w:sz w:val="20"/>
          <w:lang w:val="af-ZA"/>
        </w:rPr>
        <w:t xml:space="preserve"> </w:t>
      </w:r>
      <w:r w:rsidRPr="0049186D">
        <w:rPr>
          <w:rFonts w:ascii="GHEA Grapalat" w:hAnsi="GHEA Grapalat" w:cs="Sylfaen"/>
          <w:sz w:val="20"/>
        </w:rPr>
        <w:t>համապատասխանաբար</w:t>
      </w:r>
      <w:r w:rsidRPr="0049186D">
        <w:rPr>
          <w:rFonts w:ascii="GHEA Grapalat" w:hAnsi="GHEA Grapalat" w:cs="Sylfaen"/>
          <w:sz w:val="20"/>
          <w:lang w:val="af-ZA"/>
        </w:rPr>
        <w:t xml:space="preserve"> </w:t>
      </w:r>
      <w:r w:rsidRPr="0049186D">
        <w:rPr>
          <w:rFonts w:ascii="GHEA Grapalat" w:hAnsi="GHEA Grapalat" w:cs="Sylfaen"/>
          <w:sz w:val="20"/>
        </w:rPr>
        <w:t>Հայաստանի</w:t>
      </w:r>
      <w:r w:rsidRPr="0049186D">
        <w:rPr>
          <w:rFonts w:ascii="GHEA Grapalat" w:hAnsi="GHEA Grapalat" w:cs="Sylfaen"/>
          <w:sz w:val="20"/>
          <w:lang w:val="af-ZA"/>
        </w:rPr>
        <w:t xml:space="preserve"> </w:t>
      </w:r>
      <w:r w:rsidRPr="0049186D">
        <w:rPr>
          <w:rFonts w:ascii="GHEA Grapalat" w:hAnsi="GHEA Grapalat" w:cs="Sylfaen"/>
          <w:sz w:val="20"/>
        </w:rPr>
        <w:t>Հանրապետության</w:t>
      </w:r>
      <w:r w:rsidRPr="0049186D">
        <w:rPr>
          <w:rFonts w:ascii="GHEA Grapalat" w:hAnsi="GHEA Grapalat" w:cs="Sylfaen"/>
          <w:sz w:val="20"/>
          <w:lang w:val="af-ZA"/>
        </w:rPr>
        <w:t xml:space="preserve"> </w:t>
      </w:r>
      <w:r w:rsidRPr="0049186D">
        <w:rPr>
          <w:rFonts w:ascii="GHEA Grapalat" w:hAnsi="GHEA Grapalat" w:cs="Sylfaen"/>
          <w:sz w:val="20"/>
        </w:rPr>
        <w:t>կառավարության</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համայնքի</w:t>
      </w:r>
      <w:r w:rsidRPr="0049186D">
        <w:rPr>
          <w:rFonts w:ascii="GHEA Grapalat" w:hAnsi="GHEA Grapalat" w:cs="Sylfaen"/>
          <w:sz w:val="20"/>
          <w:lang w:val="af-ZA"/>
        </w:rPr>
        <w:t xml:space="preserve"> </w:t>
      </w:r>
      <w:r w:rsidRPr="0049186D">
        <w:rPr>
          <w:rFonts w:ascii="GHEA Grapalat" w:hAnsi="GHEA Grapalat" w:cs="Sylfaen"/>
          <w:sz w:val="20"/>
        </w:rPr>
        <w:t>ավագանու</w:t>
      </w:r>
      <w:r w:rsidRPr="0049186D">
        <w:rPr>
          <w:rFonts w:ascii="GHEA Grapalat" w:hAnsi="GHEA Grapalat" w:cs="Sylfaen"/>
          <w:sz w:val="20"/>
          <w:lang w:val="af-ZA"/>
        </w:rPr>
        <w:t xml:space="preserve">, </w:t>
      </w:r>
      <w:r w:rsidRPr="0049186D">
        <w:rPr>
          <w:rFonts w:ascii="GHEA Grapalat" w:hAnsi="GHEA Grapalat" w:cs="Sylfaen"/>
          <w:sz w:val="20"/>
        </w:rPr>
        <w:t>այլ</w:t>
      </w:r>
      <w:r w:rsidRPr="0049186D">
        <w:rPr>
          <w:rFonts w:ascii="GHEA Grapalat" w:hAnsi="GHEA Grapalat" w:cs="Sylfaen"/>
          <w:sz w:val="20"/>
          <w:lang w:val="af-ZA"/>
        </w:rPr>
        <w:t xml:space="preserve"> </w:t>
      </w:r>
      <w:r w:rsidRPr="0049186D">
        <w:rPr>
          <w:rFonts w:ascii="GHEA Grapalat" w:hAnsi="GHEA Grapalat" w:cs="Sylfaen"/>
          <w:sz w:val="20"/>
        </w:rPr>
        <w:t>պատվիրատուների</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ընդհանուր</w:t>
      </w:r>
      <w:r w:rsidRPr="0049186D">
        <w:rPr>
          <w:rFonts w:ascii="GHEA Grapalat" w:hAnsi="GHEA Grapalat" w:cs="Sylfaen"/>
          <w:sz w:val="20"/>
          <w:lang w:val="af-ZA"/>
        </w:rPr>
        <w:t xml:space="preserve"> </w:t>
      </w:r>
      <w:r w:rsidRPr="0049186D">
        <w:rPr>
          <w:rFonts w:ascii="GHEA Grapalat" w:hAnsi="GHEA Grapalat" w:cs="Sylfaen"/>
          <w:sz w:val="20"/>
        </w:rPr>
        <w:t>կառավարումն</w:t>
      </w:r>
      <w:r w:rsidRPr="0049186D">
        <w:rPr>
          <w:rFonts w:ascii="GHEA Grapalat" w:hAnsi="GHEA Grapalat" w:cs="Sylfaen"/>
          <w:sz w:val="20"/>
          <w:lang w:val="af-ZA"/>
        </w:rPr>
        <w:t xml:space="preserve"> </w:t>
      </w:r>
      <w:r w:rsidRPr="0049186D">
        <w:rPr>
          <w:rFonts w:ascii="GHEA Grapalat" w:hAnsi="GHEA Grapalat" w:cs="Sylfaen"/>
          <w:sz w:val="20"/>
        </w:rPr>
        <w:t>իրականացնող</w:t>
      </w:r>
      <w:r w:rsidRPr="0049186D">
        <w:rPr>
          <w:rFonts w:ascii="GHEA Grapalat" w:hAnsi="GHEA Grapalat" w:cs="Sylfaen"/>
          <w:sz w:val="20"/>
          <w:lang w:val="af-ZA"/>
        </w:rPr>
        <w:t xml:space="preserve"> </w:t>
      </w:r>
      <w:r w:rsidRPr="0049186D">
        <w:rPr>
          <w:rFonts w:ascii="GHEA Grapalat" w:hAnsi="GHEA Grapalat" w:cs="Sylfaen"/>
          <w:sz w:val="20"/>
        </w:rPr>
        <w:t>լիազորված</w:t>
      </w:r>
      <w:r w:rsidRPr="0049186D">
        <w:rPr>
          <w:rFonts w:ascii="GHEA Grapalat" w:hAnsi="GHEA Grapalat" w:cs="Sylfaen"/>
          <w:sz w:val="20"/>
          <w:lang w:val="af-ZA"/>
        </w:rPr>
        <w:t xml:space="preserve"> </w:t>
      </w:r>
      <w:r w:rsidRPr="0049186D">
        <w:rPr>
          <w:rFonts w:ascii="GHEA Grapalat" w:hAnsi="GHEA Grapalat" w:cs="Sylfaen"/>
          <w:sz w:val="20"/>
        </w:rPr>
        <w:t>մարմնի</w:t>
      </w:r>
      <w:r w:rsidRPr="0049186D">
        <w:rPr>
          <w:rFonts w:ascii="GHEA Grapalat" w:hAnsi="GHEA Grapalat" w:cs="Sylfaen"/>
          <w:sz w:val="20"/>
          <w:lang w:val="af-ZA"/>
        </w:rPr>
        <w:t xml:space="preserve"> </w:t>
      </w:r>
      <w:r w:rsidRPr="0049186D">
        <w:rPr>
          <w:rFonts w:ascii="GHEA Grapalat" w:hAnsi="GHEA Grapalat" w:cs="Sylfaen"/>
          <w:sz w:val="20"/>
        </w:rPr>
        <w:t>ղեկավարի</w:t>
      </w:r>
      <w:r w:rsidRPr="0049186D">
        <w:rPr>
          <w:rFonts w:ascii="GHEA Grapalat" w:hAnsi="GHEA Grapalat" w:cs="Sylfaen"/>
          <w:sz w:val="20"/>
          <w:lang w:val="af-ZA"/>
        </w:rPr>
        <w:t xml:space="preserve">, </w:t>
      </w:r>
      <w:r w:rsidRPr="0049186D">
        <w:rPr>
          <w:rFonts w:ascii="GHEA Grapalat" w:hAnsi="GHEA Grapalat" w:cs="Sylfaen"/>
          <w:sz w:val="20"/>
        </w:rPr>
        <w:t>իսկ</w:t>
      </w:r>
      <w:r w:rsidRPr="0049186D">
        <w:rPr>
          <w:rFonts w:ascii="GHEA Grapalat" w:hAnsi="GHEA Grapalat" w:cs="Sylfaen"/>
          <w:sz w:val="20"/>
          <w:lang w:val="af-ZA"/>
        </w:rPr>
        <w:t xml:space="preserve"> </w:t>
      </w:r>
      <w:r w:rsidRPr="0049186D">
        <w:rPr>
          <w:rFonts w:ascii="GHEA Grapalat" w:hAnsi="GHEA Grapalat" w:cs="Sylfaen"/>
          <w:sz w:val="20"/>
        </w:rPr>
        <w:t>հիմնադրամների</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հոգաբարձուների</w:t>
      </w:r>
      <w:r w:rsidRPr="0049186D">
        <w:rPr>
          <w:rFonts w:ascii="GHEA Grapalat" w:hAnsi="GHEA Grapalat" w:cs="Sylfaen"/>
          <w:sz w:val="20"/>
          <w:lang w:val="af-ZA"/>
        </w:rPr>
        <w:t xml:space="preserve"> </w:t>
      </w:r>
      <w:r w:rsidRPr="0049186D">
        <w:rPr>
          <w:rFonts w:ascii="GHEA Grapalat" w:hAnsi="GHEA Grapalat" w:cs="Sylfaen"/>
          <w:sz w:val="20"/>
        </w:rPr>
        <w:t>խորհրդի</w:t>
      </w:r>
      <w:r w:rsidRPr="0049186D">
        <w:rPr>
          <w:rFonts w:ascii="GHEA Grapalat" w:hAnsi="GHEA Grapalat" w:cs="Sylfaen"/>
          <w:sz w:val="20"/>
          <w:lang w:val="af-ZA"/>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հիման</w:t>
      </w:r>
      <w:r w:rsidRPr="0049186D">
        <w:rPr>
          <w:rFonts w:ascii="GHEA Grapalat" w:hAnsi="GHEA Grapalat" w:cs="Sylfaen"/>
          <w:sz w:val="20"/>
          <w:lang w:val="af-ZA"/>
        </w:rPr>
        <w:t xml:space="preserve"> </w:t>
      </w:r>
      <w:r w:rsidRPr="0049186D">
        <w:rPr>
          <w:rFonts w:ascii="GHEA Grapalat" w:hAnsi="GHEA Grapalat" w:cs="Sylfaen"/>
          <w:sz w:val="20"/>
        </w:rPr>
        <w:t>վրա</w:t>
      </w:r>
      <w:r w:rsidRPr="0049186D">
        <w:rPr>
          <w:rStyle w:val="FootnoteReference"/>
          <w:rFonts w:ascii="GHEA Grapalat" w:hAnsi="GHEA Grapalat" w:cs="Sylfaen"/>
          <w:sz w:val="20"/>
        </w:rPr>
        <w:footnoteReference w:id="11"/>
      </w:r>
      <w:r w:rsidRPr="0049186D">
        <w:rPr>
          <w:rFonts w:ascii="GHEA Grapalat" w:hAnsi="GHEA Grapalat" w:cs="Sylfaen"/>
          <w:sz w:val="20"/>
          <w:lang w:val="hy-AM"/>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lastRenderedPageBreak/>
        <w:t xml:space="preserve">3) </w:t>
      </w:r>
      <w:r w:rsidRPr="0049186D">
        <w:rPr>
          <w:rFonts w:ascii="GHEA Grapalat" w:hAnsi="GHEA Grapalat" w:cs="Sylfaen"/>
          <w:sz w:val="20"/>
          <w:lang w:val="hy-AM"/>
        </w:rPr>
        <w:t>ոչ</w:t>
      </w:r>
      <w:r w:rsidRPr="0049186D">
        <w:rPr>
          <w:rFonts w:ascii="GHEA Grapalat" w:hAnsi="GHEA Grapalat" w:cs="Sylfaen"/>
          <w:sz w:val="20"/>
          <w:lang w:val="af-ZA"/>
        </w:rPr>
        <w:t xml:space="preserve"> </w:t>
      </w:r>
      <w:r w:rsidRPr="0049186D">
        <w:rPr>
          <w:rFonts w:ascii="GHEA Grapalat" w:hAnsi="GHEA Grapalat" w:cs="Sylfaen"/>
          <w:sz w:val="20"/>
          <w:lang w:val="hy-AM"/>
        </w:rPr>
        <w:t>մի</w:t>
      </w:r>
      <w:r w:rsidRPr="0049186D">
        <w:rPr>
          <w:rFonts w:ascii="GHEA Grapalat" w:hAnsi="GHEA Grapalat" w:cs="Sylfaen"/>
          <w:sz w:val="20"/>
          <w:lang w:val="af-ZA"/>
        </w:rPr>
        <w:t xml:space="preserve"> </w:t>
      </w:r>
      <w:r w:rsidRPr="0049186D">
        <w:rPr>
          <w:rFonts w:ascii="GHEA Grapalat" w:hAnsi="GHEA Grapalat" w:cs="Sylfaen"/>
          <w:sz w:val="20"/>
          <w:lang w:val="hy-AM"/>
        </w:rPr>
        <w:t>հայտ</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ներկայացվել</w:t>
      </w:r>
      <w:r w:rsidRPr="0049186D">
        <w:rPr>
          <w:rFonts w:ascii="GHEA Grapalat" w:hAnsi="GHEA Grapalat" w:cs="Sylfaen"/>
          <w:sz w:val="20"/>
          <w:lang w:val="af-ZA"/>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4) </w:t>
      </w:r>
      <w:r w:rsidRPr="0049186D">
        <w:rPr>
          <w:rFonts w:ascii="GHEA Grapalat" w:hAnsi="GHEA Grapalat" w:cs="Sylfaen"/>
          <w:sz w:val="20"/>
        </w:rPr>
        <w:t>պայմանագիր</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կնքվում։</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10.2 Գ</w:t>
      </w:r>
      <w:r w:rsidRPr="0049186D">
        <w:rPr>
          <w:rFonts w:ascii="GHEA Grapalat" w:hAnsi="GHEA Grapalat" w:cs="Sylfaen"/>
          <w:sz w:val="20"/>
        </w:rPr>
        <w:t>նման</w:t>
      </w:r>
      <w:r w:rsidRPr="0049186D">
        <w:rPr>
          <w:rFonts w:ascii="GHEA Grapalat" w:hAnsi="GHEA Grapalat" w:cs="Sylfaen"/>
          <w:sz w:val="20"/>
          <w:lang w:val="af-ZA"/>
        </w:rPr>
        <w:t xml:space="preserve"> </w:t>
      </w:r>
      <w:r w:rsidRPr="0049186D">
        <w:rPr>
          <w:rFonts w:ascii="GHEA Grapalat" w:hAnsi="GHEA Grapalat" w:cs="Sylfaen"/>
          <w:sz w:val="20"/>
        </w:rPr>
        <w:t>ընթացակարգը</w:t>
      </w:r>
      <w:r w:rsidRPr="0049186D">
        <w:rPr>
          <w:rFonts w:ascii="GHEA Grapalat" w:hAnsi="GHEA Grapalat" w:cs="Sylfaen"/>
          <w:sz w:val="20"/>
          <w:lang w:val="af-ZA"/>
        </w:rPr>
        <w:t xml:space="preserve"> </w:t>
      </w:r>
      <w:r w:rsidRPr="0049186D">
        <w:rPr>
          <w:rFonts w:ascii="GHEA Grapalat" w:hAnsi="GHEA Grapalat" w:cs="Sylfaen"/>
          <w:sz w:val="20"/>
        </w:rPr>
        <w:t>չկայացած</w:t>
      </w:r>
      <w:r w:rsidRPr="0049186D">
        <w:rPr>
          <w:rFonts w:ascii="GHEA Grapalat" w:hAnsi="GHEA Grapalat" w:cs="Sylfaen"/>
          <w:sz w:val="20"/>
          <w:lang w:val="af-ZA"/>
        </w:rPr>
        <w:t xml:space="preserve"> </w:t>
      </w:r>
      <w:r w:rsidRPr="0049186D">
        <w:rPr>
          <w:rFonts w:ascii="GHEA Grapalat" w:hAnsi="GHEA Grapalat" w:cs="Sylfaen"/>
          <w:sz w:val="20"/>
        </w:rPr>
        <w:t>հայտարարվելուն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պ</w:t>
      </w:r>
      <w:r w:rsidRPr="0049186D">
        <w:rPr>
          <w:rFonts w:ascii="GHEA Grapalat" w:hAnsi="GHEA Grapalat" w:cs="Sylfaen"/>
          <w:sz w:val="20"/>
        </w:rPr>
        <w:t>ատվիրատուն</w:t>
      </w:r>
      <w:r w:rsidRPr="0049186D">
        <w:rPr>
          <w:rFonts w:ascii="GHEA Grapalat" w:hAnsi="GHEA Grapalat" w:cs="Sylfaen"/>
          <w:sz w:val="20"/>
          <w:lang w:val="af-ZA"/>
        </w:rPr>
        <w:t xml:space="preserve"> տեղեկագրում հրապարակում է </w:t>
      </w:r>
      <w:r w:rsidRPr="0049186D">
        <w:rPr>
          <w:rFonts w:ascii="GHEA Grapalat" w:hAnsi="GHEA Grapalat" w:cs="Sylfaen"/>
          <w:sz w:val="20"/>
        </w:rPr>
        <w:t>հայտարարություն</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նշվում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ընթացակարգը</w:t>
      </w:r>
      <w:r w:rsidRPr="0049186D">
        <w:rPr>
          <w:rFonts w:ascii="GHEA Grapalat" w:hAnsi="GHEA Grapalat" w:cs="Sylfaen"/>
          <w:sz w:val="20"/>
          <w:lang w:val="af-ZA"/>
        </w:rPr>
        <w:t xml:space="preserve"> </w:t>
      </w:r>
      <w:r w:rsidRPr="0049186D">
        <w:rPr>
          <w:rFonts w:ascii="GHEA Grapalat" w:hAnsi="GHEA Grapalat" w:cs="Sylfaen"/>
          <w:sz w:val="20"/>
        </w:rPr>
        <w:t>չկայացած</w:t>
      </w:r>
      <w:r w:rsidRPr="0049186D">
        <w:rPr>
          <w:rFonts w:ascii="GHEA Grapalat" w:hAnsi="GHEA Grapalat" w:cs="Sylfaen"/>
          <w:sz w:val="20"/>
          <w:lang w:val="af-ZA"/>
        </w:rPr>
        <w:t xml:space="preserve"> </w:t>
      </w:r>
      <w:r w:rsidRPr="0049186D">
        <w:rPr>
          <w:rFonts w:ascii="GHEA Grapalat" w:hAnsi="GHEA Grapalat" w:cs="Sylfaen"/>
          <w:sz w:val="20"/>
        </w:rPr>
        <w:t>հայտարարվելու</w:t>
      </w:r>
      <w:r w:rsidRPr="0049186D">
        <w:rPr>
          <w:rFonts w:ascii="GHEA Grapalat" w:hAnsi="GHEA Grapalat" w:cs="Sylfaen"/>
          <w:sz w:val="20"/>
          <w:lang w:val="af-ZA"/>
        </w:rPr>
        <w:t xml:space="preserve"> </w:t>
      </w:r>
      <w:r w:rsidRPr="0049186D">
        <w:rPr>
          <w:rFonts w:ascii="GHEA Grapalat" w:hAnsi="GHEA Grapalat" w:cs="Sylfaen"/>
          <w:sz w:val="20"/>
        </w:rPr>
        <w:t>հիմնավորումը։</w:t>
      </w:r>
      <w:r w:rsidRPr="0049186D">
        <w:rPr>
          <w:rFonts w:ascii="GHEA Grapalat" w:hAnsi="GHEA Grapalat" w:cs="Sylfaen"/>
          <w:sz w:val="20"/>
          <w:lang w:val="af-ZA"/>
        </w:rPr>
        <w:t xml:space="preserve"> </w:t>
      </w:r>
    </w:p>
    <w:p w:rsidR="00740F20" w:rsidRPr="0049186D" w:rsidRDefault="00740F20" w:rsidP="00740F20">
      <w:pPr>
        <w:ind w:firstLine="567"/>
        <w:jc w:val="both"/>
        <w:rPr>
          <w:rFonts w:ascii="GHEA Grapalat" w:hAnsi="GHEA Grapalat" w:cs="Sylfaen"/>
          <w:sz w:val="20"/>
          <w:lang w:val="af-ZA"/>
        </w:rPr>
      </w:pPr>
    </w:p>
    <w:p w:rsidR="00740F20" w:rsidRPr="0049186D" w:rsidRDefault="00740F20" w:rsidP="00740F20">
      <w:pPr>
        <w:pStyle w:val="BodyTextIndent"/>
        <w:spacing w:line="240" w:lineRule="auto"/>
        <w:rPr>
          <w:rFonts w:ascii="GHEA Grapalat" w:hAnsi="GHEA Grapalat"/>
          <w:i w:val="0"/>
          <w:sz w:val="18"/>
          <w:szCs w:val="18"/>
          <w:u w:val="single"/>
          <w:lang w:val="af-ZA"/>
        </w:rPr>
      </w:pPr>
    </w:p>
    <w:p w:rsidR="00740F20" w:rsidRPr="0049186D" w:rsidRDefault="00740F20" w:rsidP="00740F20">
      <w:pPr>
        <w:jc w:val="center"/>
        <w:rPr>
          <w:rFonts w:ascii="GHEA Grapalat" w:hAnsi="GHEA Grapalat"/>
          <w:b/>
          <w:sz w:val="20"/>
          <w:lang w:val="af-ZA"/>
        </w:rPr>
      </w:pPr>
      <w:r w:rsidRPr="0049186D">
        <w:rPr>
          <w:rFonts w:ascii="GHEA Grapalat" w:hAnsi="GHEA Grapalat"/>
          <w:b/>
          <w:sz w:val="20"/>
          <w:lang w:val="af-ZA"/>
        </w:rPr>
        <w:t xml:space="preserve">11. ԳՆՄԱՆ ԳՈՐԾԸՆԹԱՑԻ ՀԵՏ ԿԱՊՎԱԾ ԳՈՐԾՈՂՈՒԹՅՈՒՆՆԵՐԸ ԵՎ (ԿԱՄ) </w:t>
      </w:r>
    </w:p>
    <w:p w:rsidR="00740F20" w:rsidRPr="0049186D" w:rsidRDefault="00740F20" w:rsidP="00740F20">
      <w:pPr>
        <w:jc w:val="center"/>
        <w:rPr>
          <w:rFonts w:ascii="GHEA Grapalat" w:hAnsi="GHEA Grapalat"/>
          <w:b/>
          <w:sz w:val="20"/>
          <w:lang w:val="af-ZA"/>
        </w:rPr>
      </w:pPr>
      <w:r w:rsidRPr="0049186D">
        <w:rPr>
          <w:rFonts w:ascii="GHEA Grapalat" w:hAnsi="GHEA Grapalat"/>
          <w:b/>
          <w:sz w:val="20"/>
          <w:lang w:val="af-ZA"/>
        </w:rPr>
        <w:t xml:space="preserve">ԸՆԴՈՒՆՎԱԾ ՈՐՈՇՈՒՄՆԵՐԸ ԲՈՂՈՔԱՐԿԵԼՈՒ ՄԱՍՆԱԿՑԻ </w:t>
      </w:r>
    </w:p>
    <w:p w:rsidR="00740F20" w:rsidRPr="0049186D" w:rsidRDefault="00740F20" w:rsidP="00740F20">
      <w:pPr>
        <w:jc w:val="center"/>
        <w:rPr>
          <w:rFonts w:ascii="GHEA Grapalat" w:hAnsi="GHEA Grapalat"/>
          <w:b/>
          <w:sz w:val="20"/>
          <w:lang w:val="af-ZA"/>
        </w:rPr>
      </w:pPr>
      <w:r w:rsidRPr="0049186D">
        <w:rPr>
          <w:rFonts w:ascii="GHEA Grapalat" w:hAnsi="GHEA Grapalat"/>
          <w:b/>
          <w:sz w:val="20"/>
          <w:lang w:val="af-ZA"/>
        </w:rPr>
        <w:t>ԻՐԱՎՈՒՆՔԸ ԵՎ ԿԱՐԳԸ</w:t>
      </w:r>
    </w:p>
    <w:p w:rsidR="00740F20" w:rsidRPr="0049186D" w:rsidRDefault="00740F20" w:rsidP="00740F20">
      <w:pPr>
        <w:jc w:val="center"/>
        <w:rPr>
          <w:rFonts w:ascii="GHEA Grapalat" w:hAnsi="GHEA Grapalat"/>
          <w:b/>
          <w:sz w:val="20"/>
          <w:lang w:val="af-ZA"/>
        </w:rPr>
      </w:pP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sidRPr="0049186D">
        <w:rPr>
          <w:rFonts w:ascii="GHEA Grapalat" w:hAnsi="GHEA Grapalat"/>
          <w:sz w:val="20"/>
          <w:szCs w:val="20"/>
          <w:lang w:val="af-ZA"/>
        </w:rPr>
        <w:t xml:space="preserve">  </w:t>
      </w:r>
      <w:r w:rsidRPr="0049186D">
        <w:rPr>
          <w:rFonts w:ascii="GHEA Grapalat" w:hAnsi="GHEA Grapalat" w:cs="Sylfaen"/>
          <w:sz w:val="20"/>
          <w:szCs w:val="20"/>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11.2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վարչական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հարաբերություններ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չեն</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դրանք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կարգավորվում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Հայաստանի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Հանարապետության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քաղաքացիաիրավական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կարգավորող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օրենսդրությամբ։</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11.3  </w:t>
      </w:r>
      <w:r w:rsidRPr="0049186D">
        <w:rPr>
          <w:rFonts w:ascii="GHEA Grapalat" w:hAnsi="GHEA Grapalat" w:cs="Sylfaen"/>
          <w:sz w:val="20"/>
          <w:szCs w:val="20"/>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Օրենքի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af-ZA"/>
        </w:rPr>
        <w:t>`</w:t>
      </w:r>
    </w:p>
    <w:p w:rsidR="00740F20" w:rsidRPr="005214FE" w:rsidRDefault="00740F20" w:rsidP="00740F20">
      <w:pPr>
        <w:ind w:firstLine="567"/>
        <w:jc w:val="both"/>
        <w:rPr>
          <w:ins w:id="18" w:author="User" w:date="2019-05-25T08:43:00Z"/>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նախքան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պայմանագրի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կնքումը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ins w:id="19" w:author="User" w:date="2019-05-25T08:43:00Z">
        <w:r w:rsidRPr="005214FE">
          <w:rPr>
            <w:rFonts w:ascii="GHEA Grapalat" w:hAnsi="GHEA Grapalat" w:cs="Sylfaen"/>
            <w:sz w:val="20"/>
            <w:szCs w:val="20"/>
            <w:lang w:val="af-ZA"/>
          </w:rPr>
          <w:t>:</w:t>
        </w:r>
      </w:ins>
    </w:p>
    <w:p w:rsidR="00740F20" w:rsidRDefault="00740F20" w:rsidP="00740F20">
      <w:pPr>
        <w:ind w:firstLine="567"/>
        <w:jc w:val="both"/>
        <w:rPr>
          <w:rFonts w:ascii="GHEA Grapalat" w:hAnsi="GHEA Grapalat" w:cs="Sylfaen"/>
          <w:sz w:val="20"/>
          <w:szCs w:val="20"/>
          <w:lang w:val="af-ZA"/>
        </w:rPr>
      </w:pPr>
      <w:bookmarkStart w:id="20"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20"/>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պ</w:t>
      </w:r>
      <w:r w:rsidRPr="0049186D">
        <w:rPr>
          <w:rFonts w:ascii="GHEA Grapalat" w:hAnsi="GHEA Grapalat" w:cs="Sylfaen"/>
          <w:sz w:val="20"/>
          <w:szCs w:val="20"/>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rPr>
        <w:t>որոշումները։</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11.4  </w:t>
      </w:r>
      <w:r w:rsidRPr="0049186D">
        <w:rPr>
          <w:rFonts w:ascii="GHEA Grapalat" w:hAnsi="GHEA Grapalat" w:cs="Sylfaen"/>
          <w:sz w:val="20"/>
          <w:szCs w:val="20"/>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պայմանագիր</w:t>
      </w:r>
      <w:r w:rsidRPr="0049186D">
        <w:rPr>
          <w:rFonts w:ascii="GHEA Grapalat" w:hAnsi="GHEA Grapalat" w:cs="Sylfaen"/>
          <w:sz w:val="20"/>
          <w:szCs w:val="20"/>
          <w:lang w:val="af-ZA"/>
        </w:rPr>
        <w:t xml:space="preserve"> </w:t>
      </w:r>
      <w:r w:rsidRPr="0049186D">
        <w:rPr>
          <w:rFonts w:ascii="GHEA Grapalat" w:hAnsi="GHEA Grapalat" w:cs="Sylfaen"/>
          <w:sz w:val="20"/>
          <w:szCs w:val="20"/>
        </w:rPr>
        <w:t>կնքելու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w:t>
      </w:r>
      <w:r w:rsidRPr="0049186D">
        <w:rPr>
          <w:rFonts w:ascii="GHEA Grapalat" w:hAnsi="GHEA Grapalat" w:cs="Sylfaen"/>
          <w:sz w:val="20"/>
          <w:szCs w:val="20"/>
          <w:lang w:val="af-ZA"/>
        </w:rPr>
        <w:t xml:space="preserve"> 7.28-</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ժամանակահատվածում</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առարկայի</w:t>
      </w:r>
      <w:r w:rsidRPr="0049186D">
        <w:rPr>
          <w:rFonts w:ascii="GHEA Grapalat" w:hAnsi="GHEA Grapalat" w:cs="Sylfaen"/>
          <w:sz w:val="20"/>
          <w:szCs w:val="20"/>
          <w:lang w:val="af-ZA"/>
        </w:rPr>
        <w:t xml:space="preserve"> </w:t>
      </w:r>
      <w:r w:rsidRPr="0049186D">
        <w:rPr>
          <w:rFonts w:ascii="GHEA Grapalat" w:hAnsi="GHEA Grapalat" w:cs="Sylfaen"/>
          <w:sz w:val="20"/>
          <w:szCs w:val="20"/>
        </w:rPr>
        <w:t>բնութագրերը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հրավերի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հայտերի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վերջնաժամկետը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rPr>
        <w:t>լրանալը</w:t>
      </w:r>
      <w:r w:rsidRPr="0049186D">
        <w:rPr>
          <w:rFonts w:ascii="GHEA Grapalat" w:hAnsi="GHEA Grapalat" w:cs="Sylfaen"/>
          <w:sz w:val="20"/>
          <w:szCs w:val="20"/>
          <w:lang w:val="af-ZA"/>
        </w:rPr>
        <w:t xml:space="preserve">:  </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11.5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rPr>
        <w:t>ստորագրված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դրանում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ներառելով</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ազգանունը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հաստատող</w:t>
      </w:r>
      <w:r w:rsidRPr="0049186D">
        <w:rPr>
          <w:rFonts w:ascii="GHEA Grapalat" w:hAnsi="GHEA Grapalat" w:cs="Sylfaen"/>
          <w:sz w:val="20"/>
          <w:szCs w:val="20"/>
          <w:lang w:val="af-ZA"/>
        </w:rPr>
        <w:t xml:space="preserve"> </w:t>
      </w:r>
      <w:r w:rsidRPr="0049186D">
        <w:rPr>
          <w:rFonts w:ascii="GHEA Grapalat" w:hAnsi="GHEA Grapalat" w:cs="Sylfaen"/>
          <w:sz w:val="20"/>
          <w:szCs w:val="20"/>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հասցեն</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2) պ</w:t>
      </w:r>
      <w:r w:rsidRPr="0049186D">
        <w:rPr>
          <w:rFonts w:ascii="GHEA Grapalat" w:hAnsi="GHEA Grapalat" w:cs="Sylfaen"/>
          <w:sz w:val="20"/>
          <w:szCs w:val="20"/>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հասցեն</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rPr>
        <w:t>բողոքարկվող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ընթացակարգի</w:t>
      </w:r>
      <w:r w:rsidRPr="0049186D">
        <w:rPr>
          <w:rFonts w:ascii="GHEA Grapalat" w:hAnsi="GHEA Grapalat" w:cs="Sylfaen"/>
          <w:sz w:val="20"/>
          <w:szCs w:val="20"/>
          <w:lang w:val="af-ZA"/>
        </w:rPr>
        <w:t xml:space="preserve"> </w:t>
      </w:r>
      <w:r w:rsidRPr="0049186D">
        <w:rPr>
          <w:rFonts w:ascii="GHEA Grapalat" w:hAnsi="GHEA Grapalat" w:cs="Sylfaen"/>
          <w:sz w:val="20"/>
          <w:szCs w:val="20"/>
        </w:rPr>
        <w:t>ծածկագիրը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առարկան</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4) </w:t>
      </w:r>
      <w:r w:rsidRPr="0049186D">
        <w:rPr>
          <w:rFonts w:ascii="GHEA Grapalat" w:hAnsi="GHEA Grapalat" w:cs="Sylfaen"/>
          <w:sz w:val="20"/>
          <w:szCs w:val="20"/>
        </w:rPr>
        <w:t>վեճի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առարկան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պահանջը</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5)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փաստացի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հիմքերը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ապացույցները</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lastRenderedPageBreak/>
        <w:t xml:space="preserve">6)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rPr>
        <w:t>հիմնավորող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չափը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կազմում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30 </w:t>
      </w:r>
      <w:r w:rsidRPr="0049186D">
        <w:rPr>
          <w:rFonts w:ascii="GHEA Grapalat" w:hAnsi="GHEA Grapalat" w:cs="Sylfaen"/>
          <w:sz w:val="20"/>
          <w:szCs w:val="20"/>
        </w:rPr>
        <w:t>հազար</w:t>
      </w:r>
      <w:r w:rsidRPr="0049186D">
        <w:rPr>
          <w:rFonts w:ascii="GHEA Grapalat" w:hAnsi="GHEA Grapalat" w:cs="Sylfaen"/>
          <w:sz w:val="20"/>
          <w:szCs w:val="20"/>
          <w:lang w:val="af-ZA"/>
        </w:rPr>
        <w:t xml:space="preserve"> ՀՀ </w:t>
      </w:r>
      <w:r w:rsidRPr="0049186D">
        <w:rPr>
          <w:rFonts w:ascii="GHEA Grapalat" w:hAnsi="GHEA Grapalat" w:cs="Sylfaen"/>
          <w:sz w:val="20"/>
          <w:szCs w:val="20"/>
        </w:rPr>
        <w:t>դրամ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ՀՀ</w:t>
      </w:r>
      <w:r w:rsidRPr="0049186D">
        <w:rPr>
          <w:rFonts w:ascii="GHEA Grapalat" w:hAnsi="GHEA Grapalat" w:cs="Sylfaen"/>
          <w:sz w:val="20"/>
          <w:szCs w:val="20"/>
          <w:lang w:val="af-ZA"/>
        </w:rPr>
        <w:t xml:space="preserve"> </w:t>
      </w:r>
      <w:r w:rsidRPr="0049186D">
        <w:rPr>
          <w:rFonts w:ascii="GHEA Grapalat" w:hAnsi="GHEA Grapalat" w:cs="Sylfaen"/>
          <w:sz w:val="20"/>
          <w:szCs w:val="20"/>
        </w:rPr>
        <w:t>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բյուջե</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մարմնի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բացված</w:t>
      </w:r>
      <w:r w:rsidRPr="0049186D">
        <w:rPr>
          <w:rFonts w:ascii="GHEA Grapalat" w:hAnsi="GHEA Grapalat" w:cs="Sylfaen"/>
          <w:sz w:val="20"/>
          <w:szCs w:val="20"/>
          <w:lang w:val="af-ZA"/>
        </w:rPr>
        <w:t xml:space="preserve"> </w:t>
      </w:r>
      <w:r w:rsidRPr="0049186D">
        <w:rPr>
          <w:rFonts w:ascii="GHEA Grapalat" w:hAnsi="GHEA Grapalat"/>
          <w:sz w:val="20"/>
          <w:szCs w:val="20"/>
          <w:lang w:val="af-ZA"/>
        </w:rPr>
        <w:t>«</w:t>
      </w:r>
      <w:r w:rsidRPr="0049186D">
        <w:rPr>
          <w:rFonts w:ascii="GHEA Grapalat" w:hAnsi="GHEA Grapalat" w:cs="Sylfaen"/>
          <w:sz w:val="20"/>
          <w:szCs w:val="20"/>
          <w:lang w:val="af-ZA"/>
        </w:rPr>
        <w:t>900008000482</w:t>
      </w:r>
      <w:r w:rsidRPr="0049186D">
        <w:rPr>
          <w:rFonts w:ascii="GHEA Grapalat" w:hAnsi="GHEA Grapalat"/>
          <w:sz w:val="20"/>
          <w:szCs w:val="20"/>
          <w:lang w:val="af-ZA"/>
        </w:rPr>
        <w:t>»</w:t>
      </w:r>
      <w:r w:rsidRPr="0049186D">
        <w:rPr>
          <w:rFonts w:ascii="GHEA Grapalat" w:hAnsi="GHEA Grapalat" w:cs="Sylfaen"/>
          <w:sz w:val="20"/>
          <w:szCs w:val="20"/>
          <w:lang w:val="af-ZA"/>
        </w:rPr>
        <w:t xml:space="preserve"> </w:t>
      </w:r>
      <w:r w:rsidRPr="0049186D">
        <w:rPr>
          <w:rFonts w:ascii="GHEA Grapalat" w:hAnsi="GHEA Grapalat" w:cs="Sylfaen"/>
          <w:sz w:val="20"/>
          <w:szCs w:val="20"/>
        </w:rPr>
        <w:t>գանձապետական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հաշվին</w:t>
      </w:r>
      <w:r w:rsidRPr="0049186D">
        <w:rPr>
          <w:rFonts w:ascii="GHEA Grapalat" w:hAnsi="GHEA Grapalat" w:cs="Sylfaen"/>
          <w:sz w:val="20"/>
          <w:szCs w:val="20"/>
          <w:lang w:val="af-ZA"/>
        </w:rPr>
        <w:t xml:space="preserve">: </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7) </w:t>
      </w:r>
      <w:r w:rsidRPr="0049186D">
        <w:rPr>
          <w:rFonts w:ascii="GHEA Grapalat" w:hAnsi="GHEA Grapalat" w:cs="Sylfaen"/>
          <w:sz w:val="20"/>
          <w:szCs w:val="20"/>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դեպքում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վճարը</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8) </w:t>
      </w:r>
      <w:r w:rsidRPr="0049186D">
        <w:rPr>
          <w:rFonts w:ascii="GHEA Grapalat" w:hAnsi="GHEA Grapalat" w:cs="Sylfaen"/>
          <w:sz w:val="20"/>
          <w:szCs w:val="20"/>
        </w:rPr>
        <w:t>այլ</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անհրաժեշտ</w:t>
      </w:r>
      <w:r w:rsidRPr="0049186D">
        <w:rPr>
          <w:rFonts w:ascii="GHEA Grapalat" w:hAnsi="GHEA Grapalat" w:cs="Sylfaen"/>
          <w:sz w:val="20"/>
          <w:szCs w:val="20"/>
          <w:lang w:val="af-ZA"/>
        </w:rPr>
        <w:t xml:space="preserve"> </w:t>
      </w:r>
      <w:r w:rsidRPr="0049186D">
        <w:rPr>
          <w:rFonts w:ascii="GHEA Grapalat" w:hAnsi="GHEA Grapalat" w:cs="Sylfaen"/>
          <w:sz w:val="20"/>
          <w:szCs w:val="20"/>
        </w:rPr>
        <w:t>տեղեկություններ։</w:t>
      </w:r>
    </w:p>
    <w:p w:rsidR="00740F20" w:rsidRDefault="00740F20" w:rsidP="00740F20">
      <w:pPr>
        <w:ind w:firstLine="567"/>
        <w:jc w:val="both"/>
        <w:rPr>
          <w:rFonts w:ascii="GHEA Grapalat" w:hAnsi="GHEA Grapalat" w:cs="Sylfaen"/>
          <w:sz w:val="20"/>
          <w:szCs w:val="20"/>
          <w:lang w:val="af-ZA"/>
        </w:rPr>
      </w:pPr>
      <w:r w:rsidRPr="00970498">
        <w:rPr>
          <w:rFonts w:ascii="GHEA Grapalat" w:hAnsi="GHEA Grapalat" w:cs="Sylfaen"/>
          <w:sz w:val="20"/>
          <w:szCs w:val="20"/>
          <w:lang w:val="af-ZA"/>
        </w:rPr>
        <w:t>11.</w:t>
      </w:r>
      <w:r>
        <w:rPr>
          <w:rFonts w:ascii="GHEA Grapalat" w:hAnsi="GHEA Grapalat" w:cs="Sylfaen"/>
          <w:sz w:val="20"/>
          <w:szCs w:val="20"/>
          <w:lang w:val="af-ZA"/>
        </w:rPr>
        <w:t>6</w:t>
      </w:r>
      <w:r w:rsidRPr="00970498">
        <w:rPr>
          <w:rFonts w:ascii="GHEA Grapalat" w:hAnsi="GHEA Grapalat" w:cs="Sylfaen"/>
          <w:sz w:val="20"/>
          <w:szCs w:val="20"/>
          <w:lang w:val="af-ZA"/>
        </w:rPr>
        <w:t xml:space="preserve"> Բողոքը</w:t>
      </w:r>
      <w:r>
        <w:rPr>
          <w:rFonts w:ascii="GHEA Grapalat" w:hAnsi="GHEA Grapalat" w:cs="Sylfaen"/>
          <w:sz w:val="20"/>
          <w:szCs w:val="20"/>
          <w:lang w:val="af-ZA"/>
        </w:rPr>
        <w:t>՝</w:t>
      </w:r>
      <w:r w:rsidRPr="00970498">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970498">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970498">
        <w:rPr>
          <w:rFonts w:ascii="Calibri" w:hAnsi="Calibri" w:cs="Calibri"/>
          <w:sz w:val="20"/>
          <w:szCs w:val="20"/>
          <w:lang w:val="af-ZA"/>
        </w:rPr>
        <w:t> </w:t>
      </w:r>
      <w:r w:rsidRPr="00970498">
        <w:rPr>
          <w:rFonts w:ascii="GHEA Grapalat" w:hAnsi="GHEA Grapalat" w:cs="Sylfaen"/>
          <w:sz w:val="20"/>
          <w:szCs w:val="20"/>
          <w:lang w:val="af-ZA"/>
        </w:rPr>
        <w:t xml:space="preserve">  </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7</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հրապարակվելուն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տվյալ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քննած</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մարմնին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տրամադրում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հավաստող</w:t>
      </w:r>
      <w:r w:rsidRPr="0049186D">
        <w:rPr>
          <w:rFonts w:ascii="GHEA Grapalat" w:hAnsi="GHEA Grapalat" w:cs="Sylfaen"/>
          <w:sz w:val="20"/>
          <w:szCs w:val="20"/>
          <w:lang w:val="af-ZA"/>
        </w:rPr>
        <w:t xml:space="preserve"> </w:t>
      </w:r>
      <w:r w:rsidRPr="0049186D">
        <w:rPr>
          <w:rFonts w:ascii="GHEA Grapalat" w:hAnsi="GHEA Grapalat" w:cs="Sylfaen"/>
          <w:sz w:val="20"/>
          <w:szCs w:val="20"/>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վերադարձվող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գումարը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մարմինը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նշված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հինգ</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փոխանցում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վճարած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բանկային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հաշվին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փոխանցելու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միջոցով</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8</w:t>
      </w:r>
      <w:r w:rsidRPr="0049186D">
        <w:rPr>
          <w:rFonts w:ascii="GHEA Grapalat" w:hAnsi="GHEA Grapalat" w:cs="Sylfaen"/>
          <w:sz w:val="20"/>
          <w:szCs w:val="20"/>
          <w:lang w:val="af-ZA"/>
        </w:rPr>
        <w:t xml:space="preserve"> </w:t>
      </w:r>
      <w:bookmarkStart w:id="21" w:name="_Hlk9264773"/>
      <w:r w:rsidRPr="0097049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21"/>
      <w:r w:rsidRPr="0049186D">
        <w:rPr>
          <w:rFonts w:ascii="GHEA Grapalat" w:hAnsi="GHEA Grapalat" w:cs="Sylfaen"/>
          <w:sz w:val="20"/>
          <w:szCs w:val="20"/>
        </w:rPr>
        <w:t>Ընդ</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w:t>
      </w:r>
      <w:r w:rsidRPr="0049186D">
        <w:rPr>
          <w:rFonts w:ascii="GHEA Grapalat" w:hAnsi="GHEA Grapalat" w:cs="Sylfaen"/>
          <w:sz w:val="20"/>
          <w:szCs w:val="20"/>
          <w:lang w:val="af-ZA"/>
        </w:rPr>
        <w:t xml:space="preserve"> 11.4 </w:t>
      </w:r>
      <w:r w:rsidRPr="0049186D">
        <w:rPr>
          <w:rFonts w:ascii="GHEA Grapalat" w:hAnsi="GHEA Grapalat" w:cs="Sylfaen"/>
          <w:sz w:val="20"/>
          <w:szCs w:val="20"/>
        </w:rPr>
        <w:t>կետի</w:t>
      </w:r>
      <w:r w:rsidRPr="0049186D">
        <w:rPr>
          <w:rFonts w:ascii="GHEA Grapalat" w:hAnsi="GHEA Grapalat" w:cs="Sylfaen"/>
          <w:sz w:val="20"/>
          <w:szCs w:val="20"/>
          <w:lang w:val="af-ZA"/>
        </w:rPr>
        <w:t xml:space="preserve"> 2-</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ենթակետով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չի</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բավարարել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շտկված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ներկայացված</w:t>
      </w:r>
      <w:r w:rsidRPr="0049186D">
        <w:rPr>
          <w:rFonts w:ascii="GHEA Grapalat" w:hAnsi="GHEA Grapalat" w:cs="Sylfaen"/>
          <w:sz w:val="20"/>
          <w:szCs w:val="20"/>
          <w:lang w:val="af-ZA"/>
        </w:rPr>
        <w:t>:</w:t>
      </w:r>
    </w:p>
    <w:p w:rsidR="00740F20" w:rsidRPr="005214FE"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9</w:t>
      </w:r>
      <w:bookmarkStart w:id="22" w:name="_Hlk9264833"/>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վարույթ</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ընդունելու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օրվանից</w:t>
      </w:r>
      <w:r w:rsidRPr="005214FE">
        <w:rPr>
          <w:rFonts w:ascii="GHEA Grapalat" w:hAnsi="GHEA Grapalat" w:cs="Sylfaen"/>
          <w:sz w:val="20"/>
          <w:szCs w:val="20"/>
          <w:lang w:val="af-ZA"/>
        </w:rPr>
        <w:t xml:space="preserve"> </w:t>
      </w:r>
      <w:r w:rsidRPr="00970498">
        <w:rPr>
          <w:rFonts w:ascii="GHEA Grapalat" w:hAnsi="GHEA Grapalat" w:cs="Sylfaen"/>
          <w:sz w:val="20"/>
          <w:szCs w:val="20"/>
        </w:rPr>
        <w:t>մեկ</w:t>
      </w:r>
      <w:r w:rsidRPr="005214FE">
        <w:rPr>
          <w:rFonts w:ascii="GHEA Grapalat" w:hAnsi="GHEA Grapalat" w:cs="Sylfaen"/>
          <w:sz w:val="20"/>
          <w:szCs w:val="20"/>
          <w:lang w:val="af-ZA"/>
        </w:rPr>
        <w:t xml:space="preserve"> </w:t>
      </w:r>
      <w:r w:rsidRPr="00970498">
        <w:rPr>
          <w:rFonts w:ascii="GHEA Grapalat" w:hAnsi="GHEA Grapalat" w:cs="Sylfaen"/>
          <w:sz w:val="20"/>
          <w:szCs w:val="20"/>
        </w:rPr>
        <w:t>աշխատանքային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ընթացքում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գնումների</w:t>
      </w:r>
      <w:r w:rsidRPr="005214FE">
        <w:rPr>
          <w:rFonts w:ascii="GHEA Grapalat" w:hAnsi="GHEA Grapalat" w:cs="Sylfaen"/>
          <w:sz w:val="20"/>
          <w:szCs w:val="20"/>
          <w:lang w:val="af-ZA"/>
        </w:rPr>
        <w:t xml:space="preserve"> </w:t>
      </w:r>
      <w:r w:rsidRPr="00970498">
        <w:rPr>
          <w:rFonts w:ascii="GHEA Grapalat" w:hAnsi="GHEA Grapalat" w:cs="Sylfaen"/>
          <w:sz w:val="20"/>
          <w:szCs w:val="20"/>
        </w:rPr>
        <w:t>հետ</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կապված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անձը</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դրա</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վերաբերյալ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հայտարարությունը</w:t>
      </w:r>
      <w:r w:rsidRPr="005214FE">
        <w:rPr>
          <w:rFonts w:ascii="GHEA Grapalat" w:hAnsi="GHEA Grapalat" w:cs="Sylfaen"/>
          <w:sz w:val="20"/>
          <w:szCs w:val="20"/>
          <w:lang w:val="af-ZA"/>
        </w:rPr>
        <w:t xml:space="preserve">, </w:t>
      </w:r>
      <w:r w:rsidRPr="00970498">
        <w:rPr>
          <w:rFonts w:ascii="GHEA Grapalat" w:hAnsi="GHEA Grapalat" w:cs="Sylfaen"/>
          <w:sz w:val="20"/>
          <w:szCs w:val="20"/>
        </w:rPr>
        <w:t>հրապարակում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տեղեկագրում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հայտարարության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մեջ</w:t>
      </w:r>
      <w:r w:rsidRPr="005214FE">
        <w:rPr>
          <w:rFonts w:ascii="GHEA Grapalat" w:hAnsi="GHEA Grapalat" w:cs="Sylfaen"/>
          <w:sz w:val="20"/>
          <w:szCs w:val="20"/>
          <w:lang w:val="af-ZA"/>
        </w:rPr>
        <w:t xml:space="preserve"> </w:t>
      </w:r>
      <w:r w:rsidRPr="00970498">
        <w:rPr>
          <w:rFonts w:ascii="GHEA Grapalat" w:hAnsi="GHEA Grapalat" w:cs="Sylfaen"/>
          <w:sz w:val="20"/>
          <w:szCs w:val="20"/>
        </w:rPr>
        <w:t>նշվում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նպատակով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հրավիրվող</w:t>
      </w:r>
      <w:r w:rsidRPr="005214FE">
        <w:rPr>
          <w:rFonts w:ascii="GHEA Grapalat" w:hAnsi="GHEA Grapalat" w:cs="Sylfaen"/>
          <w:sz w:val="20"/>
          <w:szCs w:val="20"/>
          <w:lang w:val="af-ZA"/>
        </w:rPr>
        <w:t xml:space="preserve"> </w:t>
      </w:r>
      <w:r w:rsidRPr="00970498">
        <w:rPr>
          <w:rFonts w:ascii="GHEA Grapalat" w:hAnsi="GHEA Grapalat" w:cs="Sylfaen"/>
          <w:sz w:val="20"/>
          <w:szCs w:val="20"/>
        </w:rPr>
        <w:t>նիստերին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առցանց</w:t>
      </w:r>
      <w:r w:rsidRPr="005214FE">
        <w:rPr>
          <w:rFonts w:ascii="GHEA Grapalat" w:hAnsi="GHEA Grapalat" w:cs="Sylfaen"/>
          <w:sz w:val="20"/>
          <w:szCs w:val="20"/>
          <w:lang w:val="af-ZA"/>
        </w:rPr>
        <w:t xml:space="preserve"> </w:t>
      </w:r>
      <w:r w:rsidRPr="00970498">
        <w:rPr>
          <w:rFonts w:ascii="GHEA Grapalat" w:hAnsi="GHEA Grapalat" w:cs="Sylfaen"/>
          <w:sz w:val="20"/>
          <w:szCs w:val="20"/>
        </w:rPr>
        <w:t>հետևելու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համացանցային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հղումը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համարվում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վարույթ</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ընդունված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արձանագրված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թերությունների</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վերացման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վերաբերյալ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սույն</w:t>
      </w:r>
      <w:r w:rsidRPr="005214FE">
        <w:rPr>
          <w:rFonts w:ascii="GHEA Grapalat" w:hAnsi="GHEA Grapalat" w:cs="Sylfaen"/>
          <w:sz w:val="20"/>
          <w:szCs w:val="20"/>
          <w:lang w:val="af-ZA"/>
        </w:rPr>
        <w:t xml:space="preserve"> </w:t>
      </w:r>
      <w:r w:rsidRPr="00970498">
        <w:rPr>
          <w:rFonts w:ascii="GHEA Grapalat" w:hAnsi="GHEA Grapalat" w:cs="Sylfaen"/>
          <w:sz w:val="20"/>
          <w:szCs w:val="20"/>
        </w:rPr>
        <w:t>հրավերի</w:t>
      </w:r>
      <w:r w:rsidRPr="005214FE">
        <w:rPr>
          <w:rFonts w:ascii="GHEA Grapalat" w:hAnsi="GHEA Grapalat" w:cs="Sylfaen"/>
          <w:sz w:val="20"/>
          <w:szCs w:val="20"/>
          <w:lang w:val="af-ZA"/>
        </w:rPr>
        <w:t xml:space="preserve"> 11.8 </w:t>
      </w:r>
      <w:r w:rsidRPr="00970498">
        <w:rPr>
          <w:rFonts w:ascii="GHEA Grapalat" w:hAnsi="GHEA Grapalat" w:cs="Sylfaen"/>
          <w:sz w:val="20"/>
          <w:szCs w:val="20"/>
        </w:rPr>
        <w:t>կետով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նախատեսված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ժամկետը</w:t>
      </w:r>
      <w:r w:rsidRPr="005214FE">
        <w:rPr>
          <w:rFonts w:ascii="GHEA Grapalat" w:hAnsi="GHEA Grapalat" w:cs="Sylfaen"/>
          <w:sz w:val="20"/>
          <w:szCs w:val="20"/>
          <w:lang w:val="af-ZA"/>
        </w:rPr>
        <w:t xml:space="preserve"> </w:t>
      </w:r>
      <w:r w:rsidRPr="00970498">
        <w:rPr>
          <w:rFonts w:ascii="GHEA Grapalat" w:hAnsi="GHEA Grapalat" w:cs="Sylfaen"/>
          <w:sz w:val="20"/>
          <w:szCs w:val="20"/>
        </w:rPr>
        <w:t>լրանալու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իսկ</w:t>
      </w:r>
      <w:r w:rsidRPr="005214FE">
        <w:rPr>
          <w:rFonts w:ascii="GHEA Grapalat" w:hAnsi="GHEA Grapalat" w:cs="Sylfaen"/>
          <w:sz w:val="20"/>
          <w:szCs w:val="20"/>
          <w:lang w:val="af-ZA"/>
        </w:rPr>
        <w:t xml:space="preserve"> </w:t>
      </w:r>
      <w:r w:rsidRPr="00970498">
        <w:rPr>
          <w:rFonts w:ascii="GHEA Grapalat" w:hAnsi="GHEA Grapalat" w:cs="Sylfaen"/>
          <w:sz w:val="20"/>
          <w:szCs w:val="20"/>
        </w:rPr>
        <w:t>թերությունները</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վերացված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ներկայացվելու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դեպքում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այն</w:t>
      </w:r>
      <w:r w:rsidRPr="005214FE">
        <w:rPr>
          <w:rFonts w:ascii="GHEA Grapalat" w:hAnsi="GHEA Grapalat" w:cs="Sylfaen"/>
          <w:sz w:val="20"/>
          <w:szCs w:val="20"/>
          <w:lang w:val="af-ZA"/>
        </w:rPr>
        <w:t xml:space="preserve"> </w:t>
      </w:r>
      <w:r w:rsidRPr="00970498">
        <w:rPr>
          <w:rFonts w:ascii="GHEA Grapalat" w:hAnsi="GHEA Grapalat" w:cs="Sylfaen"/>
          <w:sz w:val="20"/>
          <w:szCs w:val="20"/>
        </w:rPr>
        <w:t>գնումների</w:t>
      </w:r>
      <w:r w:rsidRPr="005214FE">
        <w:rPr>
          <w:rFonts w:ascii="GHEA Grapalat" w:hAnsi="GHEA Grapalat" w:cs="Sylfaen"/>
          <w:sz w:val="20"/>
          <w:szCs w:val="20"/>
          <w:lang w:val="af-ZA"/>
        </w:rPr>
        <w:t xml:space="preserve"> </w:t>
      </w:r>
      <w:r w:rsidRPr="00970498">
        <w:rPr>
          <w:rFonts w:ascii="GHEA Grapalat" w:hAnsi="GHEA Grapalat" w:cs="Sylfaen"/>
          <w:sz w:val="20"/>
          <w:szCs w:val="20"/>
        </w:rPr>
        <w:t>հետ</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կապված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քննող</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անձին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տրամադրվելու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օրվանից</w:t>
      </w:r>
      <w:r w:rsidRPr="005214FE">
        <w:rPr>
          <w:rFonts w:ascii="GHEA Grapalat" w:hAnsi="GHEA Grapalat" w:cs="Sylfaen"/>
          <w:sz w:val="20"/>
          <w:szCs w:val="20"/>
          <w:lang w:val="af-ZA"/>
        </w:rPr>
        <w:t>:</w:t>
      </w:r>
    </w:p>
    <w:p w:rsidR="00740F20" w:rsidRPr="00DE1E5A" w:rsidRDefault="00740F20" w:rsidP="00740F20">
      <w:pPr>
        <w:ind w:firstLine="567"/>
        <w:jc w:val="both"/>
        <w:rPr>
          <w:rFonts w:ascii="GHEA Grapalat" w:hAnsi="GHEA Grapalat" w:cs="Sylfaen"/>
          <w:sz w:val="20"/>
          <w:szCs w:val="20"/>
          <w:lang w:val="af-ZA"/>
        </w:rPr>
      </w:pPr>
      <w:r w:rsidRPr="005214FE">
        <w:rPr>
          <w:rFonts w:ascii="GHEA Grapalat" w:hAnsi="GHEA Grapalat" w:cs="Sylfaen"/>
          <w:sz w:val="20"/>
          <w:szCs w:val="20"/>
          <w:lang w:val="af-ZA"/>
        </w:rPr>
        <w:t xml:space="preserve">11.10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վարույթ</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ընդունվելու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օրվանից</w:t>
      </w:r>
      <w:r w:rsidRPr="005214FE">
        <w:rPr>
          <w:rFonts w:ascii="GHEA Grapalat" w:hAnsi="GHEA Grapalat" w:cs="Sylfaen"/>
          <w:sz w:val="20"/>
          <w:szCs w:val="20"/>
          <w:lang w:val="af-ZA"/>
        </w:rPr>
        <w:t xml:space="preserve"> </w:t>
      </w:r>
      <w:r w:rsidRPr="00970498">
        <w:rPr>
          <w:rFonts w:ascii="GHEA Grapalat" w:hAnsi="GHEA Grapalat" w:cs="Sylfaen"/>
          <w:sz w:val="20"/>
          <w:szCs w:val="20"/>
        </w:rPr>
        <w:t>երկու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աշխատանքային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ընթացքում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գնումների</w:t>
      </w:r>
      <w:r w:rsidRPr="005214FE">
        <w:rPr>
          <w:rFonts w:ascii="GHEA Grapalat" w:hAnsi="GHEA Grapalat" w:cs="Sylfaen"/>
          <w:sz w:val="20"/>
          <w:szCs w:val="20"/>
          <w:lang w:val="af-ZA"/>
        </w:rPr>
        <w:t xml:space="preserve"> </w:t>
      </w:r>
      <w:r w:rsidRPr="00970498">
        <w:rPr>
          <w:rFonts w:ascii="GHEA Grapalat" w:hAnsi="GHEA Grapalat" w:cs="Sylfaen"/>
          <w:sz w:val="20"/>
          <w:szCs w:val="20"/>
        </w:rPr>
        <w:t>հետ</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կապված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քննող</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անձը</w:t>
      </w:r>
      <w:r w:rsidRPr="005214FE">
        <w:rPr>
          <w:rFonts w:ascii="GHEA Grapalat" w:hAnsi="GHEA Grapalat" w:cs="Sylfaen"/>
          <w:sz w:val="20"/>
          <w:szCs w:val="20"/>
          <w:lang w:val="af-ZA"/>
        </w:rPr>
        <w:t xml:space="preserve"> </w:t>
      </w:r>
      <w:r w:rsidRPr="00970498">
        <w:rPr>
          <w:rFonts w:ascii="GHEA Grapalat" w:hAnsi="GHEA Grapalat" w:cs="Sylfaen"/>
          <w:sz w:val="20"/>
          <w:szCs w:val="20"/>
        </w:rPr>
        <w:t>գրությամբ</w:t>
      </w:r>
      <w:r w:rsidRPr="005214FE">
        <w:rPr>
          <w:rFonts w:ascii="GHEA Grapalat" w:hAnsi="GHEA Grapalat" w:cs="Sylfaen"/>
          <w:sz w:val="20"/>
          <w:szCs w:val="20"/>
          <w:lang w:val="af-ZA"/>
        </w:rPr>
        <w:t xml:space="preserve"> </w:t>
      </w:r>
      <w:r w:rsidRPr="00970498">
        <w:rPr>
          <w:rFonts w:ascii="GHEA Grapalat" w:hAnsi="GHEA Grapalat" w:cs="Sylfaen"/>
          <w:sz w:val="20"/>
          <w:szCs w:val="20"/>
        </w:rPr>
        <w:t>դիմում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պատվիրատուին՝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վերաբերյալ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գրավոր</w:t>
      </w:r>
      <w:r w:rsidRPr="005214FE">
        <w:rPr>
          <w:rFonts w:ascii="GHEA Grapalat" w:hAnsi="GHEA Grapalat" w:cs="Sylfaen"/>
          <w:sz w:val="20"/>
          <w:szCs w:val="20"/>
          <w:lang w:val="af-ZA"/>
        </w:rPr>
        <w:t xml:space="preserve"> </w:t>
      </w:r>
      <w:r w:rsidRPr="00970498">
        <w:rPr>
          <w:rFonts w:ascii="GHEA Grapalat" w:hAnsi="GHEA Grapalat" w:cs="Sylfaen"/>
          <w:sz w:val="20"/>
          <w:szCs w:val="20"/>
        </w:rPr>
        <w:t>դիրքորոշում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ինչպես</w:t>
      </w:r>
      <w:r w:rsidRPr="005214FE">
        <w:rPr>
          <w:rFonts w:ascii="GHEA Grapalat" w:hAnsi="GHEA Grapalat" w:cs="Sylfaen"/>
          <w:sz w:val="20"/>
          <w:szCs w:val="20"/>
          <w:lang w:val="af-ZA"/>
        </w:rPr>
        <w:t xml:space="preserve"> </w:t>
      </w:r>
      <w:r w:rsidRPr="00970498">
        <w:rPr>
          <w:rFonts w:ascii="GHEA Grapalat" w:hAnsi="GHEA Grapalat" w:cs="Sylfaen"/>
          <w:sz w:val="20"/>
          <w:szCs w:val="20"/>
        </w:rPr>
        <w:t>նաև</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որոշում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կայացնելու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համար</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անհրաժեշտ</w:t>
      </w:r>
      <w:r w:rsidRPr="005214FE">
        <w:rPr>
          <w:rFonts w:ascii="GHEA Grapalat" w:hAnsi="GHEA Grapalat" w:cs="Sylfaen"/>
          <w:sz w:val="20"/>
          <w:szCs w:val="20"/>
          <w:lang w:val="af-ZA"/>
        </w:rPr>
        <w:t xml:space="preserve">` </w:t>
      </w:r>
      <w:r w:rsidRPr="00970498">
        <w:rPr>
          <w:rFonts w:ascii="GHEA Grapalat" w:hAnsi="GHEA Grapalat" w:cs="Sylfaen"/>
          <w:sz w:val="20"/>
          <w:szCs w:val="20"/>
        </w:rPr>
        <w:t>գրությամբ</w:t>
      </w:r>
      <w:r w:rsidRPr="005214FE">
        <w:rPr>
          <w:rFonts w:ascii="GHEA Grapalat" w:hAnsi="GHEA Grapalat" w:cs="Sylfaen"/>
          <w:sz w:val="20"/>
          <w:szCs w:val="20"/>
          <w:lang w:val="af-ZA"/>
        </w:rPr>
        <w:t xml:space="preserve"> </w:t>
      </w:r>
      <w:r w:rsidRPr="00970498">
        <w:rPr>
          <w:rFonts w:ascii="GHEA Grapalat" w:hAnsi="GHEA Grapalat" w:cs="Sylfaen"/>
          <w:sz w:val="20"/>
          <w:szCs w:val="20"/>
        </w:rPr>
        <w:t>նշված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փաստաթղթերը</w:t>
      </w:r>
      <w:r w:rsidRPr="005214FE">
        <w:rPr>
          <w:rFonts w:ascii="GHEA Grapalat" w:hAnsi="GHEA Grapalat" w:cs="Sylfaen"/>
          <w:sz w:val="20"/>
          <w:szCs w:val="20"/>
          <w:lang w:val="af-ZA"/>
        </w:rPr>
        <w:t xml:space="preserve"> </w:t>
      </w:r>
      <w:r w:rsidRPr="00970498">
        <w:rPr>
          <w:rFonts w:ascii="GHEA Grapalat" w:hAnsi="GHEA Grapalat" w:cs="Sylfaen"/>
          <w:sz w:val="20"/>
          <w:szCs w:val="20"/>
        </w:rPr>
        <w:t>ներկայացնելու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պահանջով՝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կցելով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պատճենը</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կից</w:t>
      </w:r>
      <w:r w:rsidRPr="005214FE">
        <w:rPr>
          <w:rFonts w:ascii="GHEA Grapalat" w:hAnsi="GHEA Grapalat" w:cs="Sylfaen"/>
          <w:sz w:val="20"/>
          <w:szCs w:val="20"/>
          <w:lang w:val="af-ZA"/>
        </w:rPr>
        <w:t xml:space="preserve"> </w:t>
      </w:r>
      <w:r w:rsidRPr="00970498">
        <w:rPr>
          <w:rFonts w:ascii="GHEA Grapalat" w:hAnsi="GHEA Grapalat" w:cs="Sylfaen"/>
          <w:sz w:val="20"/>
          <w:szCs w:val="20"/>
        </w:rPr>
        <w:t>փաստաթղթերը</w:t>
      </w:r>
      <w:r w:rsidRPr="005214FE">
        <w:rPr>
          <w:rFonts w:ascii="GHEA Grapalat" w:hAnsi="GHEA Grapalat" w:cs="Sylfaen"/>
          <w:sz w:val="20"/>
          <w:szCs w:val="20"/>
          <w:lang w:val="af-ZA"/>
        </w:rPr>
        <w:t xml:space="preserve">` </w:t>
      </w:r>
      <w:r w:rsidRPr="00970498">
        <w:rPr>
          <w:rFonts w:ascii="GHEA Grapalat" w:hAnsi="GHEA Grapalat" w:cs="Sylfaen"/>
          <w:sz w:val="20"/>
          <w:szCs w:val="20"/>
        </w:rPr>
        <w:t>առկայության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դեպքում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վերաբերյալ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պատվիրատուի</w:t>
      </w:r>
      <w:r w:rsidRPr="005214FE">
        <w:rPr>
          <w:rFonts w:ascii="GHEA Grapalat" w:hAnsi="GHEA Grapalat" w:cs="Sylfaen"/>
          <w:sz w:val="20"/>
          <w:szCs w:val="20"/>
          <w:lang w:val="af-ZA"/>
        </w:rPr>
        <w:t xml:space="preserve"> </w:t>
      </w:r>
      <w:r w:rsidRPr="00970498">
        <w:rPr>
          <w:rFonts w:ascii="GHEA Grapalat" w:hAnsi="GHEA Grapalat" w:cs="Sylfaen"/>
          <w:sz w:val="20"/>
          <w:szCs w:val="20"/>
        </w:rPr>
        <w:t>դիրքորոշումը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պահանջված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փաստաթղթեր</w:t>
      </w:r>
      <w:r>
        <w:rPr>
          <w:rFonts w:ascii="GHEA Grapalat" w:hAnsi="GHEA Grapalat" w:cs="Sylfaen"/>
          <w:sz w:val="20"/>
          <w:szCs w:val="20"/>
        </w:rPr>
        <w:t>ը</w:t>
      </w:r>
      <w:r w:rsidRPr="005214FE">
        <w:rPr>
          <w:rFonts w:ascii="GHEA Grapalat" w:hAnsi="GHEA Grapalat" w:cs="Sylfaen"/>
          <w:sz w:val="20"/>
          <w:szCs w:val="20"/>
          <w:lang w:val="af-ZA"/>
        </w:rPr>
        <w:t xml:space="preserve"> </w:t>
      </w:r>
      <w:r>
        <w:rPr>
          <w:rFonts w:ascii="GHEA Grapalat" w:hAnsi="GHEA Grapalat" w:cs="Sylfaen"/>
          <w:sz w:val="20"/>
          <w:szCs w:val="20"/>
        </w:rPr>
        <w:t>գնումների</w:t>
      </w:r>
      <w:r w:rsidRPr="005214FE">
        <w:rPr>
          <w:rFonts w:ascii="GHEA Grapalat" w:hAnsi="GHEA Grapalat" w:cs="Sylfaen"/>
          <w:sz w:val="20"/>
          <w:szCs w:val="20"/>
          <w:lang w:val="af-ZA"/>
        </w:rPr>
        <w:t xml:space="preserve"> </w:t>
      </w:r>
      <w:r>
        <w:rPr>
          <w:rFonts w:ascii="GHEA Grapalat" w:hAnsi="GHEA Grapalat" w:cs="Sylfaen"/>
          <w:sz w:val="20"/>
          <w:szCs w:val="20"/>
        </w:rPr>
        <w:t>հետ</w:t>
      </w:r>
      <w:r w:rsidRPr="005214FE">
        <w:rPr>
          <w:rFonts w:ascii="GHEA Grapalat" w:hAnsi="GHEA Grapalat" w:cs="Sylfaen"/>
          <w:sz w:val="20"/>
          <w:szCs w:val="20"/>
          <w:lang w:val="af-ZA"/>
        </w:rPr>
        <w:t xml:space="preserve"> </w:t>
      </w:r>
      <w:r>
        <w:rPr>
          <w:rFonts w:ascii="GHEA Grapalat" w:hAnsi="GHEA Grapalat" w:cs="Sylfaen"/>
          <w:sz w:val="20"/>
          <w:szCs w:val="20"/>
        </w:rPr>
        <w:t>կապված</w:t>
      </w:r>
      <w:r w:rsidRPr="005214FE">
        <w:rPr>
          <w:rFonts w:ascii="GHEA Grapalat" w:hAnsi="GHEA Grapalat" w:cs="Sylfaen"/>
          <w:sz w:val="20"/>
          <w:szCs w:val="20"/>
          <w:lang w:val="af-ZA"/>
        </w:rPr>
        <w:t xml:space="preserve"> </w:t>
      </w:r>
      <w:r>
        <w:rPr>
          <w:rFonts w:ascii="GHEA Grapalat" w:hAnsi="GHEA Grapalat" w:cs="Sylfaen"/>
          <w:sz w:val="20"/>
          <w:szCs w:val="20"/>
        </w:rPr>
        <w:t>բողոքներ</w:t>
      </w:r>
      <w:r w:rsidRPr="005214FE">
        <w:rPr>
          <w:rFonts w:ascii="GHEA Grapalat" w:hAnsi="GHEA Grapalat" w:cs="Sylfaen"/>
          <w:sz w:val="20"/>
          <w:szCs w:val="20"/>
          <w:lang w:val="af-ZA"/>
        </w:rPr>
        <w:t xml:space="preserve"> </w:t>
      </w:r>
      <w:r>
        <w:rPr>
          <w:rFonts w:ascii="GHEA Grapalat" w:hAnsi="GHEA Grapalat" w:cs="Sylfaen"/>
          <w:sz w:val="20"/>
          <w:szCs w:val="20"/>
        </w:rPr>
        <w:t>քննող</w:t>
      </w:r>
      <w:r w:rsidRPr="005214F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rPr>
        <w:t>նձին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ներկայացվում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են</w:t>
      </w:r>
      <w:r w:rsidRPr="005214FE">
        <w:rPr>
          <w:rFonts w:ascii="GHEA Grapalat" w:hAnsi="GHEA Grapalat" w:cs="Sylfaen"/>
          <w:sz w:val="20"/>
          <w:szCs w:val="20"/>
          <w:lang w:val="af-ZA"/>
        </w:rPr>
        <w:t xml:space="preserve"> </w:t>
      </w:r>
      <w:r w:rsidRPr="00970498">
        <w:rPr>
          <w:rFonts w:ascii="GHEA Grapalat" w:hAnsi="GHEA Grapalat" w:cs="Sylfaen"/>
          <w:sz w:val="20"/>
          <w:szCs w:val="20"/>
        </w:rPr>
        <w:t>գրավոր</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կամ</w:t>
      </w:r>
      <w:r w:rsidRPr="005214FE">
        <w:rPr>
          <w:rFonts w:ascii="GHEA Grapalat" w:hAnsi="GHEA Grapalat" w:cs="Sylfaen"/>
          <w:sz w:val="20"/>
          <w:szCs w:val="20"/>
          <w:lang w:val="af-ZA"/>
        </w:rPr>
        <w:t xml:space="preserve"> </w:t>
      </w:r>
      <w:r w:rsidRPr="00970498">
        <w:rPr>
          <w:rFonts w:ascii="GHEA Grapalat" w:hAnsi="GHEA Grapalat" w:cs="Sylfaen"/>
          <w:sz w:val="20"/>
          <w:szCs w:val="20"/>
        </w:rPr>
        <w:t>դրանց</w:t>
      </w:r>
      <w:r w:rsidRPr="005214FE">
        <w:rPr>
          <w:rFonts w:ascii="GHEA Grapalat" w:hAnsi="GHEA Grapalat" w:cs="Sylfaen"/>
          <w:sz w:val="20"/>
          <w:szCs w:val="20"/>
          <w:lang w:val="af-ZA"/>
        </w:rPr>
        <w:t xml:space="preserve"> </w:t>
      </w:r>
      <w:r w:rsidRPr="00970498">
        <w:rPr>
          <w:rFonts w:ascii="GHEA Grapalat" w:hAnsi="GHEA Grapalat" w:cs="Sylfaen"/>
          <w:sz w:val="20"/>
          <w:szCs w:val="20"/>
        </w:rPr>
        <w:t>բնօրինակից</w:t>
      </w:r>
      <w:r w:rsidRPr="005214FE">
        <w:rPr>
          <w:rFonts w:ascii="GHEA Grapalat" w:hAnsi="GHEA Grapalat" w:cs="Sylfaen"/>
          <w:sz w:val="20"/>
          <w:szCs w:val="20"/>
          <w:lang w:val="af-ZA"/>
        </w:rPr>
        <w:t xml:space="preserve"> </w:t>
      </w:r>
      <w:r w:rsidRPr="00970498">
        <w:rPr>
          <w:rFonts w:ascii="GHEA Grapalat" w:hAnsi="GHEA Grapalat" w:cs="Sylfaen"/>
          <w:sz w:val="20"/>
          <w:szCs w:val="20"/>
        </w:rPr>
        <w:t>արտատպված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սկանավորված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ձևով</w:t>
      </w:r>
      <w:r>
        <w:rPr>
          <w:rFonts w:ascii="GHEA Grapalat" w:hAnsi="GHEA Grapalat" w:cs="Sylfaen"/>
          <w:sz w:val="20"/>
          <w:szCs w:val="20"/>
        </w:rPr>
        <w:t>՝</w:t>
      </w:r>
      <w:r w:rsidRPr="005214FE">
        <w:rPr>
          <w:rFonts w:ascii="GHEA Grapalat" w:hAnsi="GHEA Grapalat" w:cs="Sylfaen"/>
          <w:sz w:val="20"/>
          <w:szCs w:val="20"/>
          <w:lang w:val="af-ZA"/>
        </w:rPr>
        <w:t xml:space="preserve"> </w:t>
      </w:r>
      <w:r>
        <w:rPr>
          <w:rFonts w:ascii="GHEA Grapalat" w:hAnsi="GHEA Grapalat" w:cs="Sylfaen"/>
          <w:sz w:val="20"/>
          <w:szCs w:val="20"/>
        </w:rPr>
        <w:t>սույն</w:t>
      </w:r>
      <w:r w:rsidRPr="005214FE">
        <w:rPr>
          <w:rFonts w:ascii="GHEA Grapalat" w:hAnsi="GHEA Grapalat" w:cs="Sylfaen"/>
          <w:sz w:val="20"/>
          <w:szCs w:val="20"/>
          <w:lang w:val="af-ZA"/>
        </w:rPr>
        <w:t xml:space="preserve"> </w:t>
      </w:r>
      <w:r>
        <w:rPr>
          <w:rFonts w:ascii="GHEA Grapalat" w:hAnsi="GHEA Grapalat" w:cs="Sylfaen"/>
          <w:sz w:val="20"/>
          <w:szCs w:val="20"/>
        </w:rPr>
        <w:t>հրավերի</w:t>
      </w:r>
      <w:r w:rsidRPr="005214FE">
        <w:rPr>
          <w:rFonts w:ascii="GHEA Grapalat" w:hAnsi="GHEA Grapalat" w:cs="Sylfaen"/>
          <w:sz w:val="20"/>
          <w:szCs w:val="20"/>
          <w:lang w:val="af-ZA"/>
        </w:rPr>
        <w:t xml:space="preserve"> 1-</w:t>
      </w:r>
      <w:r>
        <w:rPr>
          <w:rFonts w:ascii="GHEA Grapalat" w:hAnsi="GHEA Grapalat" w:cs="Sylfaen"/>
          <w:sz w:val="20"/>
          <w:szCs w:val="20"/>
        </w:rPr>
        <w:t>ին</w:t>
      </w:r>
      <w:r w:rsidRPr="005214FE">
        <w:rPr>
          <w:rFonts w:ascii="GHEA Grapalat" w:hAnsi="GHEA Grapalat" w:cs="Sylfaen"/>
          <w:sz w:val="20"/>
          <w:szCs w:val="20"/>
          <w:lang w:val="af-ZA"/>
        </w:rPr>
        <w:t xml:space="preserve"> </w:t>
      </w:r>
      <w:r>
        <w:rPr>
          <w:rFonts w:ascii="GHEA Grapalat" w:hAnsi="GHEA Grapalat" w:cs="Sylfaen"/>
          <w:sz w:val="20"/>
          <w:szCs w:val="20"/>
        </w:rPr>
        <w:t>մասի</w:t>
      </w:r>
      <w:r w:rsidRPr="005214FE">
        <w:rPr>
          <w:rFonts w:ascii="GHEA Grapalat" w:hAnsi="GHEA Grapalat" w:cs="Sylfaen"/>
          <w:sz w:val="20"/>
          <w:szCs w:val="20"/>
          <w:lang w:val="af-ZA"/>
        </w:rPr>
        <w:t xml:space="preserve"> 11.5 </w:t>
      </w:r>
      <w:r>
        <w:rPr>
          <w:rFonts w:ascii="GHEA Grapalat" w:hAnsi="GHEA Grapalat" w:cs="Sylfaen"/>
          <w:sz w:val="20"/>
          <w:szCs w:val="20"/>
        </w:rPr>
        <w:t>կետում</w:t>
      </w:r>
      <w:r w:rsidRPr="005214FE">
        <w:rPr>
          <w:rFonts w:ascii="GHEA Grapalat" w:hAnsi="GHEA Grapalat" w:cs="Sylfaen"/>
          <w:sz w:val="20"/>
          <w:szCs w:val="20"/>
          <w:lang w:val="af-ZA"/>
        </w:rPr>
        <w:t xml:space="preserve"> </w:t>
      </w:r>
      <w:r>
        <w:rPr>
          <w:rFonts w:ascii="GHEA Grapalat" w:hAnsi="GHEA Grapalat" w:cs="Sylfaen"/>
          <w:sz w:val="20"/>
          <w:szCs w:val="20"/>
        </w:rPr>
        <w:t>նշված</w:t>
      </w:r>
      <w:r w:rsidRPr="005214FE">
        <w:rPr>
          <w:rFonts w:ascii="GHEA Grapalat" w:hAnsi="GHEA Grapalat" w:cs="Sylfaen"/>
          <w:sz w:val="20"/>
          <w:szCs w:val="20"/>
          <w:lang w:val="af-ZA"/>
        </w:rPr>
        <w:t xml:space="preserve"> </w:t>
      </w:r>
      <w:r>
        <w:rPr>
          <w:rFonts w:ascii="GHEA Grapalat" w:hAnsi="GHEA Grapalat" w:cs="Sylfaen"/>
          <w:sz w:val="20"/>
          <w:szCs w:val="20"/>
        </w:rPr>
        <w:t>էլեկտրոնային</w:t>
      </w:r>
      <w:r w:rsidRPr="005214FE">
        <w:rPr>
          <w:rFonts w:ascii="GHEA Grapalat" w:hAnsi="GHEA Grapalat" w:cs="Sylfaen"/>
          <w:sz w:val="20"/>
          <w:szCs w:val="20"/>
          <w:lang w:val="af-ZA"/>
        </w:rPr>
        <w:t xml:space="preserve"> </w:t>
      </w:r>
      <w:r>
        <w:rPr>
          <w:rFonts w:ascii="GHEA Grapalat" w:hAnsi="GHEA Grapalat" w:cs="Sylfaen"/>
          <w:sz w:val="20"/>
          <w:szCs w:val="20"/>
        </w:rPr>
        <w:t>փոստին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ուղարկվելու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միջոցով</w:t>
      </w:r>
      <w:r w:rsidRPr="005214FE">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w:t>
      </w:r>
    </w:p>
    <w:bookmarkEnd w:id="22"/>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11</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այնպիսի</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պ</w:t>
      </w:r>
      <w:r w:rsidRPr="0049186D">
        <w:rPr>
          <w:rFonts w:ascii="GHEA Grapalat" w:hAnsi="GHEA Grapalat" w:cs="Sylfaen"/>
          <w:sz w:val="20"/>
          <w:szCs w:val="20"/>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ներգրավված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բոլոր</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կողմերն</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ունենան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w:t>
      </w:r>
      <w:r w:rsidRPr="0049186D">
        <w:rPr>
          <w:rFonts w:ascii="GHEA Grapalat" w:hAnsi="GHEA Grapalat" w:cs="Sylfaen"/>
          <w:sz w:val="20"/>
          <w:szCs w:val="20"/>
          <w:lang w:val="af-ZA"/>
        </w:rPr>
        <w:t xml:space="preserve"> լինելու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հրավիրված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նիստերին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իրենց</w:t>
      </w:r>
      <w:r w:rsidRPr="0049186D">
        <w:rPr>
          <w:rFonts w:ascii="GHEA Grapalat" w:hAnsi="GHEA Grapalat" w:cs="Sylfaen"/>
          <w:sz w:val="20"/>
          <w:szCs w:val="20"/>
          <w:lang w:val="af-ZA"/>
        </w:rPr>
        <w:t xml:space="preserve"> </w:t>
      </w:r>
      <w:r w:rsidRPr="0049186D">
        <w:rPr>
          <w:rFonts w:ascii="GHEA Grapalat" w:hAnsi="GHEA Grapalat" w:cs="Sylfaen"/>
          <w:sz w:val="20"/>
          <w:szCs w:val="20"/>
        </w:rPr>
        <w:t>տեսակետները։</w:t>
      </w:r>
    </w:p>
    <w:p w:rsidR="00740F20" w:rsidRPr="005214FE"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lastRenderedPageBreak/>
        <w:t>11.1</w:t>
      </w:r>
      <w:r>
        <w:rPr>
          <w:rFonts w:ascii="GHEA Grapalat" w:hAnsi="GHEA Grapalat" w:cs="Sylfaen"/>
          <w:sz w:val="20"/>
          <w:szCs w:val="20"/>
          <w:lang w:val="af-ZA"/>
        </w:rPr>
        <w:t>2</w:t>
      </w:r>
      <w:r w:rsidRPr="0049186D">
        <w:rPr>
          <w:rFonts w:ascii="GHEA Grapalat" w:hAnsi="GHEA Grapalat" w:cs="Sylfaen"/>
          <w:sz w:val="20"/>
          <w:szCs w:val="20"/>
          <w:lang w:val="af-ZA"/>
        </w:rPr>
        <w:t xml:space="preserve"> </w:t>
      </w:r>
      <w:r w:rsidRPr="00970498">
        <w:rPr>
          <w:rFonts w:ascii="GHEA Grapalat" w:hAnsi="GHEA Grapalat" w:cs="Sylfaen"/>
          <w:sz w:val="20"/>
          <w:szCs w:val="20"/>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քննությունն</w:t>
      </w:r>
      <w:r w:rsidRPr="005214FE">
        <w:rPr>
          <w:rFonts w:ascii="GHEA Grapalat" w:hAnsi="GHEA Grapalat" w:cs="Sylfaen"/>
          <w:sz w:val="20"/>
          <w:szCs w:val="20"/>
          <w:lang w:val="af-ZA"/>
        </w:rPr>
        <w:t xml:space="preserve"> </w:t>
      </w:r>
      <w:r w:rsidRPr="00970498">
        <w:rPr>
          <w:rFonts w:ascii="GHEA Grapalat" w:hAnsi="GHEA Grapalat" w:cs="Sylfaen"/>
          <w:sz w:val="20"/>
          <w:szCs w:val="20"/>
        </w:rPr>
        <w:t>իրականացվում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որոշումը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կայացվում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վարույթն</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ընդունվելու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օրվանից</w:t>
      </w:r>
      <w:r w:rsidRPr="005214FE">
        <w:rPr>
          <w:rFonts w:ascii="GHEA Grapalat" w:hAnsi="GHEA Grapalat" w:cs="Sylfaen"/>
          <w:sz w:val="20"/>
          <w:szCs w:val="20"/>
          <w:lang w:val="af-ZA"/>
        </w:rPr>
        <w:t xml:space="preserve"> </w:t>
      </w:r>
      <w:r w:rsidRPr="00970498">
        <w:rPr>
          <w:rFonts w:ascii="GHEA Grapalat" w:hAnsi="GHEA Grapalat" w:cs="Sylfaen"/>
          <w:sz w:val="20"/>
          <w:szCs w:val="20"/>
        </w:rPr>
        <w:t>ոչ</w:t>
      </w:r>
      <w:r w:rsidRPr="005214FE">
        <w:rPr>
          <w:rFonts w:ascii="GHEA Grapalat" w:hAnsi="GHEA Grapalat" w:cs="Sylfaen"/>
          <w:sz w:val="20"/>
          <w:szCs w:val="20"/>
          <w:lang w:val="af-ZA"/>
        </w:rPr>
        <w:t xml:space="preserve"> </w:t>
      </w:r>
      <w:r w:rsidRPr="00970498">
        <w:rPr>
          <w:rFonts w:ascii="GHEA Grapalat" w:hAnsi="GHEA Grapalat" w:cs="Sylfaen"/>
          <w:sz w:val="20"/>
          <w:szCs w:val="20"/>
        </w:rPr>
        <w:t>ուշ</w:t>
      </w:r>
      <w:r w:rsidRPr="005214FE">
        <w:rPr>
          <w:rFonts w:ascii="GHEA Grapalat" w:hAnsi="GHEA Grapalat" w:cs="Sylfaen"/>
          <w:sz w:val="20"/>
          <w:szCs w:val="20"/>
          <w:lang w:val="af-ZA"/>
        </w:rPr>
        <w:t xml:space="preserve"> </w:t>
      </w:r>
      <w:r w:rsidRPr="00970498">
        <w:rPr>
          <w:rFonts w:ascii="GHEA Grapalat" w:hAnsi="GHEA Grapalat" w:cs="Sylfaen"/>
          <w:sz w:val="20"/>
          <w:szCs w:val="20"/>
        </w:rPr>
        <w:t>քան</w:t>
      </w:r>
      <w:r w:rsidRPr="005214FE">
        <w:rPr>
          <w:rFonts w:ascii="GHEA Grapalat" w:hAnsi="GHEA Grapalat" w:cs="Sylfaen"/>
          <w:sz w:val="20"/>
          <w:szCs w:val="20"/>
          <w:lang w:val="af-ZA"/>
        </w:rPr>
        <w:t xml:space="preserve"> </w:t>
      </w:r>
      <w:r w:rsidRPr="00970498">
        <w:rPr>
          <w:rFonts w:ascii="GHEA Grapalat" w:hAnsi="GHEA Grapalat" w:cs="Sylfaen"/>
          <w:sz w:val="20"/>
          <w:szCs w:val="20"/>
        </w:rPr>
        <w:t>քսան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օրացուցային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օրվա</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ընթացքում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Նշված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ժամկետը</w:t>
      </w:r>
      <w:r w:rsidRPr="005214FE">
        <w:rPr>
          <w:rFonts w:ascii="GHEA Grapalat" w:hAnsi="GHEA Grapalat" w:cs="Sylfaen"/>
          <w:sz w:val="20"/>
          <w:szCs w:val="20"/>
          <w:lang w:val="af-ZA"/>
        </w:rPr>
        <w:t xml:space="preserve"> </w:t>
      </w:r>
      <w:r w:rsidRPr="00970498">
        <w:rPr>
          <w:rFonts w:ascii="GHEA Grapalat" w:hAnsi="GHEA Grapalat" w:cs="Sylfaen"/>
          <w:sz w:val="20"/>
          <w:szCs w:val="20"/>
        </w:rPr>
        <w:t>կարող</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երկարաձգվել</w:t>
      </w:r>
      <w:r w:rsidRPr="005214FE">
        <w:rPr>
          <w:rFonts w:ascii="GHEA Grapalat" w:hAnsi="GHEA Grapalat" w:cs="Sylfaen"/>
          <w:sz w:val="20"/>
          <w:szCs w:val="20"/>
          <w:lang w:val="af-ZA"/>
        </w:rPr>
        <w:t xml:space="preserve"> </w:t>
      </w:r>
      <w:r w:rsidRPr="00970498">
        <w:rPr>
          <w:rFonts w:ascii="GHEA Grapalat" w:hAnsi="GHEA Grapalat" w:cs="Sylfaen"/>
          <w:sz w:val="20"/>
          <w:szCs w:val="20"/>
        </w:rPr>
        <w:t>մեկ</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անգամ՝</w:t>
      </w:r>
      <w:r w:rsidRPr="005214FE">
        <w:rPr>
          <w:rFonts w:ascii="GHEA Grapalat" w:hAnsi="GHEA Grapalat" w:cs="Sylfaen"/>
          <w:sz w:val="20"/>
          <w:szCs w:val="20"/>
          <w:lang w:val="af-ZA"/>
        </w:rPr>
        <w:t xml:space="preserve"> </w:t>
      </w:r>
      <w:r w:rsidRPr="00970498">
        <w:rPr>
          <w:rFonts w:ascii="GHEA Grapalat" w:hAnsi="GHEA Grapalat" w:cs="Sylfaen"/>
          <w:sz w:val="20"/>
          <w:szCs w:val="20"/>
        </w:rPr>
        <w:t>մինչև</w:t>
      </w:r>
      <w:r w:rsidRPr="005214FE">
        <w:rPr>
          <w:rFonts w:ascii="GHEA Grapalat" w:hAnsi="GHEA Grapalat" w:cs="Sylfaen"/>
          <w:sz w:val="20"/>
          <w:szCs w:val="20"/>
          <w:lang w:val="af-ZA"/>
        </w:rPr>
        <w:t xml:space="preserve"> </w:t>
      </w:r>
      <w:r w:rsidRPr="00970498">
        <w:rPr>
          <w:rFonts w:ascii="GHEA Grapalat" w:hAnsi="GHEA Grapalat" w:cs="Sylfaen"/>
          <w:sz w:val="20"/>
          <w:szCs w:val="20"/>
        </w:rPr>
        <w:t>տասն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w:t>
      </w:r>
      <w:r>
        <w:rPr>
          <w:rFonts w:ascii="GHEA Grapalat" w:hAnsi="GHEA Grapalat" w:cs="Sylfaen"/>
          <w:sz w:val="20"/>
          <w:szCs w:val="20"/>
        </w:rPr>
        <w:t>ա</w:t>
      </w:r>
      <w:r w:rsidRPr="00970498">
        <w:rPr>
          <w:rFonts w:ascii="GHEA Grapalat" w:hAnsi="GHEA Grapalat" w:cs="Sylfaen"/>
          <w:sz w:val="20"/>
          <w:szCs w:val="20"/>
        </w:rPr>
        <w:t>ցուցային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օրով՝</w:t>
      </w:r>
      <w:r w:rsidRPr="005214FE">
        <w:rPr>
          <w:rFonts w:ascii="GHEA Grapalat" w:hAnsi="GHEA Grapalat" w:cs="Sylfaen"/>
          <w:sz w:val="20"/>
          <w:szCs w:val="20"/>
          <w:lang w:val="af-ZA"/>
        </w:rPr>
        <w:t xml:space="preserve"> </w:t>
      </w:r>
      <w:r>
        <w:rPr>
          <w:rFonts w:ascii="GHEA Grapalat" w:hAnsi="GHEA Grapalat" w:cs="Sylfaen"/>
          <w:sz w:val="20"/>
          <w:szCs w:val="20"/>
        </w:rPr>
        <w:t>գնումների</w:t>
      </w:r>
      <w:r w:rsidRPr="005214FE">
        <w:rPr>
          <w:rFonts w:ascii="GHEA Grapalat" w:hAnsi="GHEA Grapalat" w:cs="Sylfaen"/>
          <w:sz w:val="20"/>
          <w:szCs w:val="20"/>
          <w:lang w:val="af-ZA"/>
        </w:rPr>
        <w:t xml:space="preserve"> </w:t>
      </w:r>
      <w:r>
        <w:rPr>
          <w:rFonts w:ascii="GHEA Grapalat" w:hAnsi="GHEA Grapalat" w:cs="Sylfaen"/>
          <w:sz w:val="20"/>
          <w:szCs w:val="20"/>
        </w:rPr>
        <w:t>հետ</w:t>
      </w:r>
      <w:r w:rsidRPr="005214FE">
        <w:rPr>
          <w:rFonts w:ascii="GHEA Grapalat" w:hAnsi="GHEA Grapalat" w:cs="Sylfaen"/>
          <w:sz w:val="20"/>
          <w:szCs w:val="20"/>
          <w:lang w:val="af-ZA"/>
        </w:rPr>
        <w:t xml:space="preserve"> </w:t>
      </w:r>
      <w:r>
        <w:rPr>
          <w:rFonts w:ascii="GHEA Grapalat" w:hAnsi="GHEA Grapalat" w:cs="Sylfaen"/>
          <w:sz w:val="20"/>
          <w:szCs w:val="20"/>
        </w:rPr>
        <w:t>կապված</w:t>
      </w:r>
      <w:r w:rsidRPr="005214FE">
        <w:rPr>
          <w:rFonts w:ascii="GHEA Grapalat" w:hAnsi="GHEA Grapalat" w:cs="Sylfaen"/>
          <w:sz w:val="20"/>
          <w:szCs w:val="20"/>
          <w:lang w:val="af-ZA"/>
        </w:rPr>
        <w:t xml:space="preserve"> </w:t>
      </w:r>
      <w:r>
        <w:rPr>
          <w:rFonts w:ascii="GHEA Grapalat" w:hAnsi="GHEA Grapalat" w:cs="Sylfaen"/>
          <w:sz w:val="20"/>
          <w:szCs w:val="20"/>
        </w:rPr>
        <w:t>բողոքներ</w:t>
      </w:r>
      <w:r w:rsidRPr="005214FE">
        <w:rPr>
          <w:rFonts w:ascii="GHEA Grapalat" w:hAnsi="GHEA Grapalat" w:cs="Sylfaen"/>
          <w:sz w:val="20"/>
          <w:szCs w:val="20"/>
          <w:lang w:val="af-ZA"/>
        </w:rPr>
        <w:t xml:space="preserve"> </w:t>
      </w:r>
      <w:r>
        <w:rPr>
          <w:rFonts w:ascii="GHEA Grapalat" w:hAnsi="GHEA Grapalat" w:cs="Sylfaen"/>
          <w:sz w:val="20"/>
          <w:szCs w:val="20"/>
        </w:rPr>
        <w:t>քննող</w:t>
      </w:r>
      <w:r w:rsidRPr="005214F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rPr>
        <w:t>նձի</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պատճառաբանված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միջանկյալ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որոշմամբ</w:t>
      </w:r>
      <w:r w:rsidRPr="005214FE">
        <w:rPr>
          <w:rFonts w:ascii="GHEA Grapalat" w:hAnsi="GHEA Grapalat" w:cs="Sylfaen"/>
          <w:sz w:val="20"/>
          <w:szCs w:val="20"/>
          <w:lang w:val="af-ZA"/>
        </w:rPr>
        <w:t xml:space="preserve">: </w:t>
      </w:r>
      <w:r w:rsidRPr="00970498">
        <w:rPr>
          <w:rFonts w:ascii="GHEA Grapalat" w:hAnsi="GHEA Grapalat" w:cs="Sylfaen"/>
          <w:sz w:val="20"/>
          <w:szCs w:val="20"/>
        </w:rPr>
        <w:t>Ընդ</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միջանկյալ</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որոշումը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կայացնելու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օրը</w:t>
      </w:r>
      <w:r w:rsidRPr="005214FE">
        <w:rPr>
          <w:rFonts w:ascii="GHEA Grapalat" w:hAnsi="GHEA Grapalat" w:cs="Sylfaen"/>
          <w:sz w:val="20"/>
          <w:szCs w:val="20"/>
          <w:lang w:val="af-ZA"/>
        </w:rPr>
        <w:t xml:space="preserve"> </w:t>
      </w:r>
      <w:r>
        <w:rPr>
          <w:rFonts w:ascii="GHEA Grapalat" w:hAnsi="GHEA Grapalat" w:cs="Sylfaen"/>
          <w:sz w:val="20"/>
          <w:szCs w:val="20"/>
        </w:rPr>
        <w:t>գնումների</w:t>
      </w:r>
      <w:r w:rsidRPr="005214FE">
        <w:rPr>
          <w:rFonts w:ascii="GHEA Grapalat" w:hAnsi="GHEA Grapalat" w:cs="Sylfaen"/>
          <w:sz w:val="20"/>
          <w:szCs w:val="20"/>
          <w:lang w:val="af-ZA"/>
        </w:rPr>
        <w:t xml:space="preserve"> </w:t>
      </w:r>
      <w:r>
        <w:rPr>
          <w:rFonts w:ascii="GHEA Grapalat" w:hAnsi="GHEA Grapalat" w:cs="Sylfaen"/>
          <w:sz w:val="20"/>
          <w:szCs w:val="20"/>
        </w:rPr>
        <w:t>հետ</w:t>
      </w:r>
      <w:r w:rsidRPr="005214FE">
        <w:rPr>
          <w:rFonts w:ascii="GHEA Grapalat" w:hAnsi="GHEA Grapalat" w:cs="Sylfaen"/>
          <w:sz w:val="20"/>
          <w:szCs w:val="20"/>
          <w:lang w:val="af-ZA"/>
        </w:rPr>
        <w:t xml:space="preserve"> </w:t>
      </w:r>
      <w:r>
        <w:rPr>
          <w:rFonts w:ascii="GHEA Grapalat" w:hAnsi="GHEA Grapalat" w:cs="Sylfaen"/>
          <w:sz w:val="20"/>
          <w:szCs w:val="20"/>
        </w:rPr>
        <w:t>կապված</w:t>
      </w:r>
      <w:r w:rsidRPr="005214FE">
        <w:rPr>
          <w:rFonts w:ascii="GHEA Grapalat" w:hAnsi="GHEA Grapalat" w:cs="Sylfaen"/>
          <w:sz w:val="20"/>
          <w:szCs w:val="20"/>
          <w:lang w:val="af-ZA"/>
        </w:rPr>
        <w:t xml:space="preserve"> </w:t>
      </w:r>
      <w:r>
        <w:rPr>
          <w:rFonts w:ascii="GHEA Grapalat" w:hAnsi="GHEA Grapalat" w:cs="Sylfaen"/>
          <w:sz w:val="20"/>
          <w:szCs w:val="20"/>
        </w:rPr>
        <w:t>բողոքներ</w:t>
      </w:r>
      <w:r w:rsidRPr="005214FE">
        <w:rPr>
          <w:rFonts w:ascii="GHEA Grapalat" w:hAnsi="GHEA Grapalat" w:cs="Sylfaen"/>
          <w:sz w:val="20"/>
          <w:szCs w:val="20"/>
          <w:lang w:val="af-ZA"/>
        </w:rPr>
        <w:t xml:space="preserve"> </w:t>
      </w:r>
      <w:r>
        <w:rPr>
          <w:rFonts w:ascii="GHEA Grapalat" w:hAnsi="GHEA Grapalat" w:cs="Sylfaen"/>
          <w:sz w:val="20"/>
          <w:szCs w:val="20"/>
        </w:rPr>
        <w:t>քննող</w:t>
      </w:r>
      <w:r w:rsidRPr="005214F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rPr>
        <w:t>նձն</w:t>
      </w:r>
      <w:r w:rsidRPr="005214FE">
        <w:rPr>
          <w:rFonts w:ascii="GHEA Grapalat" w:hAnsi="GHEA Grapalat" w:cs="Sylfaen"/>
          <w:sz w:val="20"/>
          <w:szCs w:val="20"/>
          <w:lang w:val="af-ZA"/>
        </w:rPr>
        <w:t xml:space="preserve"> </w:t>
      </w:r>
      <w:r w:rsidRPr="00970498">
        <w:rPr>
          <w:rFonts w:ascii="GHEA Grapalat" w:hAnsi="GHEA Grapalat" w:cs="Sylfaen"/>
          <w:sz w:val="20"/>
          <w:szCs w:val="20"/>
        </w:rPr>
        <w:t>ապահովում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դրա</w:t>
      </w:r>
      <w:r w:rsidRPr="005214FE">
        <w:rPr>
          <w:rFonts w:ascii="GHEA Grapalat" w:hAnsi="GHEA Grapalat" w:cs="Sylfaen"/>
          <w:sz w:val="20"/>
          <w:szCs w:val="20"/>
          <w:lang w:val="af-ZA"/>
        </w:rPr>
        <w:t xml:space="preserve"> </w:t>
      </w:r>
      <w:r w:rsidRPr="00970498">
        <w:rPr>
          <w:rFonts w:ascii="GHEA Grapalat" w:hAnsi="GHEA Grapalat" w:cs="Sylfaen"/>
          <w:sz w:val="20"/>
          <w:szCs w:val="20"/>
        </w:rPr>
        <w:t>մասին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համապատասխան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հայտարարության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հրապարակումը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տեղեկագրում</w:t>
      </w:r>
      <w:r w:rsidRPr="005214FE">
        <w:rPr>
          <w:rFonts w:ascii="GHEA Grapalat" w:hAnsi="GHEA Grapalat" w:cs="Sylfaen"/>
          <w:sz w:val="20"/>
          <w:szCs w:val="20"/>
          <w:lang w:val="af-ZA"/>
        </w:rPr>
        <w:t>:</w:t>
      </w:r>
    </w:p>
    <w:p w:rsidR="00740F20" w:rsidRPr="0049186D" w:rsidRDefault="00740F20" w:rsidP="00740F20">
      <w:pPr>
        <w:jc w:val="both"/>
        <w:rPr>
          <w:rFonts w:ascii="GHEA Grapalat" w:hAnsi="GHEA Grapalat" w:cs="Sylfaen"/>
          <w:sz w:val="20"/>
          <w:szCs w:val="20"/>
          <w:lang w:val="af-ZA"/>
        </w:rPr>
      </w:pP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իրավապարտադիր</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փոփոխվել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վերացվել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միայն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դատարանի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3</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5214FE">
        <w:rPr>
          <w:rFonts w:ascii="GHEA Grapalat" w:hAnsi="GHEA Grapalat" w:cs="Sylfaen"/>
          <w:sz w:val="20"/>
          <w:szCs w:val="20"/>
          <w:lang w:val="af-ZA"/>
        </w:rPr>
        <w:t xml:space="preserve"> </w:t>
      </w:r>
      <w:r w:rsidRPr="0049186D">
        <w:rPr>
          <w:rFonts w:ascii="GHEA Grapalat" w:hAnsi="GHEA Grapalat" w:cs="Sylfaen"/>
          <w:sz w:val="20"/>
          <w:szCs w:val="20"/>
        </w:rPr>
        <w:t>հետ</w:t>
      </w:r>
      <w:r w:rsidRPr="005214FE">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5214FE">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49186D">
        <w:rPr>
          <w:rFonts w:ascii="GHEA Grapalat" w:hAnsi="GHEA Grapalat" w:cs="Sylfaen"/>
          <w:sz w:val="20"/>
          <w:szCs w:val="20"/>
        </w:rPr>
        <w:t>քննող</w:t>
      </w:r>
      <w:r w:rsidRPr="005214FE">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w:t>
      </w:r>
    </w:p>
    <w:p w:rsidR="00740F20" w:rsidRPr="0049186D" w:rsidRDefault="00740F20" w:rsidP="00740F20">
      <w:pPr>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հետևյալ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w:t>
      </w:r>
    </w:p>
    <w:p w:rsidR="00740F20" w:rsidRPr="0049186D" w:rsidRDefault="00740F20" w:rsidP="00740F20">
      <w:pPr>
        <w:ind w:firstLine="720"/>
        <w:jc w:val="both"/>
        <w:rPr>
          <w:rFonts w:ascii="GHEA Grapalat" w:hAnsi="GHEA Grapalat" w:cs="Sylfaen"/>
          <w:sz w:val="20"/>
          <w:szCs w:val="20"/>
          <w:lang w:val="af-ZA"/>
        </w:rPr>
      </w:pPr>
      <w:r w:rsidRPr="0049186D">
        <w:rPr>
          <w:rFonts w:ascii="GHEA Grapalat" w:hAnsi="GHEA Grapalat" w:cs="Sylfaen"/>
          <w:sz w:val="20"/>
          <w:szCs w:val="20"/>
        </w:rPr>
        <w:t>ա</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արգելելու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որոշակի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w:t>
      </w:r>
    </w:p>
    <w:p w:rsidR="00740F20" w:rsidRPr="0049186D" w:rsidRDefault="00740F20" w:rsidP="00740F20">
      <w:pPr>
        <w:ind w:firstLine="720"/>
        <w:jc w:val="both"/>
        <w:rPr>
          <w:rFonts w:ascii="GHEA Grapalat" w:hAnsi="GHEA Grapalat" w:cs="Sylfaen"/>
          <w:sz w:val="20"/>
          <w:szCs w:val="20"/>
          <w:lang w:val="af-ZA"/>
        </w:rPr>
      </w:pPr>
      <w:r w:rsidRPr="0049186D">
        <w:rPr>
          <w:rFonts w:ascii="GHEA Grapalat" w:hAnsi="GHEA Grapalat" w:cs="Sylfaen"/>
          <w:sz w:val="20"/>
          <w:szCs w:val="20"/>
        </w:rPr>
        <w:t>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պարտավորեցնելու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համապատասխան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չկայացած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հայտարարելու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բացառությամբ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պայմանագիրը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անվավեր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ճանաչելու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որոշման</w:t>
      </w:r>
      <w:r w:rsidRPr="0049186D">
        <w:rPr>
          <w:rFonts w:ascii="GHEA Grapalat" w:hAnsi="GHEA Grapalat" w:cs="Sylfaen"/>
          <w:sz w:val="20"/>
          <w:szCs w:val="20"/>
          <w:lang w:val="af-ZA"/>
        </w:rPr>
        <w:t>,</w:t>
      </w:r>
    </w:p>
    <w:p w:rsidR="00740F20" w:rsidRPr="0049186D" w:rsidRDefault="00740F20" w:rsidP="00740F20">
      <w:pPr>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գործընթացին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չունեցող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մասնակիցների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w:t>
      </w:r>
    </w:p>
    <w:p w:rsidR="00740F20" w:rsidRPr="0049186D" w:rsidRDefault="00740F20" w:rsidP="00740F20">
      <w:pPr>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rPr>
        <w:t>հաշվառում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դրանց</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նկատմամբ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իրականացնում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հսկողություն</w:t>
      </w:r>
      <w:r w:rsidRPr="0049186D">
        <w:rPr>
          <w:rFonts w:ascii="GHEA Grapalat" w:hAnsi="GHEA Grapalat" w:cs="Sylfaen"/>
          <w:sz w:val="20"/>
          <w:szCs w:val="20"/>
          <w:lang w:val="af-ZA"/>
        </w:rPr>
        <w:t>:</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4</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դեպքում</w:t>
      </w:r>
      <w:r w:rsidRPr="0049186D">
        <w:rPr>
          <w:rFonts w:ascii="GHEA Grapalat" w:hAnsi="GHEA Grapalat" w:cs="Sylfaen"/>
          <w:sz w:val="20"/>
          <w:szCs w:val="20"/>
          <w:lang w:val="af-ZA"/>
        </w:rPr>
        <w:t xml:space="preserve"> պ</w:t>
      </w:r>
      <w:r w:rsidRPr="0049186D">
        <w:rPr>
          <w:rFonts w:ascii="GHEA Grapalat" w:hAnsi="GHEA Grapalat" w:cs="Sylfaen"/>
          <w:sz w:val="20"/>
          <w:szCs w:val="20"/>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պատասխանատվություն</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պատճառված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հիմնավորված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վնասի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հատուցման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համար։</w:t>
      </w:r>
    </w:p>
    <w:p w:rsidR="00740F20" w:rsidRPr="005214FE" w:rsidRDefault="00740F20" w:rsidP="00740F20">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49186D">
        <w:rPr>
          <w:rFonts w:ascii="GHEA Grapalat" w:hAnsi="GHEA Grapalat" w:cs="Sylfaen"/>
          <w:sz w:val="20"/>
          <w:szCs w:val="20"/>
          <w:lang w:val="af-ZA"/>
        </w:rPr>
        <w:t>11.1</w:t>
      </w:r>
      <w:r>
        <w:rPr>
          <w:rFonts w:ascii="GHEA Grapalat" w:hAnsi="GHEA Grapalat" w:cs="Sylfaen"/>
          <w:sz w:val="20"/>
          <w:szCs w:val="20"/>
          <w:lang w:val="af-ZA"/>
        </w:rPr>
        <w:t>5</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հանրության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r w:rsidRPr="005214FE">
        <w:rPr>
          <w:rFonts w:ascii="GHEA Grapalat" w:hAnsi="GHEA Grapalat" w:cs="Sylfaen"/>
          <w:sz w:val="20"/>
          <w:szCs w:val="20"/>
          <w:lang w:val="af-ZA"/>
        </w:rPr>
        <w:t xml:space="preserve">: </w:t>
      </w:r>
      <w:bookmarkStart w:id="23" w:name="_Hlk9265079"/>
      <w:r w:rsidRPr="00970498">
        <w:rPr>
          <w:rFonts w:ascii="GHEA Grapalat" w:hAnsi="GHEA Grapalat" w:cs="Sylfaen"/>
          <w:sz w:val="20"/>
          <w:szCs w:val="20"/>
          <w:lang w:val="ru-RU"/>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նիստերի</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ձայնագրվում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կայացված</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որոշման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մեկտեղ</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հրապարակվում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Ձայնագրման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անհնարինության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սղագրվում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հեռարձակվում</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5214FE">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համացանցում</w:t>
      </w:r>
      <w:r w:rsidRPr="005214FE">
        <w:rPr>
          <w:rFonts w:ascii="GHEA Grapalat" w:hAnsi="GHEA Grapalat" w:cs="Sylfaen"/>
          <w:sz w:val="20"/>
          <w:szCs w:val="20"/>
          <w:lang w:val="af-ZA"/>
        </w:rPr>
        <w:t>:</w:t>
      </w:r>
    </w:p>
    <w:bookmarkEnd w:id="23"/>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6</w:t>
      </w:r>
      <w:r w:rsidRPr="0049186D">
        <w:rPr>
          <w:rFonts w:ascii="GHEA Grapalat" w:hAnsi="GHEA Grapalat" w:cs="Sylfaen"/>
          <w:sz w:val="20"/>
          <w:szCs w:val="20"/>
          <w:lang w:val="af-ZA"/>
        </w:rPr>
        <w:t xml:space="preserve"> </w:t>
      </w:r>
      <w:r w:rsidRPr="0049186D">
        <w:rPr>
          <w:rFonts w:ascii="GHEA Grapalat" w:hAnsi="GHEA Grapalat" w:cs="Sylfaen"/>
          <w:sz w:val="20"/>
          <w:szCs w:val="20"/>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շահերը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հիմք</w:t>
      </w:r>
      <w:r w:rsidRPr="0049186D">
        <w:rPr>
          <w:rFonts w:ascii="GHEA Grapalat" w:hAnsi="GHEA Grapalat" w:cs="Sylfaen"/>
          <w:sz w:val="20"/>
          <w:szCs w:val="20"/>
          <w:lang w:val="af-ZA"/>
        </w:rPr>
        <w:t xml:space="preserve"> </w:t>
      </w:r>
      <w:r w:rsidRPr="0049186D">
        <w:rPr>
          <w:rFonts w:ascii="GHEA Grapalat" w:hAnsi="GHEA Grapalat" w:cs="Sylfaen"/>
          <w:sz w:val="20"/>
          <w:szCs w:val="20"/>
        </w:rPr>
        <w:t>ծառայած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արդյունքում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ներկայացնելով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չմասնակցած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զրկվում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իրավունքից։</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7</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տեղեկագրում` նշելով հրապարակման ամսաթիվը</w:t>
      </w:r>
      <w:r w:rsidRPr="0049186D">
        <w:rPr>
          <w:rFonts w:ascii="GHEA Grapalat" w:hAnsi="GHEA Grapalat" w:cs="Sylfaen"/>
          <w:sz w:val="20"/>
          <w:szCs w:val="20"/>
        </w:rPr>
        <w:t>։</w:t>
      </w:r>
      <w:r w:rsidRPr="0049186D">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740F20" w:rsidRPr="0049186D"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8</w:t>
      </w:r>
      <w:r w:rsidRPr="0049186D">
        <w:rPr>
          <w:rFonts w:ascii="GHEA Grapalat" w:hAnsi="GHEA Grapalat" w:cs="Sylfaen"/>
          <w:sz w:val="20"/>
          <w:szCs w:val="20"/>
          <w:lang w:val="af-ZA"/>
        </w:rPr>
        <w:t xml:space="preserve"> </w:t>
      </w:r>
      <w:r w:rsidRPr="0049186D">
        <w:rPr>
          <w:rFonts w:ascii="GHEA Grapalat" w:hAnsi="GHEA Grapalat" w:cs="Sylfaen"/>
          <w:sz w:val="20"/>
          <w:szCs w:val="20"/>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շահագրգռված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կոնկրետ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գործարքի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կնքման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հարցում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վնասներ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5214FE">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5214FE">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49186D">
        <w:rPr>
          <w:rFonts w:ascii="GHEA Grapalat" w:hAnsi="GHEA Grapalat" w:cs="Sylfaen"/>
          <w:sz w:val="20"/>
          <w:szCs w:val="20"/>
        </w:rPr>
        <w:t>քննող</w:t>
      </w:r>
      <w:r w:rsidRPr="005214FE">
        <w:rPr>
          <w:rFonts w:ascii="GHEA Grapalat" w:hAnsi="GHEA Grapalat" w:cs="Sylfaen"/>
          <w:sz w:val="20"/>
          <w:szCs w:val="20"/>
          <w:lang w:val="af-ZA"/>
        </w:rPr>
        <w:t xml:space="preserve"> </w:t>
      </w:r>
      <w:r w:rsidRPr="0049186D">
        <w:rPr>
          <w:rFonts w:ascii="GHEA Grapalat" w:hAnsi="GHEA Grapalat" w:cs="Sylfaen"/>
          <w:sz w:val="20"/>
          <w:szCs w:val="20"/>
        </w:rPr>
        <w:t>անձի</w:t>
      </w:r>
      <w:r w:rsidRPr="005214FE">
        <w:rPr>
          <w:rFonts w:ascii="GHEA Grapalat" w:hAnsi="GHEA Grapalat" w:cs="Sylfaen"/>
          <w:sz w:val="20"/>
          <w:szCs w:val="20"/>
          <w:lang w:val="af-ZA"/>
        </w:rPr>
        <w:t xml:space="preserve"> </w:t>
      </w:r>
      <w:r w:rsidRPr="0049186D">
        <w:rPr>
          <w:rFonts w:ascii="GHEA Grapalat" w:hAnsi="GHEA Grapalat" w:cs="Sylfaen"/>
          <w:sz w:val="20"/>
          <w:szCs w:val="20"/>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հետևանքով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պահանջելու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վնասների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փոխհատուցում։</w:t>
      </w:r>
    </w:p>
    <w:p w:rsidR="00740F20" w:rsidRDefault="00740F20" w:rsidP="00740F20">
      <w:pPr>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9</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w:t>
      </w:r>
      <w:r w:rsidRPr="0049186D">
        <w:rPr>
          <w:rFonts w:ascii="GHEA Grapalat" w:hAnsi="GHEA Grapalat" w:cs="Sylfaen"/>
          <w:sz w:val="20"/>
          <w:szCs w:val="20"/>
          <w:lang w:val="af-ZA"/>
        </w:rPr>
        <w:t xml:space="preserve"> </w:t>
      </w:r>
      <w:r w:rsidRPr="0049186D">
        <w:rPr>
          <w:rFonts w:ascii="GHEA Grapalat" w:hAnsi="GHEA Grapalat" w:cs="Sylfaen"/>
          <w:sz w:val="20"/>
          <w:szCs w:val="20"/>
        </w:rPr>
        <w:t>ինքնաբերաբար</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կասեցնում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գործընթացը</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հոդվածի</w:t>
      </w:r>
      <w:r w:rsidRPr="0049186D">
        <w:rPr>
          <w:rFonts w:ascii="GHEA Grapalat" w:hAnsi="GHEA Grapalat" w:cs="Sylfaen"/>
          <w:sz w:val="20"/>
          <w:szCs w:val="20"/>
          <w:lang w:val="af-ZA"/>
        </w:rPr>
        <w:t xml:space="preserve"> 9-</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հայտարարությունը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հրապարակվելու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արդյունքներով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ուժի</w:t>
      </w:r>
      <w:r w:rsidRPr="0049186D">
        <w:rPr>
          <w:rFonts w:ascii="GHEA Grapalat" w:hAnsi="GHEA Grapalat" w:cs="Sylfaen"/>
          <w:sz w:val="20"/>
          <w:szCs w:val="20"/>
          <w:lang w:val="af-ZA"/>
        </w:rPr>
        <w:t xml:space="preserve"> </w:t>
      </w:r>
      <w:r w:rsidRPr="0049186D">
        <w:rPr>
          <w:rFonts w:ascii="GHEA Grapalat" w:hAnsi="GHEA Grapalat" w:cs="Sylfaen"/>
          <w:sz w:val="20"/>
          <w:szCs w:val="20"/>
        </w:rPr>
        <w:t>մեջ</w:t>
      </w:r>
      <w:r w:rsidRPr="0049186D">
        <w:rPr>
          <w:rFonts w:ascii="GHEA Grapalat" w:hAnsi="GHEA Grapalat" w:cs="Sylfaen"/>
          <w:sz w:val="20"/>
          <w:szCs w:val="20"/>
          <w:lang w:val="af-ZA"/>
        </w:rPr>
        <w:t xml:space="preserve"> </w:t>
      </w:r>
      <w:r w:rsidRPr="0049186D">
        <w:rPr>
          <w:rFonts w:ascii="GHEA Grapalat" w:hAnsi="GHEA Grapalat" w:cs="Sylfaen"/>
          <w:sz w:val="20"/>
          <w:szCs w:val="20"/>
        </w:rPr>
        <w:t>մտնելու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օրը</w:t>
      </w:r>
      <w:r w:rsidRPr="0049186D">
        <w:rPr>
          <w:rFonts w:ascii="GHEA Grapalat" w:hAnsi="GHEA Grapalat" w:cs="Sylfaen"/>
          <w:sz w:val="20"/>
          <w:szCs w:val="20"/>
          <w:lang w:val="af-ZA"/>
        </w:rPr>
        <w:t xml:space="preserve">:  </w:t>
      </w:r>
      <w:bookmarkStart w:id="24" w:name="_Hlk9265116"/>
    </w:p>
    <w:p w:rsidR="00740F20" w:rsidRPr="0049186D" w:rsidRDefault="00740F20" w:rsidP="00740F20">
      <w:pPr>
        <w:ind w:firstLine="567"/>
        <w:jc w:val="both"/>
        <w:rPr>
          <w:rFonts w:ascii="GHEA Grapalat" w:hAnsi="GHEA Grapalat" w:cs="Sylfaen"/>
          <w:sz w:val="20"/>
          <w:szCs w:val="20"/>
          <w:lang w:val="af-ZA"/>
        </w:rPr>
      </w:pPr>
      <w:r w:rsidRPr="00970498">
        <w:rPr>
          <w:rFonts w:ascii="GHEA Grapalat" w:hAnsi="GHEA Grapalat" w:cs="Sylfaen"/>
          <w:sz w:val="20"/>
          <w:szCs w:val="20"/>
        </w:rPr>
        <w:lastRenderedPageBreak/>
        <w:t>Օրենքի</w:t>
      </w:r>
      <w:r w:rsidRPr="005214FE">
        <w:rPr>
          <w:rFonts w:ascii="GHEA Grapalat" w:hAnsi="GHEA Grapalat" w:cs="Sylfaen"/>
          <w:sz w:val="20"/>
          <w:szCs w:val="20"/>
          <w:lang w:val="af-ZA"/>
        </w:rPr>
        <w:t xml:space="preserve"> 51-</w:t>
      </w:r>
      <w:r w:rsidRPr="00970498">
        <w:rPr>
          <w:rFonts w:ascii="GHEA Grapalat" w:hAnsi="GHEA Grapalat" w:cs="Sylfaen"/>
          <w:sz w:val="20"/>
          <w:szCs w:val="20"/>
        </w:rPr>
        <w:t>րդ</w:t>
      </w:r>
      <w:r w:rsidRPr="005214FE">
        <w:rPr>
          <w:rFonts w:ascii="GHEA Grapalat" w:hAnsi="GHEA Grapalat" w:cs="Sylfaen"/>
          <w:sz w:val="20"/>
          <w:szCs w:val="20"/>
          <w:lang w:val="af-ZA"/>
        </w:rPr>
        <w:t xml:space="preserve"> </w:t>
      </w:r>
      <w:r w:rsidRPr="00970498">
        <w:rPr>
          <w:rFonts w:ascii="GHEA Grapalat" w:hAnsi="GHEA Grapalat" w:cs="Sylfaen"/>
          <w:sz w:val="20"/>
          <w:szCs w:val="20"/>
        </w:rPr>
        <w:t>հոդվածի</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համաձայն</w:t>
      </w:r>
      <w:r w:rsidRPr="005214FE">
        <w:rPr>
          <w:rFonts w:ascii="GHEA Grapalat" w:hAnsi="GHEA Grapalat" w:cs="Sylfaen"/>
          <w:sz w:val="20"/>
          <w:szCs w:val="20"/>
          <w:lang w:val="af-ZA"/>
        </w:rPr>
        <w:t xml:space="preserve"> </w:t>
      </w:r>
      <w:r>
        <w:rPr>
          <w:rFonts w:ascii="GHEA Grapalat" w:hAnsi="GHEA Grapalat" w:cs="Sylfaen"/>
          <w:sz w:val="20"/>
          <w:szCs w:val="20"/>
        </w:rPr>
        <w:t>գնումների</w:t>
      </w:r>
      <w:r w:rsidRPr="005214FE">
        <w:rPr>
          <w:rFonts w:ascii="GHEA Grapalat" w:hAnsi="GHEA Grapalat" w:cs="Sylfaen"/>
          <w:sz w:val="20"/>
          <w:szCs w:val="20"/>
          <w:lang w:val="af-ZA"/>
        </w:rPr>
        <w:t xml:space="preserve"> </w:t>
      </w:r>
      <w:r>
        <w:rPr>
          <w:rFonts w:ascii="GHEA Grapalat" w:hAnsi="GHEA Grapalat" w:cs="Sylfaen"/>
          <w:sz w:val="20"/>
          <w:szCs w:val="20"/>
        </w:rPr>
        <w:t>հետ</w:t>
      </w:r>
      <w:r w:rsidRPr="005214FE">
        <w:rPr>
          <w:rFonts w:ascii="GHEA Grapalat" w:hAnsi="GHEA Grapalat" w:cs="Sylfaen"/>
          <w:sz w:val="20"/>
          <w:szCs w:val="20"/>
          <w:lang w:val="af-ZA"/>
        </w:rPr>
        <w:t xml:space="preserve"> </w:t>
      </w:r>
      <w:r>
        <w:rPr>
          <w:rFonts w:ascii="GHEA Grapalat" w:hAnsi="GHEA Grapalat" w:cs="Sylfaen"/>
          <w:sz w:val="20"/>
          <w:szCs w:val="20"/>
        </w:rPr>
        <w:t>կապված</w:t>
      </w:r>
      <w:r w:rsidRPr="005214FE">
        <w:rPr>
          <w:rFonts w:ascii="GHEA Grapalat" w:hAnsi="GHEA Grapalat" w:cs="Sylfaen"/>
          <w:sz w:val="20"/>
          <w:szCs w:val="20"/>
          <w:lang w:val="af-ZA"/>
        </w:rPr>
        <w:t xml:space="preserve"> </w:t>
      </w:r>
      <w:r>
        <w:rPr>
          <w:rFonts w:ascii="GHEA Grapalat" w:hAnsi="GHEA Grapalat" w:cs="Sylfaen"/>
          <w:sz w:val="20"/>
          <w:szCs w:val="20"/>
        </w:rPr>
        <w:t>բողոքներ</w:t>
      </w:r>
      <w:r w:rsidRPr="005214FE">
        <w:rPr>
          <w:rFonts w:ascii="GHEA Grapalat" w:hAnsi="GHEA Grapalat" w:cs="Sylfaen"/>
          <w:sz w:val="20"/>
          <w:szCs w:val="20"/>
          <w:lang w:val="af-ZA"/>
        </w:rPr>
        <w:t xml:space="preserve"> </w:t>
      </w:r>
      <w:r w:rsidRPr="00970498">
        <w:rPr>
          <w:rFonts w:ascii="GHEA Grapalat" w:hAnsi="GHEA Grapalat" w:cs="Sylfaen"/>
          <w:sz w:val="20"/>
          <w:szCs w:val="20"/>
        </w:rPr>
        <w:t>բողոքը</w:t>
      </w:r>
      <w:r w:rsidRPr="005214FE">
        <w:rPr>
          <w:rFonts w:ascii="GHEA Grapalat" w:hAnsi="GHEA Grapalat" w:cs="Sylfaen"/>
          <w:sz w:val="20"/>
          <w:szCs w:val="20"/>
          <w:lang w:val="af-ZA"/>
        </w:rPr>
        <w:t xml:space="preserve"> </w:t>
      </w:r>
      <w:r w:rsidRPr="00970498">
        <w:rPr>
          <w:rFonts w:ascii="GHEA Grapalat" w:hAnsi="GHEA Grapalat" w:cs="Sylfaen"/>
          <w:sz w:val="20"/>
          <w:szCs w:val="20"/>
        </w:rPr>
        <w:t>քննող</w:t>
      </w:r>
      <w:r w:rsidRPr="005214F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rPr>
        <w:t>նձը</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կայացնում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գնման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գործընթացի</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կասեցումը</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հանելու</w:t>
      </w:r>
      <w:r w:rsidRPr="005214FE">
        <w:rPr>
          <w:rFonts w:ascii="GHEA Grapalat" w:hAnsi="GHEA Grapalat" w:cs="Sylfaen"/>
          <w:sz w:val="20"/>
          <w:szCs w:val="20"/>
          <w:lang w:val="af-ZA"/>
        </w:rPr>
        <w:t xml:space="preserve"> </w:t>
      </w:r>
      <w:r w:rsidRPr="00970498">
        <w:rPr>
          <w:rFonts w:ascii="GHEA Grapalat" w:hAnsi="GHEA Grapalat" w:cs="Sylfaen"/>
          <w:sz w:val="20"/>
          <w:szCs w:val="20"/>
        </w:rPr>
        <w:t>մասին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որոշում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եթե</w:t>
      </w:r>
      <w:r w:rsidRPr="005214FE">
        <w:rPr>
          <w:rFonts w:ascii="GHEA Grapalat" w:hAnsi="GHEA Grapalat" w:cs="Sylfaen"/>
          <w:sz w:val="20"/>
          <w:szCs w:val="20"/>
          <w:lang w:val="af-ZA"/>
        </w:rPr>
        <w:t xml:space="preserve"> </w:t>
      </w:r>
      <w:r>
        <w:rPr>
          <w:rFonts w:ascii="GHEA Grapalat" w:hAnsi="GHEA Grapalat" w:cs="Sylfaen"/>
          <w:sz w:val="20"/>
          <w:szCs w:val="20"/>
        </w:rPr>
        <w:t>օրենքի</w:t>
      </w:r>
      <w:r w:rsidRPr="005214FE">
        <w:rPr>
          <w:rFonts w:ascii="GHEA Grapalat" w:hAnsi="GHEA Grapalat" w:cs="Sylfaen"/>
          <w:sz w:val="20"/>
          <w:szCs w:val="20"/>
          <w:lang w:val="af-ZA"/>
        </w:rPr>
        <w:t xml:space="preserve"> 2-</w:t>
      </w:r>
      <w:r w:rsidRPr="00970498">
        <w:rPr>
          <w:rFonts w:ascii="GHEA Grapalat" w:hAnsi="GHEA Grapalat" w:cs="Sylfaen"/>
          <w:sz w:val="20"/>
          <w:szCs w:val="20"/>
        </w:rPr>
        <w:t>րդ</w:t>
      </w:r>
      <w:r w:rsidRPr="005214FE">
        <w:rPr>
          <w:rFonts w:ascii="GHEA Grapalat" w:hAnsi="GHEA Grapalat" w:cs="Sylfaen"/>
          <w:sz w:val="20"/>
          <w:szCs w:val="20"/>
          <w:lang w:val="af-ZA"/>
        </w:rPr>
        <w:t xml:space="preserve"> </w:t>
      </w:r>
      <w:r w:rsidRPr="00970498">
        <w:rPr>
          <w:rFonts w:ascii="GHEA Grapalat" w:hAnsi="GHEA Grapalat" w:cs="Sylfaen"/>
          <w:sz w:val="20"/>
          <w:szCs w:val="20"/>
        </w:rPr>
        <w:t>հոդվածի</w:t>
      </w:r>
      <w:r w:rsidRPr="005214FE">
        <w:rPr>
          <w:rFonts w:ascii="GHEA Grapalat" w:hAnsi="GHEA Grapalat" w:cs="Sylfaen"/>
          <w:sz w:val="20"/>
          <w:szCs w:val="20"/>
          <w:lang w:val="af-ZA"/>
        </w:rPr>
        <w:t xml:space="preserve"> 1-</w:t>
      </w:r>
      <w:r w:rsidRPr="00970498">
        <w:rPr>
          <w:rFonts w:ascii="GHEA Grapalat" w:hAnsi="GHEA Grapalat" w:cs="Sylfaen"/>
          <w:sz w:val="20"/>
          <w:szCs w:val="20"/>
        </w:rPr>
        <w:t>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մասով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սահմանված</w:t>
      </w:r>
      <w:r w:rsidRPr="005214FE">
        <w:rPr>
          <w:rFonts w:ascii="GHEA Grapalat" w:hAnsi="GHEA Grapalat" w:cs="Sylfaen"/>
          <w:sz w:val="20"/>
          <w:szCs w:val="20"/>
          <w:lang w:val="af-ZA"/>
        </w:rPr>
        <w:t xml:space="preserve"> </w:t>
      </w:r>
      <w:r w:rsidRPr="00970498">
        <w:rPr>
          <w:rFonts w:ascii="GHEA Grapalat" w:hAnsi="GHEA Grapalat" w:cs="Sylfaen"/>
          <w:sz w:val="20"/>
          <w:szCs w:val="20"/>
        </w:rPr>
        <w:t>մարմինների</w:t>
      </w:r>
      <w:r w:rsidRPr="005214FE">
        <w:rPr>
          <w:rFonts w:ascii="GHEA Grapalat" w:hAnsi="GHEA Grapalat" w:cs="Sylfaen"/>
          <w:sz w:val="20"/>
          <w:szCs w:val="20"/>
          <w:lang w:val="af-ZA"/>
        </w:rPr>
        <w:t xml:space="preserve"> </w:t>
      </w:r>
      <w:r w:rsidRPr="00970498">
        <w:rPr>
          <w:rFonts w:ascii="GHEA Grapalat" w:hAnsi="GHEA Grapalat" w:cs="Sylfaen"/>
          <w:sz w:val="20"/>
          <w:szCs w:val="20"/>
        </w:rPr>
        <w:t>ղեկավարները</w:t>
      </w:r>
      <w:r w:rsidRPr="005214FE">
        <w:rPr>
          <w:rFonts w:ascii="GHEA Grapalat" w:hAnsi="GHEA Grapalat" w:cs="Sylfaen"/>
          <w:sz w:val="20"/>
          <w:szCs w:val="20"/>
          <w:lang w:val="af-ZA"/>
        </w:rPr>
        <w:t xml:space="preserve">, </w:t>
      </w:r>
      <w:r w:rsidRPr="00970498">
        <w:rPr>
          <w:rFonts w:ascii="GHEA Grapalat" w:hAnsi="GHEA Grapalat" w:cs="Sylfaen"/>
          <w:sz w:val="20"/>
          <w:szCs w:val="20"/>
        </w:rPr>
        <w:t>իսկ</w:t>
      </w:r>
      <w:r w:rsidRPr="005214FE">
        <w:rPr>
          <w:rFonts w:ascii="GHEA Grapalat" w:hAnsi="GHEA Grapalat" w:cs="Sylfaen"/>
          <w:sz w:val="20"/>
          <w:szCs w:val="20"/>
          <w:lang w:val="af-ZA"/>
        </w:rPr>
        <w:t xml:space="preserve"> </w:t>
      </w:r>
      <w:r w:rsidRPr="00970498">
        <w:rPr>
          <w:rFonts w:ascii="GHEA Grapalat" w:hAnsi="GHEA Grapalat" w:cs="Sylfaen"/>
          <w:sz w:val="20"/>
          <w:szCs w:val="20"/>
        </w:rPr>
        <w:t>իրավաբանական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անձանց</w:t>
      </w:r>
      <w:r w:rsidRPr="005214FE">
        <w:rPr>
          <w:rFonts w:ascii="GHEA Grapalat" w:hAnsi="GHEA Grapalat" w:cs="Sylfaen"/>
          <w:sz w:val="20"/>
          <w:szCs w:val="20"/>
          <w:lang w:val="af-ZA"/>
        </w:rPr>
        <w:t xml:space="preserve"> </w:t>
      </w:r>
      <w:r w:rsidRPr="00970498">
        <w:rPr>
          <w:rFonts w:ascii="GHEA Grapalat" w:hAnsi="GHEA Grapalat" w:cs="Sylfaen"/>
          <w:sz w:val="20"/>
          <w:szCs w:val="20"/>
        </w:rPr>
        <w:t>դեպքում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գործադիր</w:t>
      </w:r>
      <w:r w:rsidRPr="005214FE">
        <w:rPr>
          <w:rFonts w:ascii="GHEA Grapalat" w:hAnsi="GHEA Grapalat" w:cs="Sylfaen"/>
          <w:sz w:val="20"/>
          <w:szCs w:val="20"/>
          <w:lang w:val="af-ZA"/>
        </w:rPr>
        <w:t xml:space="preserve"> </w:t>
      </w:r>
      <w:r w:rsidRPr="00970498">
        <w:rPr>
          <w:rFonts w:ascii="GHEA Grapalat" w:hAnsi="GHEA Grapalat" w:cs="Sylfaen"/>
          <w:sz w:val="20"/>
          <w:szCs w:val="20"/>
        </w:rPr>
        <w:t>մարմնի</w:t>
      </w:r>
      <w:r w:rsidRPr="005214FE">
        <w:rPr>
          <w:rFonts w:ascii="GHEA Grapalat" w:hAnsi="GHEA Grapalat" w:cs="Sylfaen"/>
          <w:sz w:val="20"/>
          <w:szCs w:val="20"/>
          <w:lang w:val="af-ZA"/>
        </w:rPr>
        <w:t xml:space="preserve"> </w:t>
      </w:r>
      <w:r w:rsidRPr="00970498">
        <w:rPr>
          <w:rFonts w:ascii="GHEA Grapalat" w:hAnsi="GHEA Grapalat" w:cs="Sylfaen"/>
          <w:sz w:val="20"/>
          <w:szCs w:val="20"/>
        </w:rPr>
        <w:t>ղեկավարը</w:t>
      </w:r>
      <w:r w:rsidRPr="005214FE">
        <w:rPr>
          <w:rFonts w:ascii="GHEA Grapalat" w:hAnsi="GHEA Grapalat" w:cs="Sylfaen"/>
          <w:sz w:val="20"/>
          <w:szCs w:val="20"/>
          <w:lang w:val="af-ZA"/>
        </w:rPr>
        <w:t xml:space="preserve"> </w:t>
      </w:r>
      <w:r w:rsidRPr="00970498">
        <w:rPr>
          <w:rFonts w:ascii="GHEA Grapalat" w:hAnsi="GHEA Grapalat" w:cs="Sylfaen"/>
          <w:sz w:val="20"/>
          <w:szCs w:val="20"/>
        </w:rPr>
        <w:t>գրավոր</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հայտնում</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որ</w:t>
      </w:r>
      <w:r w:rsidRPr="005214FE">
        <w:rPr>
          <w:rFonts w:ascii="GHEA Grapalat" w:hAnsi="GHEA Grapalat" w:cs="Sylfaen"/>
          <w:sz w:val="20"/>
          <w:szCs w:val="20"/>
          <w:lang w:val="af-ZA"/>
        </w:rPr>
        <w:t xml:space="preserve"> </w:t>
      </w:r>
      <w:r w:rsidRPr="00970498">
        <w:rPr>
          <w:rFonts w:ascii="GHEA Grapalat" w:hAnsi="GHEA Grapalat" w:cs="Sylfaen"/>
          <w:sz w:val="20"/>
          <w:szCs w:val="20"/>
        </w:rPr>
        <w:t>հանրային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կամ</w:t>
      </w:r>
      <w:r w:rsidRPr="005214FE">
        <w:rPr>
          <w:rFonts w:ascii="GHEA Grapalat" w:hAnsi="GHEA Grapalat" w:cs="Sylfaen"/>
          <w:sz w:val="20"/>
          <w:szCs w:val="20"/>
          <w:lang w:val="af-ZA"/>
        </w:rPr>
        <w:t xml:space="preserve"> </w:t>
      </w:r>
      <w:r w:rsidRPr="00970498">
        <w:rPr>
          <w:rFonts w:ascii="GHEA Grapalat" w:hAnsi="GHEA Grapalat" w:cs="Sylfaen"/>
          <w:sz w:val="20"/>
          <w:szCs w:val="20"/>
        </w:rPr>
        <w:t>պաշտպանության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և</w:t>
      </w:r>
      <w:r w:rsidRPr="005214FE">
        <w:rPr>
          <w:rFonts w:ascii="GHEA Grapalat" w:hAnsi="GHEA Grapalat" w:cs="Sylfaen"/>
          <w:sz w:val="20"/>
          <w:szCs w:val="20"/>
          <w:lang w:val="af-ZA"/>
        </w:rPr>
        <w:t xml:space="preserve"> </w:t>
      </w:r>
      <w:r w:rsidRPr="00970498">
        <w:rPr>
          <w:rFonts w:ascii="GHEA Grapalat" w:hAnsi="GHEA Grapalat" w:cs="Sylfaen"/>
          <w:sz w:val="20"/>
          <w:szCs w:val="20"/>
        </w:rPr>
        <w:t>ազգային</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անվտանգության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շահերից</w:t>
      </w:r>
      <w:r w:rsidRPr="005214FE">
        <w:rPr>
          <w:rFonts w:ascii="GHEA Grapalat" w:hAnsi="GHEA Grapalat" w:cs="Sylfaen"/>
          <w:sz w:val="20"/>
          <w:szCs w:val="20"/>
          <w:lang w:val="af-ZA"/>
        </w:rPr>
        <w:t xml:space="preserve"> </w:t>
      </w:r>
      <w:r w:rsidRPr="00970498">
        <w:rPr>
          <w:rFonts w:ascii="GHEA Grapalat" w:hAnsi="GHEA Grapalat" w:cs="Sylfaen"/>
          <w:sz w:val="20"/>
          <w:szCs w:val="20"/>
        </w:rPr>
        <w:t>ելնելով</w:t>
      </w:r>
      <w:r w:rsidRPr="005214FE">
        <w:rPr>
          <w:rFonts w:ascii="GHEA Grapalat" w:hAnsi="GHEA Grapalat" w:cs="Sylfaen"/>
          <w:sz w:val="20"/>
          <w:szCs w:val="20"/>
          <w:lang w:val="af-ZA"/>
        </w:rPr>
        <w:t xml:space="preserve"> </w:t>
      </w:r>
      <w:r w:rsidRPr="00970498">
        <w:rPr>
          <w:rFonts w:ascii="GHEA Grapalat" w:hAnsi="GHEA Grapalat" w:cs="Sylfaen"/>
          <w:sz w:val="20"/>
          <w:szCs w:val="20"/>
        </w:rPr>
        <w:t>անհրաժեշտ</w:t>
      </w:r>
      <w:r w:rsidRPr="005214FE">
        <w:rPr>
          <w:rFonts w:ascii="GHEA Grapalat" w:hAnsi="GHEA Grapalat" w:cs="Sylfaen"/>
          <w:sz w:val="20"/>
          <w:szCs w:val="20"/>
          <w:lang w:val="af-ZA"/>
        </w:rPr>
        <w:t xml:space="preserve"> </w:t>
      </w:r>
      <w:r w:rsidRPr="00970498">
        <w:rPr>
          <w:rFonts w:ascii="GHEA Grapalat" w:hAnsi="GHEA Grapalat" w:cs="Sylfaen"/>
          <w:sz w:val="20"/>
          <w:szCs w:val="20"/>
        </w:rPr>
        <w:t>է</w:t>
      </w:r>
      <w:r w:rsidRPr="005214FE">
        <w:rPr>
          <w:rFonts w:ascii="GHEA Grapalat" w:hAnsi="GHEA Grapalat" w:cs="Sylfaen"/>
          <w:sz w:val="20"/>
          <w:szCs w:val="20"/>
          <w:lang w:val="af-ZA"/>
        </w:rPr>
        <w:t xml:space="preserve"> </w:t>
      </w:r>
      <w:r w:rsidRPr="00970498">
        <w:rPr>
          <w:rFonts w:ascii="GHEA Grapalat" w:hAnsi="GHEA Grapalat" w:cs="Sylfaen"/>
          <w:sz w:val="20"/>
          <w:szCs w:val="20"/>
        </w:rPr>
        <w:t>շարունակել</w:t>
      </w:r>
      <w:r w:rsidRPr="005214FE">
        <w:rPr>
          <w:rFonts w:ascii="GHEA Grapalat" w:hAnsi="GHEA Grapalat" w:cs="Sylfaen"/>
          <w:sz w:val="20"/>
          <w:szCs w:val="20"/>
          <w:lang w:val="af-ZA"/>
        </w:rPr>
        <w:t xml:space="preserve"> </w:t>
      </w:r>
      <w:r w:rsidRPr="00970498">
        <w:rPr>
          <w:rFonts w:ascii="GHEA Grapalat" w:hAnsi="GHEA Grapalat" w:cs="Sylfaen"/>
          <w:sz w:val="20"/>
          <w:szCs w:val="20"/>
        </w:rPr>
        <w:t>գնման</w:t>
      </w:r>
      <w:r w:rsidRPr="005214FE">
        <w:rPr>
          <w:rFonts w:ascii="GHEA Grapalat" w:hAnsi="GHEA Grapalat" w:cs="Sylfaen"/>
          <w:sz w:val="20"/>
          <w:szCs w:val="20"/>
          <w:lang w:val="af-ZA"/>
        </w:rPr>
        <w:t xml:space="preserve"> </w:t>
      </w:r>
      <w:r w:rsidRPr="00970498">
        <w:rPr>
          <w:rFonts w:ascii="GHEA Grapalat" w:hAnsi="GHEA Grapalat" w:cs="Sylfaen"/>
          <w:sz w:val="20"/>
          <w:szCs w:val="20"/>
        </w:rPr>
        <w:t>գործընթացը</w:t>
      </w:r>
      <w:r w:rsidRPr="005214FE">
        <w:rPr>
          <w:rFonts w:ascii="GHEA Grapalat" w:hAnsi="GHEA Grapalat" w:cs="Sylfaen"/>
          <w:sz w:val="20"/>
          <w:szCs w:val="20"/>
          <w:lang w:val="af-ZA"/>
        </w:rPr>
        <w:t>:</w:t>
      </w:r>
      <w:bookmarkEnd w:id="24"/>
    </w:p>
    <w:p w:rsidR="00740F20" w:rsidRPr="0049186D" w:rsidRDefault="00740F20" w:rsidP="00740F20">
      <w:pPr>
        <w:ind w:firstLine="567"/>
        <w:jc w:val="both"/>
        <w:rPr>
          <w:rFonts w:ascii="GHEA Grapalat" w:hAnsi="GHEA Grapalat" w:cs="Sylfaen"/>
          <w:b/>
          <w:sz w:val="20"/>
          <w:szCs w:val="20"/>
          <w:lang w:val="es-ES"/>
        </w:rPr>
      </w:pP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օրը</w:t>
      </w:r>
      <w:r w:rsidRPr="0049186D">
        <w:rPr>
          <w:rFonts w:ascii="GHEA Grapalat" w:hAnsi="GHEA Grapalat" w:cs="Sylfaen"/>
          <w:sz w:val="20"/>
          <w:szCs w:val="20"/>
          <w:lang w:val="af-ZA"/>
        </w:rPr>
        <w:t>:</w:t>
      </w:r>
    </w:p>
    <w:p w:rsidR="00740F20" w:rsidRPr="0049186D" w:rsidRDefault="00740F20" w:rsidP="00740F20">
      <w:pPr>
        <w:ind w:firstLine="567"/>
        <w:jc w:val="center"/>
        <w:rPr>
          <w:rFonts w:ascii="GHEA Grapalat" w:hAnsi="GHEA Grapalat" w:cs="Sylfaen"/>
          <w:b/>
          <w:lang w:val="es-ES"/>
        </w:rPr>
      </w:pPr>
    </w:p>
    <w:p w:rsidR="00740F20" w:rsidRPr="0049186D" w:rsidRDefault="00740F20" w:rsidP="00740F20">
      <w:pPr>
        <w:ind w:firstLine="567"/>
        <w:jc w:val="center"/>
        <w:rPr>
          <w:rFonts w:ascii="GHEA Grapalat" w:hAnsi="GHEA Grapalat" w:cs="Sylfaen"/>
          <w:b/>
          <w:lang w:val="es-ES"/>
        </w:rPr>
      </w:pPr>
      <w:ins w:id="25" w:author="User" w:date="2019-05-25T08:48:00Z">
        <w:r>
          <w:rPr>
            <w:rFonts w:ascii="GHEA Grapalat" w:hAnsi="GHEA Grapalat" w:cs="Sylfaen"/>
            <w:b/>
            <w:lang w:val="es-ES"/>
          </w:rPr>
          <w:br w:type="page"/>
        </w:r>
      </w:ins>
    </w:p>
    <w:p w:rsidR="00740F20" w:rsidRPr="0049186D" w:rsidRDefault="00740F20" w:rsidP="00740F20">
      <w:pPr>
        <w:ind w:firstLine="567"/>
        <w:jc w:val="center"/>
        <w:rPr>
          <w:rFonts w:ascii="GHEA Grapalat" w:hAnsi="GHEA Grapalat"/>
          <w:b/>
          <w:lang w:val="af-ZA"/>
        </w:rPr>
      </w:pPr>
      <w:r w:rsidRPr="0049186D">
        <w:rPr>
          <w:rFonts w:ascii="GHEA Grapalat" w:hAnsi="GHEA Grapalat" w:cs="Sylfaen"/>
          <w:b/>
          <w:lang w:val="es-ES"/>
        </w:rPr>
        <w:lastRenderedPageBreak/>
        <w:t>ՄԱՍ</w:t>
      </w:r>
      <w:r w:rsidRPr="0049186D">
        <w:rPr>
          <w:rFonts w:ascii="GHEA Grapalat" w:hAnsi="GHEA Grapalat"/>
          <w:b/>
          <w:lang w:val="af-ZA"/>
        </w:rPr>
        <w:t xml:space="preserve">  II</w:t>
      </w:r>
    </w:p>
    <w:p w:rsidR="00740F20" w:rsidRPr="0049186D" w:rsidRDefault="00740F20" w:rsidP="00740F20">
      <w:pPr>
        <w:pStyle w:val="BodyText"/>
        <w:ind w:right="-7"/>
        <w:jc w:val="center"/>
        <w:rPr>
          <w:rFonts w:ascii="GHEA Grapalat" w:hAnsi="GHEA Grapalat"/>
          <w:b/>
          <w:szCs w:val="22"/>
          <w:lang w:val="af-ZA"/>
        </w:rPr>
      </w:pP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Ն</w:t>
      </w:r>
      <w:r w:rsidRPr="0049186D">
        <w:rPr>
          <w:rFonts w:ascii="GHEA Grapalat" w:hAnsi="GHEA Grapalat"/>
          <w:b/>
          <w:szCs w:val="22"/>
          <w:lang w:val="af-ZA"/>
        </w:rPr>
        <w:t xml:space="preserve"> </w:t>
      </w:r>
      <w:r w:rsidRPr="0049186D">
        <w:rPr>
          <w:rFonts w:ascii="GHEA Grapalat" w:hAnsi="GHEA Grapalat" w:cs="Sylfaen"/>
          <w:b/>
          <w:szCs w:val="22"/>
          <w:lang w:val="es-ES"/>
        </w:rPr>
        <w:t>Գ</w:t>
      </w:r>
    </w:p>
    <w:p w:rsidR="00740F20" w:rsidRPr="0049186D" w:rsidRDefault="00740F20" w:rsidP="00740F20">
      <w:pPr>
        <w:pStyle w:val="BodyText"/>
        <w:ind w:right="-7"/>
        <w:jc w:val="center"/>
        <w:rPr>
          <w:rFonts w:ascii="GHEA Grapalat" w:hAnsi="GHEA Grapalat"/>
          <w:b/>
          <w:szCs w:val="22"/>
          <w:lang w:val="af-ZA"/>
        </w:rPr>
      </w:pPr>
      <w:r w:rsidRPr="0049186D">
        <w:rPr>
          <w:rFonts w:ascii="GHEA Grapalat" w:hAnsi="GHEA Grapalat" w:cs="Sylfaen"/>
          <w:b/>
          <w:szCs w:val="22"/>
          <w:lang w:val="es-ES"/>
        </w:rPr>
        <w:t>Գ Ն Ա Ն Շ Մ Ա Ն  Հ Ա Ր Ց Մ Ա Ն</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Յ</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Ը</w:t>
      </w:r>
      <w:r w:rsidRPr="0049186D">
        <w:rPr>
          <w:rFonts w:ascii="GHEA Grapalat" w:hAnsi="GHEA Grapalat"/>
          <w:b/>
          <w:szCs w:val="22"/>
          <w:lang w:val="af-ZA"/>
        </w:rPr>
        <w:t xml:space="preserve">   </w:t>
      </w:r>
      <w:r w:rsidRPr="0049186D">
        <w:rPr>
          <w:rFonts w:ascii="GHEA Grapalat" w:hAnsi="GHEA Grapalat" w:cs="Sylfaen"/>
          <w:b/>
          <w:szCs w:val="22"/>
          <w:lang w:val="es-ES"/>
        </w:rPr>
        <w:t>Պ</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Ս</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Ե</w:t>
      </w:r>
      <w:r w:rsidRPr="0049186D">
        <w:rPr>
          <w:rFonts w:ascii="GHEA Grapalat" w:hAnsi="GHEA Grapalat"/>
          <w:b/>
          <w:szCs w:val="22"/>
          <w:lang w:val="af-ZA"/>
        </w:rPr>
        <w:t xml:space="preserve"> </w:t>
      </w:r>
      <w:r w:rsidRPr="0049186D">
        <w:rPr>
          <w:rFonts w:ascii="GHEA Grapalat" w:hAnsi="GHEA Grapalat" w:cs="Sylfaen"/>
          <w:b/>
          <w:szCs w:val="22"/>
          <w:lang w:val="es-ES"/>
        </w:rPr>
        <w:t>Լ</w:t>
      </w:r>
      <w:r w:rsidRPr="0049186D">
        <w:rPr>
          <w:rFonts w:ascii="GHEA Grapalat" w:hAnsi="GHEA Grapalat"/>
          <w:b/>
          <w:szCs w:val="22"/>
          <w:lang w:val="af-ZA"/>
        </w:rPr>
        <w:t xml:space="preserve"> </w:t>
      </w:r>
      <w:r w:rsidRPr="0049186D">
        <w:rPr>
          <w:rFonts w:ascii="GHEA Grapalat" w:hAnsi="GHEA Grapalat" w:cs="Sylfaen"/>
          <w:b/>
          <w:szCs w:val="22"/>
          <w:lang w:val="es-ES"/>
        </w:rPr>
        <w:t>ՈՒ</w:t>
      </w:r>
    </w:p>
    <w:p w:rsidR="00740F20" w:rsidRPr="0049186D" w:rsidRDefault="00740F20" w:rsidP="00740F20">
      <w:pPr>
        <w:ind w:firstLine="567"/>
        <w:jc w:val="center"/>
        <w:rPr>
          <w:rFonts w:ascii="GHEA Grapalat" w:hAnsi="GHEA Grapalat"/>
          <w:lang w:val="af-ZA"/>
        </w:rPr>
      </w:pPr>
    </w:p>
    <w:p w:rsidR="00740F20" w:rsidRPr="0049186D" w:rsidRDefault="00740F20" w:rsidP="00740F20">
      <w:pPr>
        <w:jc w:val="center"/>
        <w:rPr>
          <w:rFonts w:ascii="GHEA Grapalat" w:hAnsi="GHEA Grapalat"/>
          <w:b/>
          <w:sz w:val="20"/>
          <w:lang w:val="af-ZA"/>
        </w:rPr>
      </w:pPr>
      <w:r w:rsidRPr="0049186D">
        <w:rPr>
          <w:rFonts w:ascii="GHEA Grapalat" w:hAnsi="GHEA Grapalat"/>
          <w:b/>
          <w:sz w:val="20"/>
          <w:lang w:val="af-ZA"/>
        </w:rPr>
        <w:t xml:space="preserve">1. </w:t>
      </w:r>
      <w:r w:rsidRPr="0049186D">
        <w:rPr>
          <w:rFonts w:ascii="GHEA Grapalat" w:hAnsi="GHEA Grapalat" w:cs="Sylfaen"/>
          <w:b/>
          <w:sz w:val="20"/>
          <w:lang w:val="es-ES"/>
        </w:rPr>
        <w:t>ԸՆԴՀԱՆՈՒՐ</w:t>
      </w:r>
      <w:r w:rsidRPr="0049186D">
        <w:rPr>
          <w:rFonts w:ascii="GHEA Grapalat" w:hAnsi="GHEA Grapalat"/>
          <w:b/>
          <w:sz w:val="20"/>
          <w:lang w:val="af-ZA"/>
        </w:rPr>
        <w:t xml:space="preserve"> </w:t>
      </w:r>
      <w:r w:rsidRPr="0049186D">
        <w:rPr>
          <w:rFonts w:ascii="GHEA Grapalat" w:hAnsi="GHEA Grapalat" w:cs="Sylfaen"/>
          <w:b/>
          <w:sz w:val="20"/>
          <w:lang w:val="es-ES"/>
        </w:rPr>
        <w:t>ԴՐՈՒՅԹՆԵՐ</w:t>
      </w:r>
    </w:p>
    <w:p w:rsidR="00740F20" w:rsidRPr="0049186D" w:rsidRDefault="00740F20" w:rsidP="00740F20">
      <w:pPr>
        <w:ind w:firstLine="567"/>
        <w:jc w:val="both"/>
        <w:rPr>
          <w:rFonts w:ascii="GHEA Grapalat" w:hAnsi="GHEA Grapalat"/>
          <w:lang w:val="af-ZA"/>
        </w:rPr>
      </w:pPr>
      <w:r w:rsidRPr="0049186D">
        <w:rPr>
          <w:rFonts w:ascii="GHEA Grapalat" w:hAnsi="GHEA Grapalat"/>
          <w:lang w:val="af-ZA"/>
        </w:rPr>
        <w:t xml:space="preserve"> </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1.1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հրահանգը</w:t>
      </w:r>
      <w:r w:rsidRPr="0049186D">
        <w:rPr>
          <w:rFonts w:ascii="GHEA Grapalat" w:hAnsi="GHEA Grapalat" w:cs="Sylfaen"/>
          <w:sz w:val="20"/>
          <w:lang w:val="af-ZA"/>
        </w:rPr>
        <w:t xml:space="preserve"> </w:t>
      </w:r>
      <w:r w:rsidRPr="0049186D">
        <w:rPr>
          <w:rFonts w:ascii="GHEA Grapalat" w:hAnsi="GHEA Grapalat" w:cs="Sylfaen"/>
          <w:sz w:val="20"/>
        </w:rPr>
        <w:t>նպատակ</w:t>
      </w:r>
      <w:r w:rsidRPr="0049186D">
        <w:rPr>
          <w:rFonts w:ascii="GHEA Grapalat" w:hAnsi="GHEA Grapalat" w:cs="Sylfaen"/>
          <w:sz w:val="20"/>
          <w:lang w:val="af-ZA"/>
        </w:rPr>
        <w:t xml:space="preserve"> </w:t>
      </w:r>
      <w:r w:rsidRPr="0049186D">
        <w:rPr>
          <w:rFonts w:ascii="GHEA Grapalat" w:hAnsi="GHEA Grapalat" w:cs="Sylfaen"/>
          <w:sz w:val="20"/>
        </w:rPr>
        <w:t>ունի</w:t>
      </w:r>
      <w:r w:rsidRPr="0049186D">
        <w:rPr>
          <w:rFonts w:ascii="GHEA Grapalat" w:hAnsi="GHEA Grapalat" w:cs="Sylfaen"/>
          <w:sz w:val="20"/>
          <w:lang w:val="af-ZA"/>
        </w:rPr>
        <w:t xml:space="preserve"> </w:t>
      </w:r>
      <w:r w:rsidRPr="0049186D">
        <w:rPr>
          <w:rFonts w:ascii="GHEA Grapalat" w:hAnsi="GHEA Grapalat" w:cs="Sylfaen"/>
          <w:sz w:val="20"/>
        </w:rPr>
        <w:t>օժանդակել</w:t>
      </w:r>
      <w:r w:rsidRPr="0049186D">
        <w:rPr>
          <w:rFonts w:ascii="GHEA Grapalat" w:hAnsi="GHEA Grapalat" w:cs="Sylfaen"/>
          <w:sz w:val="20"/>
          <w:lang w:val="af-ZA"/>
        </w:rPr>
        <w:t xml:space="preserve"> մ</w:t>
      </w:r>
      <w:r w:rsidRPr="0049186D">
        <w:rPr>
          <w:rFonts w:ascii="GHEA Grapalat" w:hAnsi="GHEA Grapalat" w:cs="Sylfaen"/>
          <w:sz w:val="20"/>
        </w:rPr>
        <w:t>ասնակիցներին</w:t>
      </w:r>
      <w:r w:rsidRPr="0049186D">
        <w:rPr>
          <w:rFonts w:ascii="GHEA Grapalat" w:hAnsi="GHEA Grapalat" w:cs="Sylfaen"/>
          <w:sz w:val="20"/>
          <w:lang w:val="af-ZA"/>
        </w:rPr>
        <w:t xml:space="preserve"> </w:t>
      </w:r>
      <w:r w:rsidRPr="0049186D">
        <w:rPr>
          <w:rFonts w:ascii="GHEA Grapalat" w:hAnsi="GHEA Grapalat" w:cs="Sylfaen"/>
          <w:sz w:val="20"/>
        </w:rPr>
        <w:t>հայտը</w:t>
      </w:r>
      <w:r w:rsidRPr="0049186D">
        <w:rPr>
          <w:rFonts w:ascii="GHEA Grapalat" w:hAnsi="GHEA Grapalat" w:cs="Sylfaen"/>
          <w:sz w:val="20"/>
          <w:lang w:val="af-ZA"/>
        </w:rPr>
        <w:t xml:space="preserve"> </w:t>
      </w:r>
      <w:r w:rsidRPr="0049186D">
        <w:rPr>
          <w:rFonts w:ascii="GHEA Grapalat" w:hAnsi="GHEA Grapalat" w:cs="Sylfaen"/>
          <w:sz w:val="20"/>
        </w:rPr>
        <w:t>պատրաստելիս։</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1.2 </w:t>
      </w:r>
      <w:r w:rsidRPr="0049186D">
        <w:rPr>
          <w:rFonts w:ascii="GHEA Grapalat" w:hAnsi="GHEA Grapalat" w:cs="Sylfaen"/>
          <w:sz w:val="20"/>
        </w:rPr>
        <w:t>Նպատակահարմարության</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մ</w:t>
      </w:r>
      <w:r w:rsidRPr="0049186D">
        <w:rPr>
          <w:rFonts w:ascii="GHEA Grapalat" w:hAnsi="GHEA Grapalat" w:cs="Sylfaen"/>
          <w:sz w:val="20"/>
        </w:rPr>
        <w:t>ասնակիցը</w:t>
      </w:r>
      <w:r w:rsidRPr="0049186D">
        <w:rPr>
          <w:rFonts w:ascii="GHEA Grapalat" w:hAnsi="GHEA Grapalat" w:cs="Sylfaen"/>
          <w:sz w:val="20"/>
          <w:lang w:val="af-ZA"/>
        </w:rPr>
        <w:t xml:space="preserve"> </w:t>
      </w:r>
      <w:r w:rsidRPr="0049186D">
        <w:rPr>
          <w:rFonts w:ascii="GHEA Grapalat" w:hAnsi="GHEA Grapalat" w:cs="Sylfaen"/>
          <w:sz w:val="20"/>
        </w:rPr>
        <w:t>պահանջվող</w:t>
      </w:r>
      <w:r w:rsidRPr="0049186D">
        <w:rPr>
          <w:rFonts w:ascii="GHEA Grapalat" w:hAnsi="GHEA Grapalat" w:cs="Sylfaen"/>
          <w:sz w:val="20"/>
          <w:lang w:val="af-ZA"/>
        </w:rPr>
        <w:t xml:space="preserve"> </w:t>
      </w:r>
      <w:r w:rsidRPr="0049186D">
        <w:rPr>
          <w:rFonts w:ascii="GHEA Grapalat" w:hAnsi="GHEA Grapalat" w:cs="Sylfaen"/>
          <w:sz w:val="20"/>
        </w:rPr>
        <w:t>տեղեկությունները</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ներկայացնել</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հրահանգով</w:t>
      </w:r>
      <w:r w:rsidRPr="0049186D">
        <w:rPr>
          <w:rFonts w:ascii="GHEA Grapalat" w:hAnsi="GHEA Grapalat" w:cs="Sylfaen"/>
          <w:sz w:val="20"/>
          <w:lang w:val="af-ZA"/>
        </w:rPr>
        <w:t xml:space="preserve"> </w:t>
      </w:r>
      <w:r w:rsidRPr="0049186D">
        <w:rPr>
          <w:rFonts w:ascii="GHEA Grapalat" w:hAnsi="GHEA Grapalat" w:cs="Sylfaen"/>
          <w:sz w:val="20"/>
        </w:rPr>
        <w:t>առաջարկվող</w:t>
      </w:r>
      <w:r w:rsidRPr="0049186D">
        <w:rPr>
          <w:rFonts w:ascii="GHEA Grapalat" w:hAnsi="GHEA Grapalat" w:cs="Sylfaen"/>
          <w:sz w:val="20"/>
          <w:lang w:val="af-ZA"/>
        </w:rPr>
        <w:t xml:space="preserve"> </w:t>
      </w:r>
      <w:r w:rsidRPr="0049186D">
        <w:rPr>
          <w:rFonts w:ascii="GHEA Grapalat" w:hAnsi="GHEA Grapalat" w:cs="Sylfaen"/>
          <w:sz w:val="20"/>
        </w:rPr>
        <w:t>ձևերից</w:t>
      </w:r>
      <w:r w:rsidRPr="0049186D">
        <w:rPr>
          <w:rFonts w:ascii="GHEA Grapalat" w:hAnsi="GHEA Grapalat" w:cs="Sylfaen"/>
          <w:sz w:val="20"/>
          <w:lang w:val="af-ZA"/>
        </w:rPr>
        <w:t xml:space="preserve"> </w:t>
      </w:r>
      <w:r w:rsidRPr="0049186D">
        <w:rPr>
          <w:rFonts w:ascii="GHEA Grapalat" w:hAnsi="GHEA Grapalat" w:cs="Sylfaen"/>
          <w:sz w:val="20"/>
        </w:rPr>
        <w:t>տարբերվող</w:t>
      </w:r>
      <w:r w:rsidRPr="0049186D">
        <w:rPr>
          <w:rFonts w:ascii="GHEA Grapalat" w:hAnsi="GHEA Grapalat" w:cs="Sylfaen"/>
          <w:sz w:val="20"/>
          <w:lang w:val="af-ZA"/>
        </w:rPr>
        <w:t xml:space="preserve">` </w:t>
      </w:r>
      <w:r w:rsidRPr="0049186D">
        <w:rPr>
          <w:rFonts w:ascii="GHEA Grapalat" w:hAnsi="GHEA Grapalat" w:cs="Sylfaen"/>
          <w:sz w:val="20"/>
        </w:rPr>
        <w:t>այլ</w:t>
      </w:r>
      <w:r w:rsidRPr="0049186D">
        <w:rPr>
          <w:rFonts w:ascii="GHEA Grapalat" w:hAnsi="GHEA Grapalat" w:cs="Sylfaen"/>
          <w:sz w:val="20"/>
          <w:lang w:val="af-ZA"/>
        </w:rPr>
        <w:t xml:space="preserve"> </w:t>
      </w:r>
      <w:r w:rsidRPr="0049186D">
        <w:rPr>
          <w:rFonts w:ascii="GHEA Grapalat" w:hAnsi="GHEA Grapalat" w:cs="Sylfaen"/>
          <w:sz w:val="20"/>
        </w:rPr>
        <w:t>ձևերով</w:t>
      </w:r>
      <w:r w:rsidRPr="0049186D">
        <w:rPr>
          <w:rFonts w:ascii="GHEA Grapalat" w:hAnsi="GHEA Grapalat" w:cs="Sylfaen"/>
          <w:sz w:val="20"/>
          <w:lang w:val="af-ZA"/>
        </w:rPr>
        <w:t xml:space="preserve">` </w:t>
      </w:r>
      <w:r w:rsidRPr="0049186D">
        <w:rPr>
          <w:rFonts w:ascii="GHEA Grapalat" w:hAnsi="GHEA Grapalat" w:cs="Sylfaen"/>
          <w:sz w:val="20"/>
        </w:rPr>
        <w:t>պահպանելով</w:t>
      </w:r>
      <w:r w:rsidRPr="0049186D">
        <w:rPr>
          <w:rFonts w:ascii="GHEA Grapalat" w:hAnsi="GHEA Grapalat" w:cs="Sylfaen"/>
          <w:sz w:val="20"/>
          <w:lang w:val="af-ZA"/>
        </w:rPr>
        <w:t xml:space="preserve"> </w:t>
      </w:r>
      <w:r w:rsidRPr="0049186D">
        <w:rPr>
          <w:rFonts w:ascii="GHEA Grapalat" w:hAnsi="GHEA Grapalat" w:cs="Sylfaen"/>
          <w:sz w:val="20"/>
        </w:rPr>
        <w:t>պահանջվող</w:t>
      </w:r>
      <w:r w:rsidRPr="0049186D">
        <w:rPr>
          <w:rFonts w:ascii="GHEA Grapalat" w:hAnsi="GHEA Grapalat" w:cs="Sylfaen"/>
          <w:sz w:val="20"/>
          <w:lang w:val="af-ZA"/>
        </w:rPr>
        <w:t xml:space="preserve"> </w:t>
      </w:r>
      <w:r w:rsidRPr="0049186D">
        <w:rPr>
          <w:rFonts w:ascii="GHEA Grapalat" w:hAnsi="GHEA Grapalat" w:cs="Sylfaen"/>
          <w:sz w:val="20"/>
        </w:rPr>
        <w:t>վավերապայմանները։</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1.3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հայերենից</w:t>
      </w:r>
      <w:r w:rsidRPr="0049186D">
        <w:rPr>
          <w:rFonts w:ascii="GHEA Grapalat" w:hAnsi="GHEA Grapalat" w:cs="Sylfaen"/>
          <w:sz w:val="20"/>
          <w:lang w:val="af-ZA"/>
        </w:rPr>
        <w:t xml:space="preserve"> </w:t>
      </w:r>
      <w:r w:rsidRPr="0049186D">
        <w:rPr>
          <w:rFonts w:ascii="GHEA Grapalat" w:hAnsi="GHEA Grapalat" w:cs="Sylfaen"/>
          <w:sz w:val="20"/>
        </w:rPr>
        <w:t>բացի</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ներկայացվել</w:t>
      </w:r>
      <w:r w:rsidRPr="0049186D">
        <w:rPr>
          <w:rFonts w:ascii="GHEA Grapalat" w:hAnsi="GHEA Grapalat" w:cs="Sylfaen"/>
          <w:sz w:val="20"/>
          <w:lang w:val="af-ZA"/>
        </w:rPr>
        <w:t xml:space="preserve"> </w:t>
      </w:r>
      <w:r w:rsidRPr="0049186D">
        <w:rPr>
          <w:rFonts w:ascii="GHEA Grapalat" w:hAnsi="GHEA Grapalat" w:cs="Sylfaen"/>
          <w:sz w:val="20"/>
        </w:rPr>
        <w:t>նաև</w:t>
      </w:r>
      <w:r w:rsidRPr="0049186D">
        <w:rPr>
          <w:rFonts w:ascii="GHEA Grapalat" w:hAnsi="GHEA Grapalat" w:cs="Sylfaen"/>
          <w:sz w:val="20"/>
          <w:lang w:val="af-ZA"/>
        </w:rPr>
        <w:t xml:space="preserve"> </w:t>
      </w:r>
      <w:r w:rsidRPr="0049186D">
        <w:rPr>
          <w:rFonts w:ascii="GHEA Grapalat" w:hAnsi="GHEA Grapalat" w:cs="Sylfaen"/>
          <w:sz w:val="20"/>
        </w:rPr>
        <w:t>անգլերեն</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ռուսերեն։</w:t>
      </w:r>
      <w:r w:rsidRPr="0049186D">
        <w:rPr>
          <w:rFonts w:ascii="GHEA Grapalat" w:hAnsi="GHEA Grapalat" w:cs="Sylfaen"/>
          <w:sz w:val="20"/>
          <w:lang w:val="af-ZA"/>
        </w:rPr>
        <w:t xml:space="preserve"> </w:t>
      </w:r>
    </w:p>
    <w:p w:rsidR="00740F20" w:rsidRPr="0049186D" w:rsidRDefault="00740F20" w:rsidP="00740F20">
      <w:pPr>
        <w:jc w:val="center"/>
        <w:rPr>
          <w:rFonts w:ascii="GHEA Grapalat" w:hAnsi="GHEA Grapalat"/>
          <w:b/>
          <w:lang w:val="af-ZA"/>
        </w:rPr>
      </w:pPr>
    </w:p>
    <w:p w:rsidR="00740F20" w:rsidRPr="0049186D" w:rsidRDefault="00740F20" w:rsidP="00740F20">
      <w:pPr>
        <w:jc w:val="center"/>
        <w:rPr>
          <w:rFonts w:ascii="GHEA Grapalat" w:hAnsi="GHEA Grapalat"/>
          <w:b/>
          <w:sz w:val="20"/>
          <w:lang w:val="af-ZA"/>
        </w:rPr>
      </w:pPr>
      <w:r w:rsidRPr="0049186D">
        <w:rPr>
          <w:rFonts w:ascii="GHEA Grapalat" w:hAnsi="GHEA Grapalat"/>
          <w:b/>
          <w:sz w:val="20"/>
          <w:lang w:val="af-ZA"/>
        </w:rPr>
        <w:t xml:space="preserve">2. </w:t>
      </w:r>
      <w:r w:rsidRPr="0049186D">
        <w:rPr>
          <w:rFonts w:ascii="GHEA Grapalat" w:hAnsi="GHEA Grapalat" w:cs="Sylfaen"/>
          <w:b/>
          <w:sz w:val="20"/>
          <w:lang w:val="es-ES"/>
        </w:rPr>
        <w:t>ԸՆԹԱՑԱԿԱՐԳԻ</w:t>
      </w:r>
      <w:r w:rsidRPr="0049186D">
        <w:rPr>
          <w:rFonts w:ascii="GHEA Grapalat" w:hAnsi="GHEA Grapalat"/>
          <w:b/>
          <w:sz w:val="20"/>
          <w:lang w:val="af-ZA"/>
        </w:rPr>
        <w:t xml:space="preserve"> </w:t>
      </w:r>
      <w:r w:rsidRPr="0049186D">
        <w:rPr>
          <w:rFonts w:ascii="GHEA Grapalat" w:hAnsi="GHEA Grapalat" w:cs="Sylfaen"/>
          <w:b/>
          <w:sz w:val="20"/>
          <w:lang w:val="es-ES"/>
        </w:rPr>
        <w:t>ՀԱՅՏԸ</w:t>
      </w:r>
    </w:p>
    <w:p w:rsidR="00740F20" w:rsidRPr="0049186D" w:rsidRDefault="00740F20" w:rsidP="00740F20">
      <w:pPr>
        <w:ind w:firstLine="720"/>
        <w:jc w:val="center"/>
        <w:rPr>
          <w:rFonts w:ascii="GHEA Grapalat" w:hAnsi="GHEA Grapalat"/>
          <w:lang w:val="af-ZA"/>
        </w:rPr>
      </w:pPr>
    </w:p>
    <w:p w:rsidR="00740F20" w:rsidRPr="0049186D" w:rsidRDefault="00740F20" w:rsidP="00740F20">
      <w:pPr>
        <w:ind w:firstLine="567"/>
        <w:jc w:val="both"/>
        <w:rPr>
          <w:rFonts w:ascii="GHEA Grapalat" w:hAnsi="GHEA Grapalat"/>
          <w:sz w:val="20"/>
          <w:szCs w:val="20"/>
          <w:lang w:val="es-ES"/>
        </w:rPr>
      </w:pPr>
      <w:r w:rsidRPr="0049186D">
        <w:rPr>
          <w:rFonts w:ascii="GHEA Grapalat" w:hAnsi="GHEA Grapalat"/>
          <w:sz w:val="20"/>
          <w:szCs w:val="20"/>
          <w:lang w:val="hy-AM"/>
        </w:rPr>
        <w:t xml:space="preserve">Ընթացակարգին մասնակցելու համար </w:t>
      </w:r>
      <w:r w:rsidRPr="0049186D">
        <w:rPr>
          <w:rFonts w:ascii="GHEA Grapalat" w:hAnsi="GHEA Grapalat"/>
          <w:sz w:val="20"/>
          <w:szCs w:val="20"/>
        </w:rPr>
        <w:t>մ</w:t>
      </w:r>
      <w:r w:rsidRPr="0049186D">
        <w:rPr>
          <w:rFonts w:ascii="GHEA Grapalat" w:hAnsi="GHEA Grapalat"/>
          <w:sz w:val="20"/>
          <w:szCs w:val="20"/>
          <w:lang w:val="hy-AM"/>
        </w:rPr>
        <w:t xml:space="preserve">ասնակիցը </w:t>
      </w:r>
      <w:r w:rsidRPr="00595447">
        <w:rPr>
          <w:rFonts w:ascii="GHEA Grapalat" w:hAnsi="GHEA Grapalat"/>
          <w:sz w:val="20"/>
          <w:szCs w:val="20"/>
        </w:rPr>
        <w:t>սույն</w:t>
      </w:r>
      <w:r w:rsidRPr="00595447">
        <w:rPr>
          <w:rFonts w:ascii="GHEA Grapalat" w:hAnsi="GHEA Grapalat"/>
          <w:sz w:val="20"/>
          <w:szCs w:val="20"/>
          <w:lang w:val="af-ZA"/>
        </w:rPr>
        <w:t xml:space="preserve"> </w:t>
      </w:r>
      <w:r w:rsidRPr="00595447">
        <w:rPr>
          <w:rFonts w:ascii="GHEA Grapalat" w:hAnsi="GHEA Grapalat"/>
          <w:sz w:val="20"/>
          <w:szCs w:val="20"/>
        </w:rPr>
        <w:t>հրավերի</w:t>
      </w:r>
      <w:r w:rsidRPr="00595447">
        <w:rPr>
          <w:rFonts w:ascii="GHEA Grapalat" w:hAnsi="GHEA Grapalat"/>
          <w:sz w:val="20"/>
          <w:szCs w:val="20"/>
          <w:lang w:val="af-ZA"/>
        </w:rPr>
        <w:t xml:space="preserve"> 2-</w:t>
      </w:r>
      <w:r w:rsidRPr="00595447">
        <w:rPr>
          <w:rFonts w:ascii="GHEA Grapalat" w:hAnsi="GHEA Grapalat"/>
          <w:sz w:val="20"/>
          <w:szCs w:val="20"/>
        </w:rPr>
        <w:t>րդ</w:t>
      </w:r>
      <w:r w:rsidRPr="00595447">
        <w:rPr>
          <w:rFonts w:ascii="GHEA Grapalat" w:hAnsi="GHEA Grapalat"/>
          <w:sz w:val="20"/>
          <w:szCs w:val="20"/>
          <w:lang w:val="af-ZA"/>
        </w:rPr>
        <w:t xml:space="preserve"> </w:t>
      </w:r>
      <w:r w:rsidRPr="00595447">
        <w:rPr>
          <w:rFonts w:ascii="GHEA Grapalat" w:hAnsi="GHEA Grapalat"/>
          <w:sz w:val="20"/>
          <w:szCs w:val="20"/>
        </w:rPr>
        <w:t>մասի</w:t>
      </w:r>
      <w:r w:rsidRPr="00595447">
        <w:rPr>
          <w:rFonts w:ascii="GHEA Grapalat" w:hAnsi="GHEA Grapalat"/>
          <w:sz w:val="20"/>
          <w:szCs w:val="20"/>
          <w:lang w:val="af-ZA"/>
        </w:rPr>
        <w:t xml:space="preserve"> 4-</w:t>
      </w:r>
      <w:r w:rsidRPr="00595447">
        <w:rPr>
          <w:rFonts w:ascii="GHEA Grapalat" w:hAnsi="GHEA Grapalat"/>
          <w:sz w:val="20"/>
          <w:szCs w:val="20"/>
        </w:rPr>
        <w:t>րդ</w:t>
      </w:r>
      <w:r w:rsidRPr="00595447">
        <w:rPr>
          <w:rFonts w:ascii="GHEA Grapalat" w:hAnsi="GHEA Grapalat"/>
          <w:sz w:val="20"/>
          <w:szCs w:val="20"/>
          <w:lang w:val="af-ZA"/>
        </w:rPr>
        <w:t xml:space="preserve"> </w:t>
      </w:r>
      <w:r w:rsidRPr="00595447">
        <w:rPr>
          <w:rFonts w:ascii="GHEA Grapalat" w:hAnsi="GHEA Grapalat"/>
          <w:sz w:val="20"/>
          <w:szCs w:val="20"/>
        </w:rPr>
        <w:t>բաժնով</w:t>
      </w:r>
      <w:r w:rsidRPr="00595447">
        <w:rPr>
          <w:rFonts w:ascii="GHEA Grapalat" w:hAnsi="GHEA Grapalat"/>
          <w:sz w:val="20"/>
          <w:szCs w:val="20"/>
          <w:lang w:val="af-ZA"/>
        </w:rPr>
        <w:t xml:space="preserve"> </w:t>
      </w:r>
      <w:r w:rsidRPr="00595447">
        <w:rPr>
          <w:rFonts w:ascii="GHEA Grapalat" w:hAnsi="GHEA Grapalat"/>
          <w:sz w:val="20"/>
          <w:szCs w:val="20"/>
        </w:rPr>
        <w:t>սահմանված</w:t>
      </w:r>
      <w:r w:rsidRPr="00595447">
        <w:rPr>
          <w:rFonts w:ascii="GHEA Grapalat" w:hAnsi="GHEA Grapalat"/>
          <w:sz w:val="20"/>
          <w:szCs w:val="20"/>
          <w:lang w:val="af-ZA"/>
        </w:rPr>
        <w:t xml:space="preserve"> </w:t>
      </w:r>
      <w:r w:rsidRPr="00595447">
        <w:rPr>
          <w:rFonts w:ascii="GHEA Grapalat" w:hAnsi="GHEA Grapalat"/>
          <w:sz w:val="20"/>
          <w:szCs w:val="20"/>
        </w:rPr>
        <w:t>կարգով</w:t>
      </w:r>
      <w:r w:rsidRPr="00595447">
        <w:rPr>
          <w:rFonts w:ascii="GHEA Grapalat" w:hAnsi="GHEA Grapalat"/>
          <w:sz w:val="20"/>
          <w:szCs w:val="20"/>
          <w:lang w:val="hy-AM"/>
        </w:rPr>
        <w:t xml:space="preserve"> ներկայացնում է հայտ:</w:t>
      </w:r>
      <w:r w:rsidRPr="005214FE">
        <w:rPr>
          <w:rFonts w:ascii="GHEA Grapalat" w:hAnsi="GHEA Grapalat"/>
          <w:sz w:val="20"/>
          <w:szCs w:val="20"/>
          <w:lang w:val="af-ZA"/>
        </w:rPr>
        <w:t xml:space="preserve"> </w:t>
      </w:r>
      <w:r w:rsidRPr="0049186D">
        <w:rPr>
          <w:rFonts w:ascii="GHEA Grapalat" w:hAnsi="GHEA Grapalat"/>
          <w:sz w:val="20"/>
          <w:szCs w:val="20"/>
          <w:lang w:val="hy-AM"/>
        </w:rPr>
        <w:t>Հայտին կցվում են սույն հրավերով նախատեսված համապատասխան փաստաթղթեր</w:t>
      </w:r>
      <w:r w:rsidRPr="0049186D">
        <w:rPr>
          <w:rFonts w:ascii="GHEA Grapalat" w:hAnsi="GHEA Grapalat"/>
          <w:sz w:val="20"/>
          <w:szCs w:val="20"/>
          <w:lang w:val="es-ES"/>
        </w:rPr>
        <w:t>ը (տեղեկությունները)</w:t>
      </w:r>
      <w:r>
        <w:rPr>
          <w:rFonts w:ascii="GHEA Grapalat" w:hAnsi="GHEA Grapalat"/>
          <w:sz w:val="20"/>
          <w:szCs w:val="20"/>
          <w:lang w:val="es-ES"/>
        </w:rPr>
        <w:t>:</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rPr>
        <w:t>Մասնակիցը</w:t>
      </w:r>
      <w:r w:rsidRPr="0049186D">
        <w:rPr>
          <w:rFonts w:ascii="GHEA Grapalat" w:hAnsi="GHEA Grapalat" w:cs="Sylfaen"/>
          <w:sz w:val="20"/>
          <w:lang w:val="es-ES"/>
        </w:rPr>
        <w:t xml:space="preserve"> </w:t>
      </w:r>
      <w:r w:rsidRPr="0049186D">
        <w:rPr>
          <w:rFonts w:ascii="GHEA Grapalat" w:hAnsi="GHEA Grapalat" w:cs="Sylfaen"/>
          <w:sz w:val="20"/>
        </w:rPr>
        <w:t>հայտով</w:t>
      </w:r>
      <w:r w:rsidRPr="0049186D">
        <w:rPr>
          <w:rFonts w:ascii="GHEA Grapalat" w:hAnsi="GHEA Grapalat" w:cs="Sylfaen"/>
          <w:sz w:val="20"/>
          <w:lang w:val="es-ES"/>
        </w:rPr>
        <w:t xml:space="preserve"> </w:t>
      </w:r>
      <w:r w:rsidRPr="0049186D">
        <w:rPr>
          <w:rFonts w:ascii="GHEA Grapalat" w:hAnsi="GHEA Grapalat" w:cs="Sylfaen"/>
          <w:sz w:val="20"/>
        </w:rPr>
        <w:t>ներկայացնում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իր</w:t>
      </w:r>
      <w:r w:rsidRPr="0049186D">
        <w:rPr>
          <w:rFonts w:ascii="GHEA Grapalat" w:hAnsi="GHEA Grapalat" w:cs="Sylfaen"/>
          <w:sz w:val="20"/>
          <w:lang w:val="es-ES"/>
        </w:rPr>
        <w:t xml:space="preserve"> </w:t>
      </w:r>
      <w:r w:rsidRPr="0049186D">
        <w:rPr>
          <w:rFonts w:ascii="GHEA Grapalat" w:hAnsi="GHEA Grapalat" w:cs="Sylfaen"/>
          <w:sz w:val="20"/>
        </w:rPr>
        <w:t>կողմից</w:t>
      </w:r>
      <w:r w:rsidRPr="0049186D">
        <w:rPr>
          <w:rFonts w:ascii="GHEA Grapalat" w:hAnsi="GHEA Grapalat" w:cs="Sylfaen"/>
          <w:sz w:val="20"/>
          <w:lang w:val="es-ES"/>
        </w:rPr>
        <w:t xml:space="preserve"> </w:t>
      </w:r>
      <w:r w:rsidRPr="0049186D">
        <w:rPr>
          <w:rFonts w:ascii="GHEA Grapalat" w:hAnsi="GHEA Grapalat" w:cs="Sylfaen"/>
          <w:sz w:val="20"/>
        </w:rPr>
        <w:t>հաստատված</w:t>
      </w:r>
      <w:r w:rsidRPr="0049186D">
        <w:rPr>
          <w:rFonts w:ascii="GHEA Grapalat" w:hAnsi="GHEA Grapalat" w:cs="Sylfaen"/>
          <w:sz w:val="20"/>
          <w:lang w:val="es-ES"/>
        </w:rPr>
        <w:t>`</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t xml:space="preserve">2.1 </w:t>
      </w:r>
      <w:r w:rsidRPr="0049186D">
        <w:rPr>
          <w:rFonts w:ascii="GHEA Grapalat" w:hAnsi="GHEA Grapalat" w:cs="Sylfaen"/>
          <w:sz w:val="20"/>
        </w:rPr>
        <w:t>ընթացակարգին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Sylfaen"/>
          <w:sz w:val="20"/>
          <w:lang w:val="af-ZA"/>
        </w:rPr>
        <w:t xml:space="preserve"> </w:t>
      </w:r>
      <w:r w:rsidRPr="0049186D">
        <w:rPr>
          <w:rFonts w:ascii="GHEA Grapalat" w:hAnsi="GHEA Grapalat" w:cs="Sylfaen"/>
          <w:sz w:val="20"/>
        </w:rPr>
        <w:t>դիմում</w:t>
      </w:r>
      <w:r w:rsidRPr="005214FE">
        <w:rPr>
          <w:rFonts w:ascii="GHEA Grapalat" w:hAnsi="GHEA Grapalat" w:cs="Sylfaen"/>
          <w:sz w:val="20"/>
          <w:lang w:val="es-ES"/>
        </w:rPr>
        <w:t>-</w:t>
      </w:r>
      <w:r>
        <w:rPr>
          <w:rFonts w:ascii="GHEA Grapalat" w:hAnsi="GHEA Grapalat" w:cs="Sylfaen"/>
          <w:sz w:val="20"/>
        </w:rPr>
        <w:t>հայտարարություն</w:t>
      </w:r>
      <w:r w:rsidRPr="0049186D">
        <w:rPr>
          <w:rFonts w:ascii="GHEA Grapalat" w:hAnsi="GHEA Grapalat" w:cs="Sylfaen"/>
          <w:sz w:val="20"/>
          <w:lang w:val="af-ZA"/>
        </w:rPr>
        <w:t>` համաձայն հ</w:t>
      </w:r>
      <w:r w:rsidRPr="0049186D">
        <w:rPr>
          <w:rFonts w:ascii="GHEA Grapalat" w:hAnsi="GHEA Grapalat" w:cs="Sylfaen"/>
          <w:sz w:val="20"/>
        </w:rPr>
        <w:t>ավելված</w:t>
      </w:r>
      <w:r w:rsidRPr="0049186D">
        <w:rPr>
          <w:rFonts w:ascii="GHEA Grapalat" w:hAnsi="GHEA Grapalat" w:cs="Sylfaen"/>
          <w:sz w:val="20"/>
          <w:lang w:val="af-ZA"/>
        </w:rPr>
        <w:t xml:space="preserve"> N 1-ի</w:t>
      </w:r>
      <w:r w:rsidRPr="0049186D">
        <w:rPr>
          <w:rFonts w:ascii="GHEA Grapalat" w:hAnsi="GHEA Grapalat" w:cs="Sylfaen"/>
          <w:sz w:val="20"/>
          <w:lang w:val="es-ES"/>
        </w:rPr>
        <w:t>.</w:t>
      </w:r>
    </w:p>
    <w:p w:rsidR="00740F20" w:rsidRPr="00DE1E5A" w:rsidRDefault="00740F20" w:rsidP="00740F20">
      <w:pPr>
        <w:pStyle w:val="norm"/>
        <w:spacing w:line="276" w:lineRule="auto"/>
        <w:ind w:firstLine="567"/>
        <w:rPr>
          <w:rFonts w:ascii="GHEA Grapalat" w:hAnsi="GHEA Grapalat" w:cs="Sylfaen"/>
          <w:sz w:val="20"/>
          <w:szCs w:val="24"/>
          <w:lang w:val="af-ZA" w:eastAsia="en-US"/>
        </w:rPr>
      </w:pPr>
      <w:r w:rsidRPr="0049186D">
        <w:rPr>
          <w:rFonts w:ascii="GHEA Grapalat" w:hAnsi="GHEA Grapalat" w:cs="Sylfaen"/>
          <w:sz w:val="20"/>
          <w:lang w:val="af-ZA"/>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740F20" w:rsidRPr="001B09EA" w:rsidRDefault="00740F20" w:rsidP="00740F20">
      <w:pPr>
        <w:pStyle w:val="norm"/>
        <w:spacing w:line="240" w:lineRule="auto"/>
        <w:ind w:firstLine="567"/>
        <w:rPr>
          <w:rFonts w:ascii="GHEA Grapalat" w:hAnsi="GHEA Grapalat" w:cs="Sylfaen"/>
          <w:sz w:val="20"/>
          <w:szCs w:val="24"/>
          <w:vertAlign w:val="superscript"/>
          <w:lang w:val="af-ZA" w:eastAsia="en-US"/>
        </w:rPr>
      </w:pPr>
      <w:r>
        <w:rPr>
          <w:rFonts w:ascii="GHEA Grapalat" w:hAnsi="GHEA Grapalat" w:cs="Sylfaen"/>
          <w:sz w:val="20"/>
          <w:lang w:val="af-ZA"/>
        </w:rPr>
        <w:t xml:space="preserve">2.3 </w:t>
      </w:r>
      <w:r w:rsidRPr="0049186D">
        <w:rPr>
          <w:rFonts w:ascii="GHEA Grapalat" w:hAnsi="GHEA Grapalat" w:cs="Sylfaen"/>
          <w:sz w:val="20"/>
          <w:szCs w:val="24"/>
          <w:lang w:eastAsia="en-US"/>
        </w:rPr>
        <w:t>համատեղ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գործունեության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պայմանագիրը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ընթացակարգին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համատեղ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գործունեության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կարգով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կոնսորցիումով</w:t>
      </w:r>
      <w:r w:rsidRPr="0049186D">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p>
    <w:p w:rsidR="00740F20" w:rsidRPr="0049186D" w:rsidRDefault="00740F20" w:rsidP="00740F20">
      <w:pPr>
        <w:jc w:val="both"/>
        <w:rPr>
          <w:rFonts w:ascii="GHEA Grapalat" w:hAnsi="GHEA Grapalat" w:cs="Sylfaen"/>
          <w:sz w:val="20"/>
          <w:lang w:val="af-ZA"/>
        </w:rPr>
      </w:pPr>
      <w:r w:rsidRPr="0049186D">
        <w:rPr>
          <w:rFonts w:ascii="GHEA Grapalat" w:hAnsi="GHEA Grapalat" w:cs="Sylfaen"/>
          <w:sz w:val="20"/>
          <w:lang w:val="af-ZA"/>
        </w:rPr>
        <w:t xml:space="preserve">       </w:t>
      </w:r>
      <w:r>
        <w:rPr>
          <w:rFonts w:ascii="GHEA Grapalat" w:hAnsi="GHEA Grapalat" w:cs="Sylfaen"/>
          <w:sz w:val="20"/>
          <w:lang w:val="af-ZA"/>
        </w:rPr>
        <w:t>2.4 ս</w:t>
      </w:r>
      <w:r w:rsidRPr="0049186D">
        <w:rPr>
          <w:rFonts w:ascii="GHEA Grapalat" w:hAnsi="GHEA Grapalat" w:cs="Sylfaen"/>
          <w:sz w:val="20"/>
          <w:lang w:val="af-ZA"/>
        </w:rPr>
        <w:t>ույն հրավերով նախատեսված լիցենզիայի (ներդիրի) պատճենը</w:t>
      </w:r>
      <w:r>
        <w:rPr>
          <w:rFonts w:ascii="GHEA Grapalat" w:hAnsi="GHEA Grapalat" w:cs="Sylfaen"/>
          <w:sz w:val="20"/>
          <w:vertAlign w:val="superscript"/>
          <w:lang w:val="af-ZA"/>
        </w:rPr>
        <w:t>16</w:t>
      </w:r>
      <w:r w:rsidRPr="005D551B">
        <w:rPr>
          <w:rStyle w:val="FootnoteReference"/>
          <w:rFonts w:ascii="GHEA Grapalat" w:hAnsi="GHEA Grapalat" w:cs="Sylfaen"/>
          <w:color w:val="FFFFFF"/>
          <w:sz w:val="20"/>
          <w:lang w:val="af-ZA"/>
        </w:rPr>
        <w:footnoteReference w:id="12"/>
      </w:r>
    </w:p>
    <w:p w:rsidR="00740F20" w:rsidRPr="0049186D" w:rsidRDefault="00740F20" w:rsidP="00740F20">
      <w:pPr>
        <w:pStyle w:val="norm"/>
        <w:spacing w:line="240" w:lineRule="auto"/>
        <w:ind w:firstLine="0"/>
        <w:rPr>
          <w:rFonts w:ascii="GHEA Grapalat" w:hAnsi="GHEA Grapalat" w:cs="Sylfaen"/>
          <w:sz w:val="20"/>
          <w:lang w:val="af-ZA"/>
        </w:rPr>
      </w:pPr>
      <w:r w:rsidRPr="0049186D">
        <w:rPr>
          <w:rFonts w:ascii="GHEA Grapalat" w:hAnsi="GHEA Grapalat" w:cs="Sylfaen"/>
          <w:sz w:val="20"/>
          <w:lang w:val="af-ZA"/>
        </w:rPr>
        <w:t xml:space="preserve">       2.</w:t>
      </w:r>
      <w:r>
        <w:rPr>
          <w:rFonts w:ascii="GHEA Grapalat" w:hAnsi="GHEA Grapalat" w:cs="Sylfaen"/>
          <w:sz w:val="20"/>
          <w:lang w:val="af-ZA"/>
        </w:rPr>
        <w:t>5</w:t>
      </w:r>
      <w:r w:rsidRPr="0049186D">
        <w:rPr>
          <w:rFonts w:ascii="GHEA Grapalat" w:hAnsi="GHEA Grapalat" w:cs="Sylfaen"/>
          <w:sz w:val="20"/>
          <w:lang w:val="af-ZA"/>
        </w:rPr>
        <w:t xml:space="preserve"> </w:t>
      </w:r>
      <w:r w:rsidRPr="0049186D">
        <w:rPr>
          <w:rFonts w:ascii="GHEA Grapalat" w:hAnsi="GHEA Grapalat" w:cs="Sylfaen"/>
          <w:sz w:val="20"/>
          <w:lang w:val="hy-AM"/>
        </w:rPr>
        <w:t>գնային</w:t>
      </w:r>
      <w:r w:rsidRPr="0049186D">
        <w:rPr>
          <w:rFonts w:ascii="GHEA Grapalat" w:hAnsi="GHEA Grapalat" w:cs="Sylfaen"/>
          <w:sz w:val="20"/>
          <w:lang w:val="af-ZA"/>
        </w:rPr>
        <w:t xml:space="preserve"> </w:t>
      </w:r>
      <w:r w:rsidRPr="0049186D">
        <w:rPr>
          <w:rFonts w:ascii="GHEA Grapalat" w:hAnsi="GHEA Grapalat" w:cs="Sylfaen"/>
          <w:sz w:val="20"/>
          <w:lang w:val="hy-AM"/>
        </w:rPr>
        <w:t>առաջարկ</w:t>
      </w:r>
      <w:r w:rsidRPr="0049186D">
        <w:rPr>
          <w:rFonts w:ascii="GHEA Grapalat" w:hAnsi="GHEA Grapalat" w:cs="Sylfaen"/>
          <w:sz w:val="20"/>
          <w:lang w:val="af-ZA"/>
        </w:rPr>
        <w:t xml:space="preserve">` </w:t>
      </w:r>
      <w:r w:rsidRPr="0049186D">
        <w:rPr>
          <w:rFonts w:ascii="GHEA Grapalat" w:hAnsi="GHEA Grapalat" w:cs="Sylfaen"/>
          <w:sz w:val="20"/>
        </w:rPr>
        <w:t>համաձայն</w:t>
      </w:r>
      <w:r w:rsidRPr="0049186D">
        <w:rPr>
          <w:rFonts w:ascii="GHEA Grapalat" w:hAnsi="GHEA Grapalat" w:cs="Sylfaen"/>
          <w:sz w:val="20"/>
          <w:lang w:val="af-ZA"/>
        </w:rPr>
        <w:t xml:space="preserve"> </w:t>
      </w:r>
      <w:r w:rsidRPr="0049186D">
        <w:rPr>
          <w:rFonts w:ascii="GHEA Grapalat" w:hAnsi="GHEA Grapalat" w:cs="Sylfaen"/>
          <w:sz w:val="20"/>
        </w:rPr>
        <w:t>հավելված</w:t>
      </w:r>
      <w:r w:rsidRPr="0049186D">
        <w:rPr>
          <w:rFonts w:ascii="GHEA Grapalat" w:hAnsi="GHEA Grapalat" w:cs="Sylfaen"/>
          <w:sz w:val="20"/>
          <w:lang w:val="af-ZA"/>
        </w:rPr>
        <w:t xml:space="preserve"> N </w:t>
      </w:r>
      <w:r>
        <w:rPr>
          <w:rFonts w:ascii="GHEA Grapalat" w:hAnsi="GHEA Grapalat" w:cs="Sylfaen"/>
          <w:sz w:val="20"/>
          <w:lang w:val="af-ZA"/>
        </w:rPr>
        <w:t>2</w:t>
      </w:r>
      <w:r w:rsidRPr="0049186D">
        <w:rPr>
          <w:rFonts w:ascii="GHEA Grapalat" w:hAnsi="GHEA Grapalat" w:cs="Sylfaen"/>
          <w:sz w:val="20"/>
          <w:lang w:val="af-ZA"/>
        </w:rPr>
        <w:t>-</w:t>
      </w:r>
      <w:r w:rsidRPr="0049186D">
        <w:rPr>
          <w:rFonts w:ascii="GHEA Grapalat" w:hAnsi="GHEA Grapalat" w:cs="Sylfaen"/>
          <w:sz w:val="20"/>
        </w:rPr>
        <w:t>ի</w:t>
      </w:r>
      <w:r w:rsidRPr="0049186D">
        <w:rPr>
          <w:rFonts w:ascii="GHEA Grapalat" w:hAnsi="GHEA Grapalat" w:cs="Sylfaen"/>
          <w:sz w:val="20"/>
          <w:lang w:val="af-ZA"/>
        </w:rPr>
        <w:t xml:space="preserve">: Գնային առաջարկը </w:t>
      </w:r>
      <w:r w:rsidRPr="0049186D">
        <w:rPr>
          <w:rFonts w:ascii="GHEA Grapalat" w:hAnsi="GHEA Grapalat" w:cs="Sylfaen"/>
          <w:sz w:val="20"/>
          <w:lang w:val="hy-AM"/>
        </w:rPr>
        <w:t>ներկայացվում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rPr>
        <w:t>արժեք</w:t>
      </w:r>
      <w:r w:rsidRPr="0049186D">
        <w:rPr>
          <w:rFonts w:ascii="GHEA Grapalat" w:hAnsi="GHEA Grapalat" w:cs="Sylfaen"/>
          <w:sz w:val="20"/>
          <w:lang w:val="af-ZA"/>
        </w:rPr>
        <w:t xml:space="preserve"> (</w:t>
      </w:r>
      <w:r w:rsidRPr="0049186D">
        <w:rPr>
          <w:rFonts w:ascii="GHEA Grapalat" w:hAnsi="GHEA Grapalat" w:cs="Sylfaen"/>
          <w:sz w:val="20"/>
        </w:rPr>
        <w:t>ինքնարժեքի</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կանխատեսվող</w:t>
      </w:r>
      <w:r w:rsidRPr="0049186D">
        <w:rPr>
          <w:rFonts w:ascii="GHEA Grapalat" w:hAnsi="GHEA Grapalat" w:cs="Sylfaen"/>
          <w:sz w:val="20"/>
          <w:lang w:val="af-ZA"/>
        </w:rPr>
        <w:t xml:space="preserve"> </w:t>
      </w:r>
      <w:r w:rsidRPr="0049186D">
        <w:rPr>
          <w:rFonts w:ascii="GHEA Grapalat" w:hAnsi="GHEA Grapalat" w:cs="Sylfaen"/>
          <w:sz w:val="20"/>
        </w:rPr>
        <w:t>շահույթի</w:t>
      </w:r>
      <w:r w:rsidRPr="0049186D">
        <w:rPr>
          <w:rFonts w:ascii="GHEA Grapalat" w:hAnsi="GHEA Grapalat" w:cs="Sylfaen"/>
          <w:sz w:val="20"/>
          <w:lang w:val="af-ZA"/>
        </w:rPr>
        <w:t xml:space="preserve"> </w:t>
      </w:r>
      <w:r w:rsidRPr="0049186D">
        <w:rPr>
          <w:rFonts w:ascii="GHEA Grapalat" w:hAnsi="GHEA Grapalat" w:cs="Sylfaen"/>
          <w:sz w:val="20"/>
        </w:rPr>
        <w:t>հանրագումարը</w:t>
      </w:r>
      <w:r w:rsidRPr="0049186D">
        <w:rPr>
          <w:rFonts w:ascii="GHEA Grapalat" w:hAnsi="GHEA Grapalat" w:cs="Sylfaen"/>
          <w:sz w:val="20"/>
          <w:lang w:val="af-ZA"/>
        </w:rPr>
        <w:t>)</w:t>
      </w:r>
      <w:r w:rsidRPr="0049186D">
        <w:rPr>
          <w:rFonts w:ascii="GHEA Grapalat" w:hAnsi="GHEA Grapalat" w:cs="Sylfaen"/>
          <w:szCs w:val="22"/>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ավելացված</w:t>
      </w:r>
      <w:r w:rsidRPr="0049186D">
        <w:rPr>
          <w:rFonts w:ascii="GHEA Grapalat" w:hAnsi="GHEA Grapalat" w:cs="Sylfaen"/>
          <w:sz w:val="20"/>
          <w:lang w:val="af-ZA"/>
        </w:rPr>
        <w:t xml:space="preserve"> </w:t>
      </w:r>
      <w:r w:rsidRPr="0049186D">
        <w:rPr>
          <w:rFonts w:ascii="GHEA Grapalat" w:hAnsi="GHEA Grapalat" w:cs="Sylfaen"/>
          <w:sz w:val="20"/>
          <w:lang w:val="hy-AM"/>
        </w:rPr>
        <w:t>արժեքի</w:t>
      </w:r>
      <w:r w:rsidRPr="0049186D">
        <w:rPr>
          <w:rFonts w:ascii="GHEA Grapalat" w:hAnsi="GHEA Grapalat" w:cs="Sylfaen"/>
          <w:sz w:val="20"/>
          <w:lang w:val="af-ZA"/>
        </w:rPr>
        <w:t xml:space="preserve"> </w:t>
      </w:r>
      <w:r w:rsidRPr="0049186D">
        <w:rPr>
          <w:rFonts w:ascii="GHEA Grapalat" w:hAnsi="GHEA Grapalat" w:cs="Sylfaen"/>
          <w:sz w:val="20"/>
          <w:lang w:val="hy-AM"/>
        </w:rPr>
        <w:t>հարկ</w:t>
      </w:r>
      <w:r w:rsidRPr="0049186D" w:rsidDel="001A1F55">
        <w:rPr>
          <w:rFonts w:ascii="GHEA Grapalat" w:hAnsi="GHEA Grapalat" w:cs="Sylfaen"/>
          <w:sz w:val="20"/>
          <w:lang w:val="af-ZA"/>
        </w:rPr>
        <w:t xml:space="preserve"> </w:t>
      </w:r>
      <w:r w:rsidRPr="0049186D">
        <w:rPr>
          <w:rFonts w:ascii="GHEA Grapalat" w:hAnsi="GHEA Grapalat" w:cs="Sylfaen"/>
          <w:sz w:val="20"/>
          <w:lang w:val="hy-AM"/>
        </w:rPr>
        <w:t>ընդհանրական</w:t>
      </w:r>
      <w:r w:rsidRPr="0049186D">
        <w:rPr>
          <w:rFonts w:ascii="GHEA Grapalat" w:hAnsi="GHEA Grapalat" w:cs="Sylfaen"/>
          <w:sz w:val="20"/>
          <w:lang w:val="af-ZA"/>
        </w:rPr>
        <w:t xml:space="preserve"> </w:t>
      </w:r>
      <w:r w:rsidRPr="0049186D">
        <w:rPr>
          <w:rFonts w:ascii="GHEA Grapalat" w:hAnsi="GHEA Grapalat" w:cs="Sylfaen"/>
          <w:sz w:val="20"/>
          <w:lang w:val="hy-AM"/>
        </w:rPr>
        <w:t>բաղադրիչներից</w:t>
      </w:r>
      <w:r w:rsidRPr="0049186D">
        <w:rPr>
          <w:rFonts w:ascii="GHEA Grapalat" w:hAnsi="GHEA Grapalat" w:cs="Sylfaen"/>
          <w:sz w:val="20"/>
          <w:lang w:val="af-ZA"/>
        </w:rPr>
        <w:t xml:space="preserve"> </w:t>
      </w:r>
      <w:r w:rsidRPr="0049186D">
        <w:rPr>
          <w:rFonts w:ascii="GHEA Grapalat" w:hAnsi="GHEA Grapalat" w:cs="Sylfaen"/>
          <w:sz w:val="20"/>
          <w:lang w:val="hy-AM"/>
        </w:rPr>
        <w:t>բաղկացած</w:t>
      </w:r>
      <w:r w:rsidRPr="0049186D">
        <w:rPr>
          <w:rFonts w:ascii="GHEA Grapalat" w:hAnsi="GHEA Grapalat" w:cs="Sylfaen"/>
          <w:sz w:val="20"/>
          <w:lang w:val="af-ZA"/>
        </w:rPr>
        <w:t xml:space="preserve"> </w:t>
      </w:r>
      <w:r w:rsidRPr="0049186D">
        <w:rPr>
          <w:rFonts w:ascii="GHEA Grapalat" w:hAnsi="GHEA Grapalat" w:cs="Sylfaen"/>
          <w:sz w:val="20"/>
          <w:lang w:val="hy-AM"/>
        </w:rPr>
        <w:t>հաշվարկի</w:t>
      </w:r>
      <w:r w:rsidRPr="0049186D">
        <w:rPr>
          <w:rFonts w:ascii="GHEA Grapalat" w:hAnsi="GHEA Grapalat" w:cs="Sylfaen"/>
          <w:sz w:val="20"/>
          <w:lang w:val="af-ZA"/>
        </w:rPr>
        <w:t xml:space="preserve"> </w:t>
      </w:r>
      <w:r w:rsidRPr="0049186D">
        <w:rPr>
          <w:rFonts w:ascii="GHEA Grapalat" w:hAnsi="GHEA Grapalat" w:cs="Sylfaen"/>
          <w:sz w:val="20"/>
          <w:lang w:val="hy-AM"/>
        </w:rPr>
        <w:t>ձևով։</w:t>
      </w:r>
      <w:r w:rsidRPr="0049186D">
        <w:rPr>
          <w:rFonts w:ascii="GHEA Grapalat" w:hAnsi="GHEA Grapalat" w:cs="Sylfaen"/>
          <w:sz w:val="20"/>
          <w:lang w:val="af-ZA"/>
        </w:rPr>
        <w:t xml:space="preserve"> </w:t>
      </w:r>
      <w:r w:rsidRPr="0049186D">
        <w:rPr>
          <w:rFonts w:ascii="GHEA Grapalat" w:hAnsi="GHEA Grapalat" w:cs="Sylfaen"/>
          <w:sz w:val="20"/>
        </w:rPr>
        <w:t>Ա</w:t>
      </w:r>
      <w:r w:rsidRPr="0049186D">
        <w:rPr>
          <w:rFonts w:ascii="GHEA Grapalat" w:hAnsi="GHEA Grapalat" w:cs="Sylfaen"/>
          <w:sz w:val="20"/>
          <w:lang w:val="ru-RU"/>
        </w:rPr>
        <w:t>րժեքի</w:t>
      </w:r>
      <w:r w:rsidRPr="0049186D">
        <w:rPr>
          <w:rFonts w:ascii="GHEA Grapalat" w:hAnsi="GHEA Grapalat" w:cs="Sylfaen"/>
          <w:sz w:val="20"/>
          <w:lang w:val="af-ZA"/>
        </w:rPr>
        <w:t xml:space="preserve"> </w:t>
      </w:r>
      <w:r w:rsidRPr="0049186D">
        <w:rPr>
          <w:rFonts w:ascii="GHEA Grapalat" w:hAnsi="GHEA Grapalat" w:cs="Sylfaen"/>
          <w:sz w:val="20"/>
          <w:lang w:val="ru-RU"/>
        </w:rPr>
        <w:t>բաղադրիչների</w:t>
      </w:r>
      <w:r w:rsidRPr="0049186D">
        <w:rPr>
          <w:rFonts w:ascii="GHEA Grapalat" w:hAnsi="GHEA Grapalat" w:cs="Sylfaen"/>
          <w:sz w:val="20"/>
          <w:lang w:val="af-ZA"/>
        </w:rPr>
        <w:t xml:space="preserve"> </w:t>
      </w:r>
      <w:r w:rsidRPr="0049186D">
        <w:rPr>
          <w:rFonts w:ascii="GHEA Grapalat" w:hAnsi="GHEA Grapalat" w:cs="Sylfaen"/>
          <w:sz w:val="20"/>
          <w:lang w:val="ru-RU"/>
        </w:rPr>
        <w:t>հաշվարկ</w:t>
      </w:r>
      <w:r w:rsidRPr="0049186D">
        <w:rPr>
          <w:rFonts w:ascii="GHEA Grapalat" w:hAnsi="GHEA Grapalat" w:cs="Sylfaen"/>
          <w:sz w:val="20"/>
          <w:lang w:val="af-ZA"/>
        </w:rPr>
        <w:t xml:space="preserve">` </w:t>
      </w:r>
      <w:r w:rsidRPr="0049186D">
        <w:rPr>
          <w:rFonts w:ascii="GHEA Grapalat" w:hAnsi="GHEA Grapalat" w:cs="Sylfaen"/>
          <w:sz w:val="20"/>
          <w:lang w:val="ru-RU"/>
        </w:rPr>
        <w:t>բացվածք</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այլ</w:t>
      </w:r>
      <w:r w:rsidRPr="0049186D">
        <w:rPr>
          <w:rFonts w:ascii="GHEA Grapalat" w:hAnsi="GHEA Grapalat" w:cs="Sylfaen"/>
          <w:sz w:val="20"/>
          <w:lang w:val="af-ZA"/>
        </w:rPr>
        <w:t xml:space="preserve"> </w:t>
      </w:r>
      <w:r w:rsidRPr="0049186D">
        <w:rPr>
          <w:rFonts w:ascii="GHEA Grapalat" w:hAnsi="GHEA Grapalat" w:cs="Sylfaen"/>
          <w:sz w:val="20"/>
          <w:lang w:val="ru-RU"/>
        </w:rPr>
        <w:t>մանրամասներ</w:t>
      </w:r>
      <w:r w:rsidRPr="0049186D">
        <w:rPr>
          <w:rFonts w:ascii="GHEA Grapalat" w:hAnsi="GHEA Grapalat" w:cs="Sylfaen"/>
          <w:sz w:val="20"/>
          <w:lang w:val="af-ZA"/>
        </w:rPr>
        <w:t xml:space="preserve"> </w:t>
      </w:r>
      <w:r w:rsidRPr="0049186D">
        <w:rPr>
          <w:rFonts w:ascii="GHEA Grapalat" w:hAnsi="GHEA Grapalat" w:cs="Sylfaen"/>
          <w:sz w:val="20"/>
          <w:lang w:val="ru-RU"/>
        </w:rPr>
        <w:t>չեն</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պահանջվում</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ներկայացվում</w:t>
      </w:r>
      <w:r w:rsidRPr="0049186D">
        <w:rPr>
          <w:rFonts w:ascii="GHEA Grapalat" w:hAnsi="GHEA Grapalat" w:cs="Sylfaen"/>
          <w:sz w:val="20"/>
          <w:lang w:val="af-ZA"/>
        </w:rPr>
        <w:t xml:space="preserve">: </w:t>
      </w:r>
    </w:p>
    <w:p w:rsidR="00740F20" w:rsidRPr="0049186D" w:rsidRDefault="00740F20" w:rsidP="00740F20">
      <w:pPr>
        <w:ind w:firstLine="567"/>
        <w:jc w:val="both"/>
        <w:rPr>
          <w:rFonts w:ascii="GHEA Grapalat" w:hAnsi="GHEA Grapalat"/>
          <w:b/>
          <w:sz w:val="20"/>
          <w:lang w:val="af-ZA"/>
        </w:rPr>
      </w:pPr>
    </w:p>
    <w:p w:rsidR="00740F20" w:rsidRPr="0049186D" w:rsidRDefault="00740F20" w:rsidP="00740F20">
      <w:pPr>
        <w:ind w:firstLine="567"/>
        <w:jc w:val="both"/>
        <w:rPr>
          <w:rFonts w:ascii="GHEA Grapalat" w:hAnsi="GHEA Grapalat"/>
          <w:b/>
          <w:sz w:val="20"/>
          <w:lang w:val="af-ZA"/>
        </w:rPr>
      </w:pPr>
    </w:p>
    <w:p w:rsidR="00740F20" w:rsidRPr="0049186D" w:rsidRDefault="00740F20" w:rsidP="00740F20">
      <w:pPr>
        <w:ind w:firstLine="720"/>
        <w:jc w:val="center"/>
        <w:rPr>
          <w:rFonts w:ascii="GHEA Grapalat" w:hAnsi="GHEA Grapalat" w:cs="Sylfaen"/>
          <w:b/>
          <w:sz w:val="20"/>
          <w:lang w:val="es-ES"/>
        </w:rPr>
      </w:pPr>
      <w:r w:rsidRPr="0049186D">
        <w:rPr>
          <w:rFonts w:ascii="GHEA Grapalat" w:hAnsi="GHEA Grapalat"/>
          <w:b/>
          <w:sz w:val="20"/>
          <w:lang w:val="es-ES"/>
        </w:rPr>
        <w:t xml:space="preserve">3. ԱՌԱՋԻՆ ՏԵՂԸ ԶԲԱՂԵՑՐԱԾ </w:t>
      </w:r>
      <w:r w:rsidRPr="0049186D">
        <w:rPr>
          <w:rFonts w:ascii="GHEA Grapalat" w:hAnsi="GHEA Grapalat" w:cs="Arial"/>
          <w:b/>
          <w:sz w:val="20"/>
          <w:lang w:val="es-ES"/>
        </w:rPr>
        <w:t xml:space="preserve">ՄԱՍՆԱԿՑԻ ԿՈՂՄԻՑ ՆԵՐԿԱՅԱՑՎՈՂ </w:t>
      </w:r>
      <w:r w:rsidRPr="0049186D">
        <w:rPr>
          <w:rFonts w:ascii="GHEA Grapalat" w:hAnsi="GHEA Grapalat" w:cs="Sylfaen"/>
          <w:b/>
          <w:sz w:val="20"/>
          <w:lang w:val="es-ES"/>
        </w:rPr>
        <w:t>ՓԱՍՏԱԹՂԹԵՐԸ</w:t>
      </w:r>
    </w:p>
    <w:p w:rsidR="00740F20" w:rsidRPr="0049186D" w:rsidRDefault="00740F20" w:rsidP="00740F20">
      <w:pPr>
        <w:ind w:firstLine="720"/>
        <w:jc w:val="center"/>
        <w:rPr>
          <w:rFonts w:ascii="GHEA Grapalat" w:hAnsi="GHEA Grapalat" w:cs="Arial"/>
          <w:b/>
          <w:sz w:val="20"/>
          <w:lang w:val="es-ES"/>
        </w:rPr>
      </w:pP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t xml:space="preserve">3.1 </w:t>
      </w:r>
      <w:r w:rsidRPr="0049186D">
        <w:rPr>
          <w:rFonts w:ascii="GHEA Grapalat" w:hAnsi="GHEA Grapalat" w:cs="Sylfaen"/>
          <w:sz w:val="20"/>
        </w:rPr>
        <w:t>Սույն</w:t>
      </w:r>
      <w:r w:rsidRPr="0049186D">
        <w:rPr>
          <w:rFonts w:ascii="GHEA Grapalat" w:hAnsi="GHEA Grapalat" w:cs="Sylfaen"/>
          <w:sz w:val="20"/>
          <w:lang w:val="es-ES"/>
        </w:rPr>
        <w:t xml:space="preserve"> </w:t>
      </w:r>
      <w:r w:rsidRPr="0049186D">
        <w:rPr>
          <w:rFonts w:ascii="GHEA Grapalat" w:hAnsi="GHEA Grapalat" w:cs="Sylfaen"/>
          <w:sz w:val="20"/>
        </w:rPr>
        <w:t>հրավերով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xml:space="preserve"> </w:t>
      </w:r>
      <w:r w:rsidRPr="0049186D">
        <w:rPr>
          <w:rFonts w:ascii="GHEA Grapalat" w:hAnsi="GHEA Grapalat" w:cs="Sylfaen"/>
          <w:sz w:val="20"/>
        </w:rPr>
        <w:t>որակավորման</w:t>
      </w:r>
      <w:r w:rsidRPr="0049186D">
        <w:rPr>
          <w:rFonts w:ascii="GHEA Grapalat" w:hAnsi="GHEA Grapalat" w:cs="Sylfaen"/>
          <w:sz w:val="20"/>
          <w:lang w:val="es-ES"/>
        </w:rPr>
        <w:t xml:space="preserve"> </w:t>
      </w:r>
      <w:r w:rsidRPr="0049186D">
        <w:rPr>
          <w:rFonts w:ascii="GHEA Grapalat" w:hAnsi="GHEA Grapalat" w:cs="Sylfaen"/>
          <w:sz w:val="20"/>
        </w:rPr>
        <w:t>չափանիշներին</w:t>
      </w:r>
      <w:r w:rsidRPr="0049186D">
        <w:rPr>
          <w:rFonts w:ascii="GHEA Grapalat" w:hAnsi="GHEA Grapalat" w:cs="Sylfaen"/>
          <w:sz w:val="20"/>
          <w:lang w:val="es-ES"/>
        </w:rPr>
        <w:t xml:space="preserve"> </w:t>
      </w:r>
      <w:r w:rsidRPr="0049186D">
        <w:rPr>
          <w:rFonts w:ascii="GHEA Grapalat" w:hAnsi="GHEA Grapalat" w:cs="Sylfaen"/>
          <w:sz w:val="20"/>
        </w:rPr>
        <w:t>իր</w:t>
      </w:r>
      <w:r w:rsidRPr="0049186D">
        <w:rPr>
          <w:rFonts w:ascii="GHEA Grapalat" w:hAnsi="GHEA Grapalat" w:cs="Sylfaen"/>
          <w:sz w:val="20"/>
          <w:lang w:val="es-ES"/>
        </w:rPr>
        <w:t xml:space="preserve"> </w:t>
      </w:r>
      <w:r w:rsidRPr="0049186D">
        <w:rPr>
          <w:rFonts w:ascii="GHEA Grapalat" w:hAnsi="GHEA Grapalat" w:cs="Sylfaen"/>
          <w:sz w:val="20"/>
        </w:rPr>
        <w:t>համապատասխանությունը</w:t>
      </w:r>
      <w:r w:rsidRPr="0049186D">
        <w:rPr>
          <w:rFonts w:ascii="GHEA Grapalat" w:hAnsi="GHEA Grapalat" w:cs="Sylfaen"/>
          <w:sz w:val="20"/>
          <w:lang w:val="es-ES"/>
        </w:rPr>
        <w:t xml:space="preserve"> </w:t>
      </w:r>
      <w:r w:rsidRPr="0049186D">
        <w:rPr>
          <w:rFonts w:ascii="GHEA Grapalat" w:hAnsi="GHEA Grapalat" w:cs="Sylfaen"/>
          <w:sz w:val="20"/>
        </w:rPr>
        <w:t>հիմնավորելու</w:t>
      </w:r>
      <w:r w:rsidRPr="0049186D">
        <w:rPr>
          <w:rFonts w:ascii="GHEA Grapalat" w:hAnsi="GHEA Grapalat" w:cs="Sylfaen"/>
          <w:sz w:val="20"/>
          <w:lang w:val="es-ES"/>
        </w:rPr>
        <w:t xml:space="preserve"> </w:t>
      </w:r>
      <w:r w:rsidRPr="0049186D">
        <w:rPr>
          <w:rFonts w:ascii="GHEA Grapalat" w:hAnsi="GHEA Grapalat" w:cs="Sylfaen"/>
          <w:sz w:val="20"/>
        </w:rPr>
        <w:t>համար</w:t>
      </w:r>
      <w:r w:rsidRPr="0049186D">
        <w:rPr>
          <w:rFonts w:ascii="GHEA Grapalat" w:hAnsi="GHEA Grapalat" w:cs="Sylfaen"/>
          <w:sz w:val="20"/>
          <w:lang w:val="es-ES"/>
        </w:rPr>
        <w:t xml:space="preserve"> </w:t>
      </w:r>
      <w:r w:rsidRPr="0049186D">
        <w:rPr>
          <w:rFonts w:ascii="GHEA Grapalat" w:hAnsi="GHEA Grapalat" w:cs="Sylfaen"/>
          <w:sz w:val="20"/>
        </w:rPr>
        <w:t>առաջին</w:t>
      </w:r>
      <w:r w:rsidRPr="0049186D">
        <w:rPr>
          <w:rFonts w:ascii="GHEA Grapalat" w:hAnsi="GHEA Grapalat" w:cs="Sylfaen"/>
          <w:sz w:val="20"/>
          <w:lang w:val="es-ES"/>
        </w:rPr>
        <w:t xml:space="preserve"> </w:t>
      </w:r>
      <w:r w:rsidRPr="0049186D">
        <w:rPr>
          <w:rFonts w:ascii="GHEA Grapalat" w:hAnsi="GHEA Grapalat" w:cs="Sylfaen"/>
          <w:sz w:val="20"/>
        </w:rPr>
        <w:t>տեղ</w:t>
      </w:r>
      <w:r w:rsidRPr="0049186D">
        <w:rPr>
          <w:rFonts w:ascii="GHEA Grapalat" w:hAnsi="GHEA Grapalat" w:cs="Sylfaen"/>
          <w:sz w:val="20"/>
          <w:lang w:val="es-ES"/>
        </w:rPr>
        <w:t xml:space="preserve"> </w:t>
      </w:r>
      <w:r w:rsidRPr="0049186D">
        <w:rPr>
          <w:rFonts w:ascii="GHEA Grapalat" w:hAnsi="GHEA Grapalat" w:cs="Sylfaen"/>
          <w:sz w:val="20"/>
        </w:rPr>
        <w:t>զբաղեցրած</w:t>
      </w:r>
      <w:r w:rsidRPr="0049186D">
        <w:rPr>
          <w:rFonts w:ascii="GHEA Grapalat" w:hAnsi="GHEA Grapalat" w:cs="Sylfaen"/>
          <w:sz w:val="20"/>
          <w:lang w:val="es-ES"/>
        </w:rPr>
        <w:t xml:space="preserve"> մ</w:t>
      </w:r>
      <w:r w:rsidRPr="0049186D">
        <w:rPr>
          <w:rFonts w:ascii="GHEA Grapalat" w:hAnsi="GHEA Grapalat" w:cs="Sylfaen"/>
          <w:sz w:val="20"/>
        </w:rPr>
        <w:t>ասնակիցը</w:t>
      </w:r>
      <w:r w:rsidRPr="0049186D">
        <w:rPr>
          <w:rFonts w:ascii="GHEA Grapalat" w:hAnsi="GHEA Grapalat" w:cs="Sylfaen"/>
          <w:sz w:val="20"/>
          <w:lang w:val="es-ES"/>
        </w:rPr>
        <w:t xml:space="preserve"> հանձնաժողովի քարտուղարի` սույն հրավերով </w:t>
      </w:r>
      <w:r w:rsidRPr="0049186D">
        <w:rPr>
          <w:rFonts w:ascii="GHEA Grapalat" w:hAnsi="GHEA Grapalat" w:cs="Sylfaen"/>
          <w:sz w:val="20"/>
          <w:lang w:val="es-ES"/>
        </w:rPr>
        <w:lastRenderedPageBreak/>
        <w:t xml:space="preserve">նախատեսված էլեկտրոնային փոստին ուղարկելու միջոցով, հանձնաժողովին է ներկայացնում </w:t>
      </w:r>
      <w:r w:rsidRPr="0049186D">
        <w:rPr>
          <w:rFonts w:ascii="GHEA Grapalat" w:hAnsi="GHEA Grapalat" w:cs="Sylfaen"/>
          <w:sz w:val="20"/>
        </w:rPr>
        <w:t>սույն</w:t>
      </w:r>
      <w:r w:rsidRPr="0049186D">
        <w:rPr>
          <w:rFonts w:ascii="GHEA Grapalat" w:hAnsi="GHEA Grapalat" w:cs="Sylfaen"/>
          <w:sz w:val="20"/>
          <w:lang w:val="es-ES"/>
        </w:rPr>
        <w:t xml:space="preserve"> </w:t>
      </w:r>
      <w:r w:rsidRPr="0049186D">
        <w:rPr>
          <w:rFonts w:ascii="GHEA Grapalat" w:hAnsi="GHEA Grapalat" w:cs="Sylfaen"/>
          <w:sz w:val="20"/>
        </w:rPr>
        <w:t>հրավերի</w:t>
      </w:r>
      <w:r w:rsidRPr="0049186D">
        <w:rPr>
          <w:rFonts w:ascii="GHEA Grapalat" w:hAnsi="GHEA Grapalat" w:cs="Sylfaen"/>
          <w:sz w:val="20"/>
          <w:lang w:val="es-ES"/>
        </w:rPr>
        <w:t xml:space="preserve"> </w:t>
      </w:r>
      <w:r>
        <w:rPr>
          <w:rFonts w:ascii="GHEA Grapalat" w:hAnsi="GHEA Grapalat" w:cs="Sylfaen"/>
          <w:sz w:val="20"/>
          <w:lang w:val="es-ES"/>
        </w:rPr>
        <w:t>3</w:t>
      </w:r>
      <w:r w:rsidRPr="0049186D">
        <w:rPr>
          <w:rFonts w:ascii="GHEA Grapalat" w:hAnsi="GHEA Grapalat" w:cs="Sylfaen"/>
          <w:sz w:val="20"/>
          <w:lang w:val="es-ES"/>
        </w:rPr>
        <w:t>-</w:t>
      </w:r>
      <w:r w:rsidRPr="0049186D">
        <w:rPr>
          <w:rFonts w:ascii="GHEA Grapalat" w:hAnsi="GHEA Grapalat" w:cs="Sylfaen"/>
          <w:sz w:val="20"/>
        </w:rPr>
        <w:t>րդ</w:t>
      </w:r>
      <w:r w:rsidRPr="0049186D">
        <w:rPr>
          <w:rFonts w:ascii="GHEA Grapalat" w:hAnsi="GHEA Grapalat" w:cs="Sylfaen"/>
          <w:sz w:val="20"/>
          <w:lang w:val="es-ES"/>
        </w:rPr>
        <w:t xml:space="preserve"> </w:t>
      </w:r>
      <w:r w:rsidRPr="0049186D">
        <w:rPr>
          <w:rFonts w:ascii="GHEA Grapalat" w:hAnsi="GHEA Grapalat" w:cs="Sylfaen"/>
          <w:sz w:val="20"/>
        </w:rPr>
        <w:t>հավելվածով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xml:space="preserve"> </w:t>
      </w:r>
      <w:r w:rsidRPr="0049186D">
        <w:rPr>
          <w:rFonts w:ascii="GHEA Grapalat" w:hAnsi="GHEA Grapalat" w:cs="Sylfaen"/>
          <w:sz w:val="20"/>
        </w:rPr>
        <w:t>գրությունը</w:t>
      </w:r>
      <w:r w:rsidRPr="0049186D">
        <w:rPr>
          <w:rFonts w:ascii="GHEA Grapalat" w:hAnsi="GHEA Grapalat" w:cs="Sylfaen"/>
          <w:sz w:val="20"/>
          <w:lang w:val="es-ES"/>
        </w:rPr>
        <w:t xml:space="preserve">, </w:t>
      </w:r>
      <w:r w:rsidRPr="0049186D">
        <w:rPr>
          <w:rFonts w:ascii="GHEA Grapalat" w:hAnsi="GHEA Grapalat" w:cs="Sylfaen"/>
          <w:sz w:val="20"/>
        </w:rPr>
        <w:t>որին</w:t>
      </w:r>
      <w:r w:rsidRPr="0049186D">
        <w:rPr>
          <w:rFonts w:ascii="GHEA Grapalat" w:hAnsi="GHEA Grapalat" w:cs="Sylfaen"/>
          <w:sz w:val="20"/>
          <w:lang w:val="es-ES"/>
        </w:rPr>
        <w:t xml:space="preserve"> </w:t>
      </w:r>
      <w:r w:rsidRPr="0049186D">
        <w:rPr>
          <w:rFonts w:ascii="GHEA Grapalat" w:hAnsi="GHEA Grapalat" w:cs="Sylfaen"/>
          <w:sz w:val="20"/>
        </w:rPr>
        <w:t>կցվում</w:t>
      </w:r>
      <w:r w:rsidRPr="0049186D">
        <w:rPr>
          <w:rFonts w:ascii="GHEA Grapalat" w:hAnsi="GHEA Grapalat" w:cs="Sylfaen"/>
          <w:sz w:val="20"/>
          <w:lang w:val="es-ES"/>
        </w:rPr>
        <w:t xml:space="preserve"> </w:t>
      </w:r>
      <w:r w:rsidRPr="0049186D">
        <w:rPr>
          <w:rFonts w:ascii="GHEA Grapalat" w:hAnsi="GHEA Grapalat" w:cs="Sylfaen"/>
          <w:sz w:val="20"/>
        </w:rPr>
        <w:t>են</w:t>
      </w:r>
      <w:r w:rsidRPr="0049186D">
        <w:rPr>
          <w:rFonts w:ascii="GHEA Grapalat" w:hAnsi="GHEA Grapalat" w:cs="Sylfaen"/>
          <w:sz w:val="20"/>
          <w:lang w:val="es-ES"/>
        </w:rPr>
        <w:t xml:space="preserve">` </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t xml:space="preserve">1) իր կողմից հաստատված` </w:t>
      </w:r>
      <w:r w:rsidRPr="0049186D">
        <w:rPr>
          <w:rFonts w:ascii="GHEA Grapalat" w:hAnsi="GHEA Grapalat" w:cs="Sylfaen"/>
          <w:sz w:val="20"/>
        </w:rPr>
        <w:t>առաջարկվող</w:t>
      </w:r>
      <w:r w:rsidRPr="0049186D">
        <w:rPr>
          <w:rFonts w:ascii="GHEA Grapalat" w:hAnsi="GHEA Grapalat" w:cs="Sylfaen"/>
          <w:sz w:val="20"/>
          <w:lang w:val="es-ES"/>
        </w:rPr>
        <w:t xml:space="preserve"> </w:t>
      </w:r>
      <w:r w:rsidRPr="0049186D">
        <w:rPr>
          <w:rFonts w:ascii="GHEA Grapalat" w:hAnsi="GHEA Grapalat" w:cs="Sylfaen"/>
          <w:sz w:val="20"/>
        </w:rPr>
        <w:t>ապրանքի</w:t>
      </w:r>
      <w:r w:rsidRPr="0049186D">
        <w:rPr>
          <w:rFonts w:ascii="GHEA Grapalat" w:hAnsi="GHEA Grapalat" w:cs="Sylfaen"/>
          <w:sz w:val="20"/>
          <w:lang w:val="es-ES"/>
        </w:rPr>
        <w:t xml:space="preserve"> </w:t>
      </w:r>
      <w:r w:rsidRPr="0049186D">
        <w:rPr>
          <w:rFonts w:ascii="GHEA Grapalat" w:hAnsi="GHEA Grapalat"/>
          <w:sz w:val="20"/>
          <w:szCs w:val="20"/>
          <w:lang w:val="hy-AM"/>
        </w:rPr>
        <w:t>ամբողջական նկարագիրը</w:t>
      </w:r>
      <w:r w:rsidRPr="0049186D">
        <w:rPr>
          <w:rFonts w:ascii="GHEA Grapalat" w:hAnsi="GHEA Grapalat"/>
          <w:sz w:val="20"/>
          <w:szCs w:val="20"/>
          <w:lang w:val="es-ES"/>
        </w:rPr>
        <w:t xml:space="preserve">` </w:t>
      </w:r>
      <w:r w:rsidRPr="0049186D">
        <w:rPr>
          <w:rFonts w:ascii="GHEA Grapalat" w:hAnsi="GHEA Grapalat"/>
          <w:sz w:val="20"/>
          <w:szCs w:val="20"/>
          <w:lang/>
        </w:rPr>
        <w:t>համաձայն</w:t>
      </w:r>
      <w:r w:rsidRPr="0049186D">
        <w:rPr>
          <w:rFonts w:ascii="GHEA Grapalat" w:hAnsi="GHEA Grapalat"/>
          <w:sz w:val="20"/>
          <w:szCs w:val="20"/>
          <w:lang w:val="es-ES"/>
        </w:rPr>
        <w:t xml:space="preserve"> </w:t>
      </w:r>
      <w:r w:rsidRPr="0049186D">
        <w:rPr>
          <w:rFonts w:ascii="GHEA Grapalat" w:hAnsi="GHEA Grapalat"/>
          <w:sz w:val="20"/>
          <w:szCs w:val="20"/>
          <w:lang/>
        </w:rPr>
        <w:t>հավելված</w:t>
      </w:r>
      <w:r w:rsidRPr="0049186D">
        <w:rPr>
          <w:rFonts w:ascii="GHEA Grapalat" w:hAnsi="GHEA Grapalat"/>
          <w:sz w:val="20"/>
          <w:szCs w:val="20"/>
          <w:lang w:val="es-ES"/>
        </w:rPr>
        <w:t xml:space="preserve"> N </w:t>
      </w:r>
      <w:r>
        <w:rPr>
          <w:rFonts w:ascii="GHEA Grapalat" w:hAnsi="GHEA Grapalat"/>
          <w:sz w:val="20"/>
          <w:szCs w:val="20"/>
          <w:lang w:val="es-ES"/>
        </w:rPr>
        <w:t>3</w:t>
      </w:r>
      <w:r w:rsidRPr="0049186D">
        <w:rPr>
          <w:rFonts w:ascii="GHEA Grapalat" w:hAnsi="GHEA Grapalat"/>
          <w:sz w:val="20"/>
          <w:szCs w:val="20"/>
          <w:lang w:val="es-ES"/>
        </w:rPr>
        <w:t>.1-</w:t>
      </w:r>
      <w:r w:rsidRPr="0049186D">
        <w:rPr>
          <w:rFonts w:ascii="GHEA Grapalat" w:hAnsi="GHEA Grapalat"/>
          <w:sz w:val="20"/>
          <w:szCs w:val="20"/>
          <w:lang/>
        </w:rPr>
        <w:t>ի</w:t>
      </w:r>
      <w:r w:rsidRPr="0049186D">
        <w:rPr>
          <w:rFonts w:ascii="GHEA Grapalat" w:hAnsi="GHEA Grapalat" w:cs="Sylfaen"/>
          <w:sz w:val="20"/>
          <w:lang w:val="es-ES"/>
        </w:rPr>
        <w:t>.</w:t>
      </w:r>
    </w:p>
    <w:p w:rsidR="00740F20" w:rsidRPr="0049186D" w:rsidDel="0093796B" w:rsidRDefault="00740F20" w:rsidP="00740F20">
      <w:pPr>
        <w:ind w:firstLine="567"/>
        <w:jc w:val="both"/>
        <w:rPr>
          <w:rFonts w:ascii="GHEA Grapalat" w:hAnsi="GHEA Grapalat"/>
          <w:sz w:val="20"/>
          <w:lang w:val="es-ES"/>
        </w:rPr>
      </w:pPr>
      <w:r w:rsidRPr="0049186D">
        <w:rPr>
          <w:rFonts w:ascii="GHEA Grapalat" w:hAnsi="GHEA Grapalat" w:cs="Sylfaen"/>
          <w:sz w:val="20"/>
          <w:lang w:val="es-ES"/>
        </w:rPr>
        <w:t xml:space="preserve">2) </w:t>
      </w:r>
      <w:r w:rsidRPr="0049186D">
        <w:rPr>
          <w:rFonts w:ascii="GHEA Grapalat" w:hAnsi="GHEA Grapalat"/>
          <w:sz w:val="20"/>
          <w:lang w:val="es-ES"/>
        </w:rPr>
        <w:t>հայտը</w:t>
      </w:r>
      <w:r w:rsidRPr="0049186D">
        <w:rPr>
          <w:rFonts w:ascii="GHEA Grapalat" w:hAnsi="GHEA Grapalat"/>
          <w:sz w:val="20"/>
          <w:lang w:val="af-ZA"/>
        </w:rPr>
        <w:t xml:space="preserve"> </w:t>
      </w:r>
      <w:r w:rsidRPr="0049186D">
        <w:rPr>
          <w:rFonts w:ascii="GHEA Grapalat" w:hAnsi="GHEA Grapalat"/>
          <w:sz w:val="20"/>
          <w:lang w:val="es-ES"/>
        </w:rPr>
        <w:t>ներկայացնելու</w:t>
      </w:r>
      <w:r w:rsidRPr="0049186D">
        <w:rPr>
          <w:rFonts w:ascii="GHEA Grapalat" w:hAnsi="GHEA Grapalat"/>
          <w:sz w:val="20"/>
          <w:lang w:val="af-ZA"/>
        </w:rPr>
        <w:t xml:space="preserve"> տարվա և դրան </w:t>
      </w:r>
      <w:r w:rsidRPr="0049186D">
        <w:rPr>
          <w:rFonts w:ascii="GHEA Grapalat" w:hAnsi="GHEA Grapalat"/>
          <w:sz w:val="20"/>
          <w:lang w:val="es-ES"/>
        </w:rPr>
        <w:t>նախորդող</w:t>
      </w:r>
      <w:r w:rsidRPr="0049186D">
        <w:rPr>
          <w:rFonts w:ascii="GHEA Grapalat" w:hAnsi="GHEA Grapalat"/>
          <w:sz w:val="20"/>
          <w:lang w:val="af-ZA"/>
        </w:rPr>
        <w:t xml:space="preserve"> </w:t>
      </w:r>
      <w:r w:rsidRPr="0049186D">
        <w:rPr>
          <w:rFonts w:ascii="GHEA Grapalat" w:hAnsi="GHEA Grapalat"/>
          <w:sz w:val="20"/>
          <w:lang w:val="es-ES"/>
        </w:rPr>
        <w:t>երեք</w:t>
      </w:r>
      <w:r w:rsidRPr="0049186D">
        <w:rPr>
          <w:rFonts w:ascii="GHEA Grapalat" w:hAnsi="GHEA Grapalat"/>
          <w:sz w:val="20"/>
          <w:lang w:val="af-ZA"/>
        </w:rPr>
        <w:t xml:space="preserve"> </w:t>
      </w:r>
      <w:r w:rsidRPr="0049186D">
        <w:rPr>
          <w:rFonts w:ascii="GHEA Grapalat" w:hAnsi="GHEA Grapalat"/>
          <w:sz w:val="20"/>
          <w:lang w:val="es-ES"/>
        </w:rPr>
        <w:t>տարվա</w:t>
      </w:r>
      <w:r w:rsidRPr="0049186D">
        <w:rPr>
          <w:rFonts w:ascii="GHEA Grapalat" w:hAnsi="GHEA Grapalat"/>
          <w:sz w:val="20"/>
          <w:lang w:val="af-ZA"/>
        </w:rPr>
        <w:t xml:space="preserve"> </w:t>
      </w:r>
      <w:r w:rsidRPr="0049186D">
        <w:rPr>
          <w:rFonts w:ascii="GHEA Grapalat" w:hAnsi="GHEA Grapalat"/>
          <w:sz w:val="20"/>
          <w:lang w:val="es-ES"/>
        </w:rPr>
        <w:t>ընթացքում</w:t>
      </w:r>
      <w:r w:rsidRPr="0049186D">
        <w:rPr>
          <w:rFonts w:ascii="GHEA Grapalat" w:hAnsi="GHEA Grapalat"/>
          <w:sz w:val="20"/>
          <w:lang w:val="af-ZA"/>
        </w:rPr>
        <w:t xml:space="preserve">, </w:t>
      </w:r>
      <w:r w:rsidRPr="0049186D">
        <w:rPr>
          <w:rFonts w:ascii="GHEA Grapalat" w:hAnsi="GHEA Grapalat"/>
          <w:sz w:val="20"/>
          <w:lang w:val="es-ES"/>
        </w:rPr>
        <w:t>պատշաճ</w:t>
      </w:r>
      <w:r w:rsidRPr="0049186D">
        <w:rPr>
          <w:rFonts w:ascii="GHEA Grapalat" w:hAnsi="GHEA Grapalat"/>
          <w:sz w:val="20"/>
          <w:lang w:val="af-ZA"/>
        </w:rPr>
        <w:t xml:space="preserve"> </w:t>
      </w:r>
      <w:r w:rsidRPr="0049186D">
        <w:rPr>
          <w:rFonts w:ascii="GHEA Grapalat" w:hAnsi="GHEA Grapalat"/>
          <w:sz w:val="20"/>
          <w:lang w:val="es-ES"/>
        </w:rPr>
        <w:t>ձևով</w:t>
      </w:r>
      <w:r w:rsidRPr="0049186D">
        <w:rPr>
          <w:rFonts w:ascii="GHEA Grapalat" w:hAnsi="GHEA Grapalat"/>
          <w:sz w:val="20"/>
          <w:lang w:val="af-ZA"/>
        </w:rPr>
        <w:t xml:space="preserve"> </w:t>
      </w:r>
      <w:r w:rsidRPr="0049186D">
        <w:rPr>
          <w:rFonts w:ascii="GHEA Grapalat" w:hAnsi="GHEA Grapalat"/>
          <w:sz w:val="20"/>
          <w:lang w:val="es-ES"/>
        </w:rPr>
        <w:t>իրականացրած</w:t>
      </w:r>
      <w:r w:rsidRPr="0049186D">
        <w:rPr>
          <w:rFonts w:ascii="GHEA Grapalat" w:hAnsi="GHEA Grapalat"/>
          <w:sz w:val="20"/>
          <w:lang w:val="af-ZA"/>
        </w:rPr>
        <w:t xml:space="preserve"> </w:t>
      </w:r>
      <w:r w:rsidRPr="0049186D">
        <w:rPr>
          <w:rFonts w:ascii="GHEA Grapalat" w:hAnsi="GHEA Grapalat"/>
          <w:sz w:val="20"/>
          <w:lang w:val="es-ES"/>
        </w:rPr>
        <w:t>համանման</w:t>
      </w:r>
      <w:r w:rsidRPr="0049186D">
        <w:rPr>
          <w:rFonts w:ascii="GHEA Grapalat" w:hAnsi="GHEA Grapalat"/>
          <w:sz w:val="20"/>
          <w:lang w:val="af-ZA"/>
        </w:rPr>
        <w:t xml:space="preserve"> (</w:t>
      </w:r>
      <w:r w:rsidRPr="0049186D">
        <w:rPr>
          <w:rFonts w:ascii="GHEA Grapalat" w:hAnsi="GHEA Grapalat"/>
          <w:sz w:val="20"/>
          <w:lang w:val="es-ES"/>
        </w:rPr>
        <w:t>նմանատիպ</w:t>
      </w:r>
      <w:r w:rsidRPr="0049186D">
        <w:rPr>
          <w:rFonts w:ascii="GHEA Grapalat" w:hAnsi="GHEA Grapalat"/>
          <w:sz w:val="20"/>
          <w:lang w:val="af-ZA"/>
        </w:rPr>
        <w:t xml:space="preserve">) </w:t>
      </w:r>
      <w:r w:rsidRPr="0049186D">
        <w:rPr>
          <w:rFonts w:ascii="GHEA Grapalat" w:hAnsi="GHEA Grapalat"/>
          <w:sz w:val="20"/>
          <w:lang w:val="es-ES"/>
        </w:rPr>
        <w:t>առնվազն</w:t>
      </w:r>
      <w:r w:rsidRPr="0049186D">
        <w:rPr>
          <w:rFonts w:ascii="GHEA Grapalat" w:hAnsi="GHEA Grapalat"/>
          <w:sz w:val="20"/>
          <w:lang w:val="af-ZA"/>
        </w:rPr>
        <w:t xml:space="preserve"> </w:t>
      </w:r>
      <w:r w:rsidRPr="0049186D">
        <w:rPr>
          <w:rFonts w:ascii="GHEA Grapalat" w:hAnsi="GHEA Grapalat"/>
          <w:sz w:val="20"/>
          <w:lang w:val="es-ES"/>
        </w:rPr>
        <w:t>մեկ</w:t>
      </w:r>
      <w:r w:rsidRPr="0049186D">
        <w:rPr>
          <w:rFonts w:ascii="GHEA Grapalat" w:hAnsi="GHEA Grapalat"/>
          <w:sz w:val="20"/>
          <w:lang w:val="af-ZA"/>
        </w:rPr>
        <w:t xml:space="preserve"> </w:t>
      </w:r>
      <w:r w:rsidRPr="0049186D">
        <w:rPr>
          <w:rFonts w:ascii="GHEA Grapalat" w:hAnsi="GHEA Grapalat"/>
          <w:sz w:val="20"/>
          <w:lang w:val="es-ES"/>
        </w:rPr>
        <w:t xml:space="preserve">պայմանագրի </w:t>
      </w:r>
      <w:r w:rsidRPr="0049186D">
        <w:rPr>
          <w:rFonts w:ascii="GHEA Grapalat" w:hAnsi="GHEA Grapalat" w:cs="Sylfaen"/>
          <w:sz w:val="20"/>
          <w:szCs w:val="20"/>
        </w:rPr>
        <w:t>պատճենները</w:t>
      </w:r>
      <w:r w:rsidRPr="0049186D">
        <w:rPr>
          <w:rFonts w:ascii="GHEA Grapalat" w:hAnsi="GHEA Grapalat" w:cs="Sylfaen"/>
          <w:sz w:val="20"/>
          <w:szCs w:val="20"/>
          <w:lang w:val="es-ES"/>
        </w:rPr>
        <w:t xml:space="preserve">, </w:t>
      </w:r>
      <w:r w:rsidRPr="0049186D">
        <w:rPr>
          <w:rFonts w:ascii="GHEA Grapalat" w:hAnsi="GHEA Grapalat" w:cs="Sylfaen"/>
          <w:sz w:val="20"/>
          <w:szCs w:val="20"/>
        </w:rPr>
        <w:t>ինչպես</w:t>
      </w:r>
      <w:r w:rsidRPr="0049186D">
        <w:rPr>
          <w:rFonts w:ascii="GHEA Grapalat" w:hAnsi="GHEA Grapalat" w:cs="Sylfaen"/>
          <w:sz w:val="20"/>
          <w:szCs w:val="20"/>
          <w:lang w:val="es-ES"/>
        </w:rPr>
        <w:t xml:space="preserve"> </w:t>
      </w:r>
      <w:r w:rsidRPr="0049186D">
        <w:rPr>
          <w:rFonts w:ascii="GHEA Grapalat" w:hAnsi="GHEA Grapalat" w:cs="Sylfaen"/>
          <w:sz w:val="20"/>
          <w:szCs w:val="20"/>
        </w:rPr>
        <w:t>նաև</w:t>
      </w:r>
      <w:r w:rsidRPr="0049186D">
        <w:rPr>
          <w:rFonts w:ascii="GHEA Grapalat" w:hAnsi="GHEA Grapalat" w:cs="Sylfaen"/>
          <w:sz w:val="20"/>
          <w:szCs w:val="20"/>
          <w:lang w:val="es-ES"/>
        </w:rPr>
        <w:t xml:space="preserve"> </w:t>
      </w:r>
      <w:r w:rsidRPr="0049186D">
        <w:rPr>
          <w:rFonts w:ascii="GHEA Grapalat" w:hAnsi="GHEA Grapalat" w:cs="Sylfaen"/>
          <w:sz w:val="20"/>
          <w:szCs w:val="20"/>
        </w:rPr>
        <w:t>այդ</w:t>
      </w:r>
      <w:r w:rsidRPr="0049186D">
        <w:rPr>
          <w:rFonts w:ascii="GHEA Grapalat" w:hAnsi="GHEA Grapalat" w:cs="Sylfaen"/>
          <w:sz w:val="20"/>
          <w:szCs w:val="20"/>
          <w:lang w:val="es-ES"/>
        </w:rPr>
        <w:t xml:space="preserve"> </w:t>
      </w:r>
      <w:r w:rsidRPr="0049186D">
        <w:rPr>
          <w:rFonts w:ascii="GHEA Grapalat" w:hAnsi="GHEA Grapalat" w:cs="Sylfaen"/>
          <w:sz w:val="20"/>
          <w:szCs w:val="20"/>
        </w:rPr>
        <w:t>պայմանագրի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պայմանագրերի</w:t>
      </w:r>
      <w:r w:rsidRPr="005214FE">
        <w:rPr>
          <w:rFonts w:ascii="GHEA Grapalat" w:hAnsi="GHEA Grapalat" w:cs="Sylfaen"/>
          <w:sz w:val="20"/>
          <w:szCs w:val="20"/>
          <w:lang w:val="es-ES"/>
        </w:rPr>
        <w:t xml:space="preserve">, </w:t>
      </w:r>
      <w:r>
        <w:rPr>
          <w:rFonts w:ascii="GHEA Grapalat" w:hAnsi="GHEA Grapalat" w:cs="Sylfaen"/>
          <w:sz w:val="20"/>
          <w:szCs w:val="20"/>
        </w:rPr>
        <w:t>համաձայնագրերի</w:t>
      </w:r>
      <w:r w:rsidRPr="0049186D">
        <w:rPr>
          <w:rFonts w:ascii="GHEA Grapalat" w:hAnsi="GHEA Grapalat" w:cs="Sylfaen"/>
          <w:sz w:val="20"/>
          <w:szCs w:val="20"/>
          <w:lang w:val="es-ES"/>
        </w:rPr>
        <w:t xml:space="preserve">) </w:t>
      </w:r>
      <w:r w:rsidRPr="0049186D">
        <w:rPr>
          <w:rFonts w:ascii="GHEA Grapalat" w:hAnsi="GHEA Grapalat" w:cs="Arial Armenian"/>
          <w:sz w:val="20"/>
          <w:szCs w:val="20"/>
        </w:rPr>
        <w:t>սահմանված</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ժամկետում</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կատարումը</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հավաստող</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ակտի</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հանձման</w:t>
      </w:r>
      <w:r w:rsidRPr="0049186D">
        <w:rPr>
          <w:rFonts w:ascii="GHEA Grapalat" w:hAnsi="GHEA Grapalat" w:cs="Arial Armenian"/>
          <w:sz w:val="20"/>
          <w:szCs w:val="20"/>
          <w:lang w:val="es-ES"/>
        </w:rPr>
        <w:t>-</w:t>
      </w:r>
      <w:r w:rsidRPr="0049186D">
        <w:rPr>
          <w:rFonts w:ascii="GHEA Grapalat" w:hAnsi="GHEA Grapalat" w:cs="Arial Armenian"/>
          <w:sz w:val="20"/>
          <w:szCs w:val="20"/>
        </w:rPr>
        <w:t>ընդունման</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արձանագրություն</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և</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այլն</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պատճենները</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կամ</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տվյալ</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պայմանագրի</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կատարումն</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ընդունած</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կողմի</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գրավոր</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հավաստման</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բնօրինակից</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արտատպված</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սկանավորված</w:t>
      </w:r>
      <w:r w:rsidRPr="0049186D">
        <w:rPr>
          <w:rFonts w:ascii="GHEA Grapalat" w:hAnsi="GHEA Grapalat" w:cs="Arial Armenian"/>
          <w:sz w:val="20"/>
          <w:szCs w:val="20"/>
          <w:lang w:val="es-ES"/>
        </w:rPr>
        <w:t xml:space="preserve">) </w:t>
      </w:r>
      <w:r w:rsidRPr="0049186D">
        <w:rPr>
          <w:rFonts w:ascii="GHEA Grapalat" w:hAnsi="GHEA Grapalat" w:cs="Arial Armenian"/>
          <w:sz w:val="20"/>
          <w:szCs w:val="20"/>
        </w:rPr>
        <w:t>տարբերակը</w:t>
      </w:r>
      <w:r w:rsidRPr="0049186D">
        <w:rPr>
          <w:rStyle w:val="FootnoteReference"/>
          <w:rFonts w:ascii="GHEA Grapalat" w:hAnsi="GHEA Grapalat" w:cs="Arial Armenian"/>
          <w:sz w:val="20"/>
          <w:szCs w:val="20"/>
          <w:lang w:val="es-ES"/>
        </w:rPr>
        <w:t>.</w:t>
      </w:r>
    </w:p>
    <w:p w:rsidR="00740F20" w:rsidRPr="0049186D" w:rsidRDefault="00740F20" w:rsidP="00740F20">
      <w:pPr>
        <w:ind w:firstLine="567"/>
        <w:jc w:val="both"/>
        <w:rPr>
          <w:rFonts w:ascii="GHEA Grapalat" w:hAnsi="GHEA Grapalat" w:cs="Sylfaen"/>
          <w:sz w:val="20"/>
          <w:lang w:val="es-ES"/>
        </w:rPr>
      </w:pPr>
      <w:r w:rsidRPr="0049186D">
        <w:rPr>
          <w:rFonts w:ascii="GHEA Grapalat" w:hAnsi="GHEA Grapalat" w:cs="Sylfaen"/>
          <w:sz w:val="20"/>
          <w:lang w:val="es-ES"/>
        </w:rPr>
        <w:t xml:space="preserve">3) իր կողմից հաստատված </w:t>
      </w:r>
      <w:r w:rsidRPr="0049186D">
        <w:rPr>
          <w:rFonts w:ascii="GHEA Grapalat" w:hAnsi="GHEA Grapalat" w:cs="Sylfaen"/>
          <w:sz w:val="20"/>
        </w:rPr>
        <w:t>այն</w:t>
      </w:r>
      <w:r w:rsidRPr="0049186D">
        <w:rPr>
          <w:rFonts w:ascii="GHEA Grapalat" w:hAnsi="GHEA Grapalat" w:cs="Sylfaen"/>
          <w:sz w:val="20"/>
          <w:lang w:val="es-ES"/>
        </w:rPr>
        <w:t xml:space="preserve"> </w:t>
      </w:r>
      <w:r w:rsidRPr="0049186D">
        <w:rPr>
          <w:rFonts w:ascii="GHEA Grapalat" w:hAnsi="GHEA Grapalat" w:cs="Sylfaen"/>
          <w:sz w:val="20"/>
        </w:rPr>
        <w:t>տեխնիկական</w:t>
      </w:r>
      <w:r w:rsidRPr="0049186D">
        <w:rPr>
          <w:rFonts w:ascii="GHEA Grapalat" w:hAnsi="GHEA Grapalat" w:cs="Sylfaen"/>
          <w:sz w:val="20"/>
          <w:lang w:val="es-ES"/>
        </w:rPr>
        <w:t xml:space="preserve"> </w:t>
      </w:r>
      <w:r w:rsidRPr="0049186D">
        <w:rPr>
          <w:rFonts w:ascii="GHEA Grapalat" w:hAnsi="GHEA Grapalat" w:cs="Sylfaen"/>
          <w:sz w:val="20"/>
        </w:rPr>
        <w:t>միջոցների</w:t>
      </w:r>
      <w:r w:rsidRPr="0049186D">
        <w:rPr>
          <w:rFonts w:ascii="GHEA Grapalat" w:hAnsi="GHEA Grapalat" w:cs="Sylfaen"/>
          <w:sz w:val="20"/>
          <w:lang w:val="es-ES"/>
        </w:rPr>
        <w:t xml:space="preserve"> </w:t>
      </w:r>
      <w:r w:rsidRPr="0049186D">
        <w:rPr>
          <w:rFonts w:ascii="GHEA Grapalat" w:hAnsi="GHEA Grapalat" w:cs="Sylfaen"/>
          <w:sz w:val="20"/>
        </w:rPr>
        <w:t>տվյալները</w:t>
      </w:r>
      <w:r w:rsidRPr="0049186D">
        <w:rPr>
          <w:rFonts w:ascii="GHEA Grapalat" w:hAnsi="GHEA Grapalat" w:cs="Sylfaen"/>
          <w:sz w:val="20"/>
          <w:lang w:val="es-ES"/>
        </w:rPr>
        <w:t xml:space="preserve">, </w:t>
      </w:r>
      <w:r w:rsidRPr="0049186D">
        <w:rPr>
          <w:rFonts w:ascii="GHEA Grapalat" w:hAnsi="GHEA Grapalat" w:cs="Sylfaen"/>
          <w:sz w:val="20"/>
        </w:rPr>
        <w:t>որոնք</w:t>
      </w:r>
      <w:r w:rsidRPr="0049186D">
        <w:rPr>
          <w:rFonts w:ascii="GHEA Grapalat" w:hAnsi="GHEA Grapalat" w:cs="Sylfaen"/>
          <w:sz w:val="20"/>
          <w:lang w:val="es-ES"/>
        </w:rPr>
        <w:t xml:space="preserve"> մ</w:t>
      </w:r>
      <w:r w:rsidRPr="0049186D">
        <w:rPr>
          <w:rFonts w:ascii="GHEA Grapalat" w:hAnsi="GHEA Grapalat" w:cs="Sylfaen"/>
          <w:sz w:val="20"/>
        </w:rPr>
        <w:t>ասնակիցը</w:t>
      </w:r>
      <w:r w:rsidRPr="0049186D">
        <w:rPr>
          <w:rFonts w:ascii="GHEA Grapalat" w:hAnsi="GHEA Grapalat" w:cs="Sylfaen"/>
          <w:sz w:val="20"/>
          <w:lang w:val="es-ES"/>
        </w:rPr>
        <w:t xml:space="preserve"> </w:t>
      </w:r>
      <w:r w:rsidRPr="0049186D">
        <w:rPr>
          <w:rFonts w:ascii="GHEA Grapalat" w:hAnsi="GHEA Grapalat" w:cs="Sylfaen"/>
          <w:sz w:val="20"/>
        </w:rPr>
        <w:t>նախատեսում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օգտագործել</w:t>
      </w:r>
      <w:r w:rsidRPr="0049186D">
        <w:rPr>
          <w:rFonts w:ascii="GHEA Grapalat" w:hAnsi="GHEA Grapalat" w:cs="Sylfaen"/>
          <w:sz w:val="20"/>
          <w:lang w:val="es-ES"/>
        </w:rPr>
        <w:t xml:space="preserve"> </w:t>
      </w:r>
      <w:r w:rsidRPr="0049186D">
        <w:rPr>
          <w:rFonts w:ascii="GHEA Grapalat" w:hAnsi="GHEA Grapalat" w:cs="Sylfaen"/>
          <w:sz w:val="20"/>
        </w:rPr>
        <w:t>պայմանագրի</w:t>
      </w:r>
      <w:r w:rsidRPr="0049186D">
        <w:rPr>
          <w:rFonts w:ascii="GHEA Grapalat" w:hAnsi="GHEA Grapalat" w:cs="Sylfaen"/>
          <w:sz w:val="20"/>
          <w:lang w:val="es-ES"/>
        </w:rPr>
        <w:t xml:space="preserve"> </w:t>
      </w:r>
      <w:r w:rsidRPr="0049186D">
        <w:rPr>
          <w:rFonts w:ascii="GHEA Grapalat" w:hAnsi="GHEA Grapalat" w:cs="Sylfaen"/>
          <w:sz w:val="20"/>
        </w:rPr>
        <w:t>կատարման</w:t>
      </w:r>
      <w:r w:rsidRPr="0049186D">
        <w:rPr>
          <w:rFonts w:ascii="GHEA Grapalat" w:hAnsi="GHEA Grapalat" w:cs="Sylfaen"/>
          <w:sz w:val="20"/>
          <w:lang w:val="es-ES"/>
        </w:rPr>
        <w:t xml:space="preserve"> </w:t>
      </w:r>
      <w:r w:rsidRPr="0049186D">
        <w:rPr>
          <w:rFonts w:ascii="GHEA Grapalat" w:hAnsi="GHEA Grapalat" w:cs="Sylfaen"/>
          <w:sz w:val="20"/>
        </w:rPr>
        <w:t>ժամանակ</w:t>
      </w:r>
      <w:r w:rsidRPr="0049186D">
        <w:rPr>
          <w:rFonts w:ascii="GHEA Grapalat" w:hAnsi="GHEA Grapalat" w:cs="Sylfaen"/>
          <w:sz w:val="20"/>
          <w:lang w:val="es-ES"/>
        </w:rPr>
        <w:t>` համաձայն հ</w:t>
      </w:r>
      <w:r w:rsidRPr="0049186D">
        <w:rPr>
          <w:rFonts w:ascii="GHEA Grapalat" w:hAnsi="GHEA Grapalat" w:cs="Sylfaen"/>
          <w:sz w:val="20"/>
        </w:rPr>
        <w:t>ավելված</w:t>
      </w:r>
      <w:r w:rsidRPr="0049186D">
        <w:rPr>
          <w:rFonts w:ascii="GHEA Grapalat" w:hAnsi="GHEA Grapalat" w:cs="Sylfaen"/>
          <w:sz w:val="20"/>
          <w:lang w:val="es-ES"/>
        </w:rPr>
        <w:t xml:space="preserve"> N </w:t>
      </w:r>
      <w:r w:rsidRPr="005214FE">
        <w:rPr>
          <w:rFonts w:ascii="GHEA Grapalat" w:hAnsi="GHEA Grapalat" w:cs="Sylfaen"/>
          <w:sz w:val="20"/>
          <w:lang w:val="es-ES"/>
        </w:rPr>
        <w:t>3</w:t>
      </w:r>
      <w:r w:rsidRPr="0049186D">
        <w:rPr>
          <w:rFonts w:ascii="GHEA Grapalat" w:hAnsi="GHEA Grapalat" w:cs="Sylfaen"/>
          <w:sz w:val="20"/>
          <w:lang w:val="es-ES"/>
        </w:rPr>
        <w:t>.2-ի</w:t>
      </w:r>
      <w:r w:rsidRPr="0049186D">
        <w:rPr>
          <w:rFonts w:ascii="GHEA Grapalat" w:hAnsi="GHEA Grapalat" w:cs="Sylfaen"/>
          <w:sz w:val="20"/>
        </w:rPr>
        <w:t>։</w:t>
      </w:r>
      <w:r w:rsidRPr="0049186D">
        <w:rPr>
          <w:rFonts w:ascii="GHEA Grapalat" w:hAnsi="GHEA Grapalat" w:cs="Sylfaen"/>
          <w:sz w:val="20"/>
          <w:lang w:val="es-ES"/>
        </w:rPr>
        <w:t xml:space="preserve"> </w:t>
      </w:r>
      <w:r w:rsidRPr="0049186D">
        <w:rPr>
          <w:rFonts w:ascii="GHEA Grapalat" w:hAnsi="GHEA Grapalat" w:cs="Sylfaen"/>
          <w:sz w:val="20"/>
        </w:rPr>
        <w:t>Ընդ</w:t>
      </w:r>
      <w:r w:rsidRPr="0049186D">
        <w:rPr>
          <w:rFonts w:ascii="GHEA Grapalat" w:hAnsi="GHEA Grapalat" w:cs="Sylfaen"/>
          <w:sz w:val="20"/>
          <w:lang w:val="es-ES"/>
        </w:rPr>
        <w:t xml:space="preserve"> </w:t>
      </w:r>
      <w:r w:rsidRPr="0049186D">
        <w:rPr>
          <w:rFonts w:ascii="GHEA Grapalat" w:hAnsi="GHEA Grapalat" w:cs="Sylfaen"/>
          <w:sz w:val="20"/>
        </w:rPr>
        <w:t>որում</w:t>
      </w:r>
      <w:r w:rsidRPr="0049186D">
        <w:rPr>
          <w:rFonts w:ascii="GHEA Grapalat" w:hAnsi="GHEA Grapalat" w:cs="Sylfaen"/>
          <w:sz w:val="20"/>
          <w:lang w:val="es-ES"/>
        </w:rPr>
        <w:t xml:space="preserve">, </w:t>
      </w:r>
      <w:r w:rsidRPr="0049186D">
        <w:rPr>
          <w:rFonts w:ascii="GHEA Grapalat" w:hAnsi="GHEA Grapalat" w:cs="Sylfaen"/>
          <w:sz w:val="20"/>
        </w:rPr>
        <w:t>տեխնիկական</w:t>
      </w:r>
      <w:r w:rsidRPr="0049186D">
        <w:rPr>
          <w:rFonts w:ascii="GHEA Grapalat" w:hAnsi="GHEA Grapalat" w:cs="Sylfaen"/>
          <w:sz w:val="20"/>
          <w:lang w:val="es-ES"/>
        </w:rPr>
        <w:t xml:space="preserve"> </w:t>
      </w:r>
      <w:r w:rsidRPr="0049186D">
        <w:rPr>
          <w:rFonts w:ascii="GHEA Grapalat" w:hAnsi="GHEA Grapalat" w:cs="Sylfaen"/>
          <w:sz w:val="20"/>
        </w:rPr>
        <w:t>միջոցների</w:t>
      </w:r>
      <w:r w:rsidRPr="0049186D">
        <w:rPr>
          <w:rFonts w:ascii="GHEA Grapalat" w:hAnsi="GHEA Grapalat" w:cs="Sylfaen"/>
          <w:sz w:val="20"/>
          <w:lang w:val="es-ES"/>
        </w:rPr>
        <w:t xml:space="preserve"> </w:t>
      </w:r>
      <w:r w:rsidRPr="0049186D">
        <w:rPr>
          <w:rFonts w:ascii="GHEA Grapalat" w:hAnsi="GHEA Grapalat" w:cs="Sylfaen"/>
          <w:sz w:val="20"/>
        </w:rPr>
        <w:t>առկայությունը</w:t>
      </w:r>
      <w:r w:rsidRPr="0049186D">
        <w:rPr>
          <w:rFonts w:ascii="GHEA Grapalat" w:hAnsi="GHEA Grapalat" w:cs="Sylfaen"/>
          <w:sz w:val="20"/>
          <w:lang w:val="es-ES"/>
        </w:rPr>
        <w:t xml:space="preserve"> </w:t>
      </w:r>
      <w:r w:rsidRPr="0049186D">
        <w:rPr>
          <w:rFonts w:ascii="GHEA Grapalat" w:hAnsi="GHEA Grapalat" w:cs="Sylfaen"/>
          <w:sz w:val="20"/>
        </w:rPr>
        <w:t>հիմնավորելու</w:t>
      </w:r>
      <w:r w:rsidRPr="0049186D">
        <w:rPr>
          <w:rFonts w:ascii="GHEA Grapalat" w:hAnsi="GHEA Grapalat" w:cs="Sylfaen"/>
          <w:sz w:val="20"/>
          <w:lang w:val="es-ES"/>
        </w:rPr>
        <w:t xml:space="preserve"> </w:t>
      </w:r>
      <w:r w:rsidRPr="0049186D">
        <w:rPr>
          <w:rFonts w:ascii="GHEA Grapalat" w:hAnsi="GHEA Grapalat" w:cs="Sylfaen"/>
          <w:sz w:val="20"/>
        </w:rPr>
        <w:t>համար</w:t>
      </w:r>
      <w:r w:rsidRPr="0049186D">
        <w:rPr>
          <w:rFonts w:ascii="GHEA Grapalat" w:hAnsi="GHEA Grapalat" w:cs="Sylfaen"/>
          <w:sz w:val="20"/>
          <w:lang w:val="es-ES"/>
        </w:rPr>
        <w:t xml:space="preserve"> </w:t>
      </w:r>
      <w:r w:rsidRPr="0049186D">
        <w:rPr>
          <w:rFonts w:ascii="GHEA Grapalat" w:hAnsi="GHEA Grapalat" w:cs="Sylfaen"/>
          <w:sz w:val="20"/>
        </w:rPr>
        <w:t>մասնակիցը</w:t>
      </w:r>
      <w:r w:rsidRPr="0049186D">
        <w:rPr>
          <w:rFonts w:ascii="GHEA Grapalat" w:hAnsi="GHEA Grapalat" w:cs="Sylfaen"/>
          <w:sz w:val="20"/>
          <w:lang w:val="es-ES"/>
        </w:rPr>
        <w:t xml:space="preserve"> </w:t>
      </w:r>
      <w:r w:rsidRPr="0049186D">
        <w:rPr>
          <w:rFonts w:ascii="GHEA Grapalat" w:hAnsi="GHEA Grapalat" w:cs="Sylfaen"/>
          <w:sz w:val="20"/>
        </w:rPr>
        <w:t>ներկայացնում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նաև </w:t>
      </w:r>
      <w:r w:rsidRPr="0049186D">
        <w:rPr>
          <w:rFonts w:ascii="GHEA Grapalat" w:hAnsi="GHEA Grapalat" w:cs="Sylfaen"/>
          <w:sz w:val="20"/>
        </w:rPr>
        <w:t>դրանց</w:t>
      </w:r>
      <w:r w:rsidRPr="0049186D">
        <w:rPr>
          <w:rFonts w:ascii="GHEA Grapalat" w:hAnsi="GHEA Grapalat" w:cs="Sylfaen"/>
          <w:sz w:val="20"/>
          <w:lang w:val="es-ES"/>
        </w:rPr>
        <w:t xml:space="preserve"> </w:t>
      </w:r>
      <w:r w:rsidRPr="0049186D">
        <w:rPr>
          <w:rFonts w:ascii="GHEA Grapalat" w:hAnsi="GHEA Grapalat" w:cs="Sylfaen"/>
          <w:sz w:val="20"/>
        </w:rPr>
        <w:t>տեխնիկական</w:t>
      </w:r>
      <w:r w:rsidRPr="0049186D">
        <w:rPr>
          <w:rFonts w:ascii="GHEA Grapalat" w:hAnsi="GHEA Grapalat" w:cs="Sylfaen"/>
          <w:sz w:val="20"/>
          <w:lang w:val="es-ES"/>
        </w:rPr>
        <w:t xml:space="preserve"> </w:t>
      </w:r>
      <w:r w:rsidRPr="0049186D">
        <w:rPr>
          <w:rFonts w:ascii="GHEA Grapalat" w:hAnsi="GHEA Grapalat" w:cs="Sylfaen"/>
          <w:sz w:val="20"/>
        </w:rPr>
        <w:t>անձնագրերի</w:t>
      </w:r>
      <w:r w:rsidRPr="0049186D">
        <w:rPr>
          <w:rFonts w:ascii="GHEA Grapalat" w:hAnsi="GHEA Grapalat" w:cs="Sylfaen"/>
          <w:sz w:val="20"/>
          <w:lang w:val="es-ES"/>
        </w:rPr>
        <w:t xml:space="preserve"> </w:t>
      </w:r>
      <w:r w:rsidRPr="0049186D">
        <w:rPr>
          <w:rFonts w:ascii="GHEA Grapalat" w:hAnsi="GHEA Grapalat" w:cs="Sylfaen"/>
          <w:sz w:val="20"/>
        </w:rPr>
        <w:t>և</w:t>
      </w:r>
      <w:r w:rsidRPr="0049186D">
        <w:rPr>
          <w:rFonts w:ascii="GHEA Grapalat" w:hAnsi="GHEA Grapalat" w:cs="Sylfaen"/>
          <w:sz w:val="20"/>
          <w:lang w:val="es-ES"/>
        </w:rPr>
        <w:t xml:space="preserve"> </w:t>
      </w:r>
      <w:r w:rsidRPr="0049186D">
        <w:rPr>
          <w:rFonts w:ascii="GHEA Grapalat" w:hAnsi="GHEA Grapalat" w:cs="Sylfaen"/>
          <w:sz w:val="20"/>
        </w:rPr>
        <w:t>այդ</w:t>
      </w:r>
      <w:r w:rsidRPr="0049186D">
        <w:rPr>
          <w:rFonts w:ascii="GHEA Grapalat" w:hAnsi="GHEA Grapalat" w:cs="Sylfaen"/>
          <w:sz w:val="20"/>
          <w:lang w:val="es-ES"/>
        </w:rPr>
        <w:t xml:space="preserve"> </w:t>
      </w:r>
      <w:r w:rsidRPr="0049186D">
        <w:rPr>
          <w:rFonts w:ascii="GHEA Grapalat" w:hAnsi="GHEA Grapalat" w:cs="Sylfaen"/>
          <w:sz w:val="20"/>
        </w:rPr>
        <w:t>միջոցների</w:t>
      </w:r>
      <w:r w:rsidRPr="0049186D">
        <w:rPr>
          <w:rFonts w:ascii="GHEA Grapalat" w:hAnsi="GHEA Grapalat" w:cs="Sylfaen"/>
          <w:sz w:val="20"/>
          <w:lang w:val="es-ES"/>
        </w:rPr>
        <w:t xml:space="preserve"> </w:t>
      </w:r>
      <w:r w:rsidRPr="0049186D">
        <w:rPr>
          <w:rFonts w:ascii="GHEA Grapalat" w:hAnsi="GHEA Grapalat" w:cs="Sylfaen"/>
          <w:sz w:val="20"/>
        </w:rPr>
        <w:t>նկատմամբ</w:t>
      </w:r>
      <w:r w:rsidRPr="0049186D">
        <w:rPr>
          <w:rFonts w:ascii="GHEA Grapalat" w:hAnsi="GHEA Grapalat" w:cs="Sylfaen"/>
          <w:sz w:val="20"/>
          <w:lang w:val="es-ES"/>
        </w:rPr>
        <w:t xml:space="preserve"> մ</w:t>
      </w:r>
      <w:r w:rsidRPr="0049186D">
        <w:rPr>
          <w:rFonts w:ascii="GHEA Grapalat" w:hAnsi="GHEA Grapalat" w:cs="Sylfaen"/>
          <w:sz w:val="20"/>
        </w:rPr>
        <w:t>ասնակցի</w:t>
      </w:r>
      <w:r w:rsidRPr="0049186D">
        <w:rPr>
          <w:rFonts w:ascii="GHEA Grapalat" w:hAnsi="GHEA Grapalat" w:cs="Sylfaen"/>
          <w:sz w:val="20"/>
          <w:lang w:val="es-ES"/>
        </w:rPr>
        <w:t xml:space="preserve"> </w:t>
      </w:r>
      <w:r w:rsidRPr="0049186D">
        <w:rPr>
          <w:rFonts w:ascii="GHEA Grapalat" w:hAnsi="GHEA Grapalat" w:cs="Sylfaen"/>
          <w:sz w:val="20"/>
        </w:rPr>
        <w:t>սեփականության</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ժամանակավոր</w:t>
      </w:r>
      <w:r w:rsidRPr="0049186D">
        <w:rPr>
          <w:rFonts w:ascii="GHEA Grapalat" w:hAnsi="GHEA Grapalat" w:cs="Sylfaen"/>
          <w:sz w:val="20"/>
          <w:lang w:val="es-ES"/>
        </w:rPr>
        <w:t xml:space="preserve"> </w:t>
      </w:r>
      <w:r w:rsidRPr="0049186D">
        <w:rPr>
          <w:rFonts w:ascii="GHEA Grapalat" w:hAnsi="GHEA Grapalat" w:cs="Sylfaen"/>
          <w:sz w:val="20"/>
        </w:rPr>
        <w:t>օգտագործման</w:t>
      </w:r>
      <w:r w:rsidRPr="0049186D">
        <w:rPr>
          <w:rFonts w:ascii="GHEA Grapalat" w:hAnsi="GHEA Grapalat" w:cs="Sylfaen"/>
          <w:sz w:val="20"/>
          <w:lang w:val="es-ES"/>
        </w:rPr>
        <w:t xml:space="preserve"> </w:t>
      </w:r>
      <w:r w:rsidRPr="0049186D">
        <w:rPr>
          <w:rFonts w:ascii="GHEA Grapalat" w:hAnsi="GHEA Grapalat" w:cs="Sylfaen"/>
          <w:sz w:val="20"/>
        </w:rPr>
        <w:t>իրավունքը</w:t>
      </w:r>
      <w:r w:rsidRPr="0049186D">
        <w:rPr>
          <w:rFonts w:ascii="GHEA Grapalat" w:hAnsi="GHEA Grapalat" w:cs="Sylfaen"/>
          <w:sz w:val="20"/>
          <w:lang w:val="es-ES"/>
        </w:rPr>
        <w:t xml:space="preserve"> </w:t>
      </w:r>
      <w:r w:rsidRPr="0049186D">
        <w:rPr>
          <w:rFonts w:ascii="GHEA Grapalat" w:hAnsi="GHEA Grapalat" w:cs="Sylfaen"/>
          <w:sz w:val="20"/>
        </w:rPr>
        <w:t>հաստատող</w:t>
      </w:r>
      <w:r w:rsidRPr="0049186D">
        <w:rPr>
          <w:rFonts w:ascii="GHEA Grapalat" w:hAnsi="GHEA Grapalat" w:cs="Sylfaen"/>
          <w:sz w:val="20"/>
          <w:lang w:val="es-ES"/>
        </w:rPr>
        <w:t xml:space="preserve"> </w:t>
      </w:r>
      <w:r w:rsidRPr="0049186D">
        <w:rPr>
          <w:rFonts w:ascii="GHEA Grapalat" w:hAnsi="GHEA Grapalat" w:cs="Sylfaen"/>
          <w:sz w:val="20"/>
        </w:rPr>
        <w:t>փաստաթղթերի</w:t>
      </w:r>
      <w:r w:rsidRPr="0049186D">
        <w:rPr>
          <w:rFonts w:ascii="GHEA Grapalat" w:hAnsi="GHEA Grapalat" w:cs="Sylfaen"/>
          <w:sz w:val="20"/>
          <w:lang w:val="es-ES"/>
        </w:rPr>
        <w:t xml:space="preserve"> </w:t>
      </w:r>
      <w:r w:rsidRPr="0049186D">
        <w:rPr>
          <w:rFonts w:ascii="GHEA Grapalat" w:hAnsi="GHEA Grapalat" w:cs="Sylfaen"/>
          <w:sz w:val="20"/>
        </w:rPr>
        <w:t>պատճենները</w:t>
      </w:r>
      <w:r w:rsidRPr="005214FE">
        <w:rPr>
          <w:rFonts w:ascii="GHEA Grapalat" w:hAnsi="GHEA Grapalat" w:cs="Sylfaen"/>
          <w:sz w:val="20"/>
          <w:vertAlign w:val="superscript"/>
          <w:lang w:val="es-ES"/>
        </w:rPr>
        <w:t>17</w:t>
      </w:r>
      <w:r w:rsidRPr="005D551B">
        <w:rPr>
          <w:rStyle w:val="FootnoteReference"/>
          <w:rFonts w:ascii="GHEA Grapalat" w:hAnsi="GHEA Grapalat" w:cs="Sylfaen"/>
          <w:color w:val="FFFFFF"/>
          <w:sz w:val="20"/>
        </w:rPr>
        <w:footnoteReference w:id="13"/>
      </w:r>
      <w:r w:rsidRPr="005D551B">
        <w:rPr>
          <w:rFonts w:ascii="GHEA Grapalat" w:hAnsi="GHEA Grapalat" w:cs="Sylfaen"/>
          <w:color w:val="FFFFFF"/>
          <w:sz w:val="20"/>
          <w:lang w:val="es-ES"/>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es-ES"/>
        </w:rPr>
        <w:t>4)</w:t>
      </w:r>
      <w:r w:rsidRPr="0049186D">
        <w:rPr>
          <w:rFonts w:ascii="GHEA Grapalat" w:hAnsi="GHEA Grapalat" w:cs="Sylfaen"/>
          <w:sz w:val="20"/>
          <w:lang w:val="af-ZA"/>
        </w:rPr>
        <w:t xml:space="preserve"> իր կողմից հաստատված </w:t>
      </w:r>
      <w:r w:rsidRPr="0049186D">
        <w:rPr>
          <w:rFonts w:ascii="GHEA Grapalat" w:hAnsi="GHEA Grapalat" w:cs="Sylfaen"/>
          <w:sz w:val="20"/>
        </w:rPr>
        <w:t>տեղեկանք</w:t>
      </w:r>
      <w:r w:rsidRPr="0049186D">
        <w:rPr>
          <w:rFonts w:ascii="GHEA Grapalat" w:hAnsi="GHEA Grapalat" w:cs="Sylfaen"/>
          <w:sz w:val="20"/>
          <w:lang w:val="af-ZA"/>
        </w:rPr>
        <w:t xml:space="preserve">` </w:t>
      </w:r>
      <w:r w:rsidRPr="0049186D">
        <w:rPr>
          <w:rFonts w:ascii="GHEA Grapalat" w:hAnsi="GHEA Grapalat" w:cs="Sylfaen"/>
          <w:sz w:val="20"/>
        </w:rPr>
        <w:t>կնքվելիք</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rPr>
        <w:t>կատարման</w:t>
      </w:r>
      <w:r w:rsidRPr="0049186D">
        <w:rPr>
          <w:rFonts w:ascii="GHEA Grapalat" w:hAnsi="GHEA Grapalat" w:cs="Sylfaen"/>
          <w:sz w:val="20"/>
          <w:lang w:val="af-ZA"/>
        </w:rPr>
        <w:t xml:space="preserve"> </w:t>
      </w:r>
      <w:r w:rsidRPr="0049186D">
        <w:rPr>
          <w:rFonts w:ascii="GHEA Grapalat" w:hAnsi="GHEA Grapalat" w:cs="Sylfaen"/>
          <w:sz w:val="20"/>
        </w:rPr>
        <w:t>համար</w:t>
      </w:r>
      <w:r w:rsidRPr="0049186D">
        <w:rPr>
          <w:rFonts w:ascii="GHEA Grapalat" w:hAnsi="GHEA Grapalat" w:cs="Sylfaen"/>
          <w:sz w:val="20"/>
          <w:lang w:val="af-ZA"/>
        </w:rPr>
        <w:t xml:space="preserve"> մ</w:t>
      </w:r>
      <w:r w:rsidRPr="0049186D">
        <w:rPr>
          <w:rFonts w:ascii="GHEA Grapalat" w:hAnsi="GHEA Grapalat" w:cs="Sylfaen"/>
          <w:sz w:val="20"/>
        </w:rPr>
        <w:t>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առաջարկվող</w:t>
      </w:r>
      <w:r w:rsidRPr="0049186D">
        <w:rPr>
          <w:rFonts w:ascii="GHEA Grapalat" w:hAnsi="GHEA Grapalat" w:cs="Sylfaen"/>
          <w:sz w:val="20"/>
          <w:lang w:val="af-ZA"/>
        </w:rPr>
        <w:t xml:space="preserve"> </w:t>
      </w:r>
      <w:r w:rsidRPr="0049186D">
        <w:rPr>
          <w:rFonts w:ascii="GHEA Grapalat" w:hAnsi="GHEA Grapalat" w:cs="Sylfaen"/>
          <w:sz w:val="20"/>
        </w:rPr>
        <w:t>հիմնական</w:t>
      </w:r>
      <w:r w:rsidRPr="0049186D">
        <w:rPr>
          <w:rFonts w:ascii="GHEA Grapalat" w:hAnsi="GHEA Grapalat" w:cs="Sylfaen"/>
          <w:sz w:val="20"/>
          <w:lang w:val="af-ZA"/>
        </w:rPr>
        <w:t xml:space="preserve"> </w:t>
      </w:r>
      <w:r w:rsidRPr="0049186D">
        <w:rPr>
          <w:rFonts w:ascii="GHEA Grapalat" w:hAnsi="GHEA Grapalat" w:cs="Sylfaen"/>
          <w:sz w:val="20"/>
        </w:rPr>
        <w:t>աշխատակազմի</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es-ES"/>
        </w:rPr>
        <w:t xml:space="preserve">` </w:t>
      </w:r>
      <w:r w:rsidRPr="0049186D">
        <w:rPr>
          <w:rFonts w:ascii="GHEA Grapalat" w:hAnsi="GHEA Grapalat" w:cs="Sylfaen"/>
          <w:sz w:val="20"/>
        </w:rPr>
        <w:t>համաձայն</w:t>
      </w:r>
      <w:r w:rsidRPr="0049186D">
        <w:rPr>
          <w:rFonts w:ascii="GHEA Grapalat" w:hAnsi="GHEA Grapalat" w:cs="Sylfaen"/>
          <w:sz w:val="20"/>
          <w:lang w:val="es-ES"/>
        </w:rPr>
        <w:t xml:space="preserve"> </w:t>
      </w:r>
      <w:r w:rsidRPr="0049186D">
        <w:rPr>
          <w:rFonts w:ascii="GHEA Grapalat" w:hAnsi="GHEA Grapalat" w:cs="Sylfaen"/>
          <w:sz w:val="20"/>
          <w:lang w:val="af-ZA"/>
        </w:rPr>
        <w:t>հ</w:t>
      </w:r>
      <w:r w:rsidRPr="0049186D">
        <w:rPr>
          <w:rFonts w:ascii="GHEA Grapalat" w:hAnsi="GHEA Grapalat" w:cs="Sylfaen"/>
          <w:sz w:val="20"/>
        </w:rPr>
        <w:t>ավելված</w:t>
      </w:r>
      <w:r w:rsidRPr="0049186D">
        <w:rPr>
          <w:rFonts w:ascii="GHEA Grapalat" w:hAnsi="GHEA Grapalat" w:cs="Sylfaen"/>
          <w:sz w:val="20"/>
          <w:lang w:val="af-ZA"/>
        </w:rPr>
        <w:t xml:space="preserve"> N </w:t>
      </w:r>
      <w:r>
        <w:rPr>
          <w:rFonts w:ascii="GHEA Grapalat" w:hAnsi="GHEA Grapalat" w:cs="Sylfaen"/>
          <w:sz w:val="20"/>
          <w:lang w:val="af-ZA"/>
        </w:rPr>
        <w:t>3</w:t>
      </w:r>
      <w:r w:rsidRPr="0049186D">
        <w:rPr>
          <w:rFonts w:ascii="GHEA Grapalat" w:hAnsi="GHEA Grapalat" w:cs="Sylfaen"/>
          <w:sz w:val="20"/>
          <w:lang w:val="af-ZA"/>
        </w:rPr>
        <w:t>.3-ի</w:t>
      </w:r>
      <w:r w:rsidRPr="0049186D">
        <w:rPr>
          <w:rFonts w:ascii="GHEA Grapalat" w:hAnsi="GHEA Grapalat" w:cs="Sylfaen"/>
          <w:sz w:val="20"/>
        </w:rPr>
        <w:t>։</w:t>
      </w:r>
      <w:r w:rsidRPr="0049186D">
        <w:rPr>
          <w:rFonts w:ascii="GHEA Grapalat" w:hAnsi="GHEA Grapalat" w:cs="Sylfaen"/>
          <w:sz w:val="20"/>
          <w:lang w:val="af-ZA"/>
        </w:rPr>
        <w:t xml:space="preserve"> </w:t>
      </w:r>
      <w:r w:rsidRPr="0049186D">
        <w:rPr>
          <w:rFonts w:ascii="GHEA Grapalat" w:hAnsi="GHEA Grapalat" w:cs="Sylfaen"/>
          <w:sz w:val="20"/>
        </w:rPr>
        <w:t>Նշված</w:t>
      </w:r>
      <w:r w:rsidRPr="0049186D">
        <w:rPr>
          <w:rFonts w:ascii="GHEA Grapalat" w:hAnsi="GHEA Grapalat" w:cs="Sylfaen"/>
          <w:sz w:val="20"/>
          <w:lang w:val="af-ZA"/>
        </w:rPr>
        <w:t xml:space="preserve"> </w:t>
      </w:r>
      <w:r w:rsidRPr="0049186D">
        <w:rPr>
          <w:rFonts w:ascii="GHEA Grapalat" w:hAnsi="GHEA Grapalat" w:cs="Sylfaen"/>
          <w:sz w:val="20"/>
        </w:rPr>
        <w:t>տեղեկանքին</w:t>
      </w:r>
      <w:r w:rsidRPr="0049186D">
        <w:rPr>
          <w:rFonts w:ascii="GHEA Grapalat" w:hAnsi="GHEA Grapalat" w:cs="Sylfaen"/>
          <w:sz w:val="20"/>
          <w:lang w:val="af-ZA"/>
        </w:rPr>
        <w:t xml:space="preserve"> կցվում են նաև </w:t>
      </w:r>
      <w:r w:rsidRPr="0049186D">
        <w:rPr>
          <w:rFonts w:ascii="GHEA Grapalat" w:hAnsi="GHEA Grapalat" w:cs="Sylfaen"/>
          <w:sz w:val="20"/>
        </w:rPr>
        <w:t>հիմնական</w:t>
      </w:r>
      <w:r w:rsidRPr="0049186D">
        <w:rPr>
          <w:rFonts w:ascii="GHEA Grapalat" w:hAnsi="GHEA Grapalat" w:cs="Sylfaen"/>
          <w:sz w:val="20"/>
          <w:lang w:val="af-ZA"/>
        </w:rPr>
        <w:t xml:space="preserve"> </w:t>
      </w:r>
      <w:r w:rsidRPr="0049186D">
        <w:rPr>
          <w:rFonts w:ascii="GHEA Grapalat" w:hAnsi="GHEA Grapalat" w:cs="Sylfaen"/>
          <w:sz w:val="20"/>
        </w:rPr>
        <w:t>աշխատակազմում</w:t>
      </w:r>
      <w:r w:rsidRPr="0049186D">
        <w:rPr>
          <w:rFonts w:ascii="GHEA Grapalat" w:hAnsi="GHEA Grapalat" w:cs="Sylfaen"/>
          <w:sz w:val="20"/>
          <w:lang w:val="af-ZA"/>
        </w:rPr>
        <w:t xml:space="preserve"> </w:t>
      </w:r>
      <w:r w:rsidRPr="0049186D">
        <w:rPr>
          <w:rFonts w:ascii="GHEA Grapalat" w:hAnsi="GHEA Grapalat" w:cs="Sylfaen"/>
          <w:sz w:val="20"/>
        </w:rPr>
        <w:t>ներգրավված</w:t>
      </w:r>
      <w:r w:rsidRPr="0049186D">
        <w:rPr>
          <w:rFonts w:ascii="GHEA Grapalat" w:hAnsi="GHEA Grapalat" w:cs="Sylfaen"/>
          <w:sz w:val="20"/>
          <w:lang w:val="af-ZA"/>
        </w:rPr>
        <w:t xml:space="preserve"> </w:t>
      </w:r>
      <w:r w:rsidRPr="0049186D">
        <w:rPr>
          <w:rFonts w:ascii="GHEA Grapalat" w:hAnsi="GHEA Grapalat" w:cs="Sylfaen"/>
          <w:sz w:val="20"/>
        </w:rPr>
        <w:t>մասնագետների</w:t>
      </w:r>
      <w:r w:rsidRPr="0049186D">
        <w:rPr>
          <w:rFonts w:ascii="GHEA Grapalat" w:hAnsi="GHEA Grapalat" w:cs="Sylfaen"/>
          <w:sz w:val="20"/>
          <w:lang w:val="af-ZA"/>
        </w:rPr>
        <w:t xml:space="preserve"> </w:t>
      </w:r>
      <w:r w:rsidRPr="0049186D">
        <w:rPr>
          <w:rFonts w:ascii="GHEA Grapalat" w:hAnsi="GHEA Grapalat" w:cs="Sylfaen"/>
          <w:sz w:val="20"/>
        </w:rPr>
        <w:t>հաստատած</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համաձայնությունների</w:t>
      </w:r>
      <w:r w:rsidRPr="0049186D">
        <w:rPr>
          <w:rFonts w:ascii="GHEA Grapalat" w:hAnsi="GHEA Grapalat" w:cs="Sylfaen"/>
          <w:sz w:val="20"/>
          <w:lang w:val="af-ZA"/>
        </w:rPr>
        <w:t xml:space="preserve"> </w:t>
      </w:r>
      <w:r w:rsidRPr="0049186D">
        <w:rPr>
          <w:rFonts w:ascii="GHEA Grapalat" w:hAnsi="GHEA Grapalat" w:cs="Sylfaen"/>
          <w:sz w:val="20"/>
        </w:rPr>
        <w:t>բնօրինակից</w:t>
      </w:r>
      <w:r w:rsidRPr="0049186D">
        <w:rPr>
          <w:rFonts w:ascii="GHEA Grapalat" w:hAnsi="GHEA Grapalat" w:cs="Sylfaen"/>
          <w:sz w:val="20"/>
          <w:lang w:val="af-ZA"/>
        </w:rPr>
        <w:t xml:space="preserve"> </w:t>
      </w:r>
      <w:r w:rsidRPr="0049186D">
        <w:rPr>
          <w:rFonts w:ascii="GHEA Grapalat" w:hAnsi="GHEA Grapalat" w:cs="Sylfaen"/>
          <w:sz w:val="20"/>
        </w:rPr>
        <w:t>արտատպված</w:t>
      </w:r>
      <w:r w:rsidRPr="0049186D">
        <w:rPr>
          <w:rFonts w:ascii="GHEA Grapalat" w:hAnsi="GHEA Grapalat" w:cs="Sylfaen"/>
          <w:sz w:val="20"/>
          <w:lang w:val="af-ZA"/>
        </w:rPr>
        <w:t xml:space="preserve"> (</w:t>
      </w:r>
      <w:r w:rsidRPr="0049186D">
        <w:rPr>
          <w:rFonts w:ascii="GHEA Grapalat" w:hAnsi="GHEA Grapalat" w:cs="Sylfaen"/>
          <w:sz w:val="20"/>
        </w:rPr>
        <w:t>սկանավորված</w:t>
      </w:r>
      <w:r w:rsidRPr="0049186D">
        <w:rPr>
          <w:rFonts w:ascii="GHEA Grapalat" w:hAnsi="GHEA Grapalat" w:cs="Sylfaen"/>
          <w:sz w:val="20"/>
          <w:lang w:val="af-ZA"/>
        </w:rPr>
        <w:t xml:space="preserve">) </w:t>
      </w:r>
      <w:r w:rsidRPr="0049186D">
        <w:rPr>
          <w:rFonts w:ascii="GHEA Grapalat" w:hAnsi="GHEA Grapalat" w:cs="Sylfaen"/>
          <w:sz w:val="20"/>
        </w:rPr>
        <w:t>տարբերակը</w:t>
      </w:r>
      <w:r w:rsidRPr="0049186D">
        <w:rPr>
          <w:rFonts w:ascii="GHEA Grapalat" w:hAnsi="GHEA Grapalat" w:cs="Sylfaen"/>
          <w:sz w:val="20"/>
          <w:lang w:val="af-ZA"/>
        </w:rPr>
        <w:t xml:space="preserve">` </w:t>
      </w:r>
      <w:r w:rsidRPr="0049186D">
        <w:rPr>
          <w:rFonts w:ascii="GHEA Grapalat" w:hAnsi="GHEA Grapalat" w:cs="Sylfaen"/>
          <w:sz w:val="20"/>
        </w:rPr>
        <w:t>իրականացվելիք</w:t>
      </w:r>
      <w:r w:rsidRPr="0049186D">
        <w:rPr>
          <w:rFonts w:ascii="GHEA Grapalat" w:hAnsi="GHEA Grapalat" w:cs="Sylfaen"/>
          <w:sz w:val="20"/>
          <w:lang w:val="af-ZA"/>
        </w:rPr>
        <w:t xml:space="preserve"> </w:t>
      </w:r>
      <w:r w:rsidRPr="0049186D">
        <w:rPr>
          <w:rFonts w:ascii="GHEA Grapalat" w:hAnsi="GHEA Grapalat" w:cs="Sylfaen"/>
          <w:sz w:val="20"/>
        </w:rPr>
        <w:t>աշխատանքներում</w:t>
      </w:r>
      <w:r w:rsidRPr="0049186D">
        <w:rPr>
          <w:rFonts w:ascii="GHEA Grapalat" w:hAnsi="GHEA Grapalat" w:cs="Sylfaen"/>
          <w:sz w:val="20"/>
          <w:lang w:val="af-ZA"/>
        </w:rPr>
        <w:t xml:space="preserve"> </w:t>
      </w:r>
      <w:r w:rsidRPr="0049186D">
        <w:rPr>
          <w:rFonts w:ascii="GHEA Grapalat" w:hAnsi="GHEA Grapalat" w:cs="Sylfaen"/>
          <w:sz w:val="20"/>
        </w:rPr>
        <w:t>վերջիններիս</w:t>
      </w:r>
      <w:r w:rsidRPr="0049186D">
        <w:rPr>
          <w:rFonts w:ascii="GHEA Grapalat" w:hAnsi="GHEA Grapalat" w:cs="Sylfaen"/>
          <w:sz w:val="20"/>
          <w:lang w:val="af-ZA"/>
        </w:rPr>
        <w:t xml:space="preserve"> </w:t>
      </w:r>
      <w:r w:rsidRPr="0049186D">
        <w:rPr>
          <w:rFonts w:ascii="GHEA Grapalat" w:hAnsi="GHEA Grapalat" w:cs="Sylfaen"/>
          <w:sz w:val="20"/>
        </w:rPr>
        <w:t>ներգրավվելու</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նաև</w:t>
      </w:r>
      <w:r w:rsidRPr="0049186D">
        <w:rPr>
          <w:rFonts w:ascii="GHEA Grapalat" w:hAnsi="GHEA Grapalat" w:cs="Sylfaen"/>
          <w:sz w:val="20"/>
          <w:lang w:val="af-ZA"/>
        </w:rPr>
        <w:t xml:space="preserve"> </w:t>
      </w:r>
      <w:r w:rsidRPr="0049186D">
        <w:rPr>
          <w:rFonts w:ascii="GHEA Grapalat" w:hAnsi="GHEA Grapalat" w:cs="Sylfaen"/>
          <w:sz w:val="20"/>
        </w:rPr>
        <w:t>մասնագետների</w:t>
      </w:r>
      <w:r w:rsidRPr="0049186D">
        <w:rPr>
          <w:rFonts w:ascii="GHEA Grapalat" w:hAnsi="GHEA Grapalat" w:cs="Sylfaen"/>
          <w:sz w:val="20"/>
          <w:lang w:val="af-ZA"/>
        </w:rPr>
        <w:t xml:space="preserve"> </w:t>
      </w:r>
      <w:r w:rsidRPr="0049186D">
        <w:rPr>
          <w:rFonts w:ascii="GHEA Grapalat" w:hAnsi="GHEA Grapalat" w:cs="Sylfaen"/>
          <w:sz w:val="20"/>
        </w:rPr>
        <w:t>անձնագրերի</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որակավորումը</w:t>
      </w:r>
      <w:r w:rsidRPr="0049186D">
        <w:rPr>
          <w:rFonts w:ascii="GHEA Grapalat" w:hAnsi="GHEA Grapalat" w:cs="Sylfaen"/>
          <w:sz w:val="20"/>
          <w:lang w:val="af-ZA"/>
        </w:rPr>
        <w:t xml:space="preserve"> </w:t>
      </w:r>
      <w:r w:rsidRPr="0049186D">
        <w:rPr>
          <w:rFonts w:ascii="GHEA Grapalat" w:hAnsi="GHEA Grapalat" w:cs="Sylfaen"/>
          <w:sz w:val="20"/>
        </w:rPr>
        <w:t>հավաստող</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դիպլոմ</w:t>
      </w:r>
      <w:r w:rsidRPr="0049186D">
        <w:rPr>
          <w:rFonts w:ascii="GHEA Grapalat" w:hAnsi="GHEA Grapalat" w:cs="Sylfaen"/>
          <w:sz w:val="20"/>
          <w:lang w:val="af-ZA"/>
        </w:rPr>
        <w:t xml:space="preserve">, </w:t>
      </w:r>
      <w:r w:rsidRPr="0049186D">
        <w:rPr>
          <w:rFonts w:ascii="GHEA Grapalat" w:hAnsi="GHEA Grapalat" w:cs="Sylfaen"/>
          <w:sz w:val="20"/>
        </w:rPr>
        <w:t>վկայագիր</w:t>
      </w:r>
      <w:r w:rsidRPr="0049186D">
        <w:rPr>
          <w:rFonts w:ascii="GHEA Grapalat" w:hAnsi="GHEA Grapalat" w:cs="Sylfaen"/>
          <w:sz w:val="20"/>
          <w:lang w:val="af-ZA"/>
        </w:rPr>
        <w:t xml:space="preserve">, </w:t>
      </w:r>
      <w:r w:rsidRPr="0049186D">
        <w:rPr>
          <w:rFonts w:ascii="GHEA Grapalat" w:hAnsi="GHEA Grapalat" w:cs="Sylfaen"/>
          <w:sz w:val="20"/>
        </w:rPr>
        <w:t>հավաստագիր</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այլն</w:t>
      </w:r>
      <w:r w:rsidRPr="0049186D">
        <w:rPr>
          <w:rFonts w:ascii="GHEA Grapalat" w:hAnsi="GHEA Grapalat" w:cs="Sylfaen"/>
          <w:sz w:val="20"/>
          <w:lang w:val="af-ZA"/>
        </w:rPr>
        <w:t xml:space="preserve">) </w:t>
      </w:r>
      <w:r w:rsidRPr="0049186D">
        <w:rPr>
          <w:rFonts w:ascii="GHEA Grapalat" w:hAnsi="GHEA Grapalat" w:cs="Sylfaen"/>
          <w:sz w:val="20"/>
        </w:rPr>
        <w:t>պատճենները</w:t>
      </w:r>
      <w:r w:rsidRPr="005214FE">
        <w:rPr>
          <w:rFonts w:ascii="GHEA Grapalat" w:hAnsi="GHEA Grapalat" w:cs="Sylfaen"/>
          <w:sz w:val="20"/>
          <w:vertAlign w:val="superscript"/>
          <w:lang w:val="af-ZA"/>
        </w:rPr>
        <w:t>18</w:t>
      </w:r>
      <w:r w:rsidRPr="005D551B">
        <w:rPr>
          <w:rStyle w:val="FootnoteReference"/>
          <w:rFonts w:ascii="GHEA Grapalat" w:hAnsi="GHEA Grapalat" w:cs="Sylfaen"/>
          <w:color w:val="FFFFFF"/>
          <w:sz w:val="20"/>
        </w:rPr>
        <w:footnoteReference w:id="14"/>
      </w:r>
      <w:r w:rsidRPr="0049186D">
        <w:rPr>
          <w:rFonts w:ascii="GHEA Grapalat" w:hAnsi="GHEA Grapalat" w:cs="Sylfaen"/>
          <w:sz w:val="20"/>
          <w:lang w:val="af-ZA"/>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3.2 </w:t>
      </w:r>
      <w:r w:rsidRPr="0049186D">
        <w:rPr>
          <w:rFonts w:ascii="GHEA Grapalat" w:hAnsi="GHEA Grapalat" w:cs="Sylfaen"/>
          <w:sz w:val="20"/>
        </w:rPr>
        <w:t>Հայտում</w:t>
      </w:r>
      <w:r w:rsidRPr="0049186D">
        <w:rPr>
          <w:rFonts w:ascii="GHEA Grapalat" w:hAnsi="GHEA Grapalat" w:cs="Sylfaen"/>
          <w:sz w:val="20"/>
          <w:lang w:val="af-ZA"/>
        </w:rPr>
        <w:t xml:space="preserve"> </w:t>
      </w:r>
      <w:r w:rsidRPr="0049186D">
        <w:rPr>
          <w:rFonts w:ascii="GHEA Grapalat" w:hAnsi="GHEA Grapalat" w:cs="Sylfaen"/>
          <w:sz w:val="20"/>
        </w:rPr>
        <w:t>ներառվող</w:t>
      </w:r>
      <w:r w:rsidRPr="0049186D">
        <w:rPr>
          <w:rFonts w:ascii="GHEA Grapalat" w:hAnsi="GHEA Grapalat" w:cs="Sylfaen"/>
          <w:sz w:val="20"/>
          <w:lang w:val="af-ZA"/>
        </w:rPr>
        <w:t xml:space="preserve">` </w:t>
      </w:r>
      <w:r w:rsidRPr="0049186D">
        <w:rPr>
          <w:rFonts w:ascii="GHEA Grapalat" w:hAnsi="GHEA Grapalat" w:cs="Sylfaen"/>
          <w:sz w:val="20"/>
        </w:rPr>
        <w:t>դիպլոմների</w:t>
      </w:r>
      <w:r w:rsidRPr="0049186D">
        <w:rPr>
          <w:rFonts w:ascii="GHEA Grapalat" w:hAnsi="GHEA Grapalat" w:cs="Sylfaen"/>
          <w:sz w:val="20"/>
          <w:lang w:val="af-ZA"/>
        </w:rPr>
        <w:t xml:space="preserve"> </w:t>
      </w:r>
      <w:r w:rsidRPr="0049186D">
        <w:rPr>
          <w:rFonts w:ascii="GHEA Grapalat" w:hAnsi="GHEA Grapalat" w:cs="Sylfaen"/>
          <w:sz w:val="20"/>
        </w:rPr>
        <w:t>պատճենները</w:t>
      </w:r>
      <w:r w:rsidRPr="0049186D">
        <w:rPr>
          <w:rFonts w:ascii="GHEA Grapalat" w:hAnsi="GHEA Grapalat" w:cs="Sylfaen"/>
          <w:sz w:val="20"/>
          <w:lang w:val="af-ZA"/>
        </w:rPr>
        <w:t xml:space="preserve">, </w:t>
      </w:r>
      <w:r w:rsidRPr="0049186D">
        <w:rPr>
          <w:rFonts w:ascii="GHEA Grapalat" w:hAnsi="GHEA Grapalat" w:cs="Sylfaen"/>
          <w:sz w:val="20"/>
        </w:rPr>
        <w:t>տրանսպորտային</w:t>
      </w:r>
      <w:r w:rsidRPr="0049186D">
        <w:rPr>
          <w:rFonts w:ascii="GHEA Grapalat" w:hAnsi="GHEA Grapalat" w:cs="Sylfaen"/>
          <w:sz w:val="20"/>
          <w:lang w:val="af-ZA"/>
        </w:rPr>
        <w:t xml:space="preserve"> </w:t>
      </w:r>
      <w:r w:rsidRPr="0049186D">
        <w:rPr>
          <w:rFonts w:ascii="GHEA Grapalat" w:hAnsi="GHEA Grapalat" w:cs="Sylfaen"/>
          <w:sz w:val="20"/>
        </w:rPr>
        <w:t>միջոցների</w:t>
      </w:r>
      <w:r w:rsidRPr="0049186D">
        <w:rPr>
          <w:rFonts w:ascii="GHEA Grapalat" w:hAnsi="GHEA Grapalat" w:cs="Sylfaen"/>
          <w:sz w:val="20"/>
          <w:lang w:val="af-ZA"/>
        </w:rPr>
        <w:t xml:space="preserve">, </w:t>
      </w:r>
      <w:r w:rsidRPr="0049186D">
        <w:rPr>
          <w:rFonts w:ascii="GHEA Grapalat" w:hAnsi="GHEA Grapalat" w:cs="Sylfaen"/>
          <w:sz w:val="20"/>
        </w:rPr>
        <w:t>տեխնիկական</w:t>
      </w:r>
      <w:r w:rsidRPr="0049186D">
        <w:rPr>
          <w:rFonts w:ascii="GHEA Grapalat" w:hAnsi="GHEA Grapalat" w:cs="Sylfaen"/>
          <w:sz w:val="20"/>
          <w:lang w:val="af-ZA"/>
        </w:rPr>
        <w:t xml:space="preserve"> </w:t>
      </w:r>
      <w:r w:rsidRPr="0049186D">
        <w:rPr>
          <w:rFonts w:ascii="GHEA Grapalat" w:hAnsi="GHEA Grapalat" w:cs="Sylfaen"/>
          <w:sz w:val="20"/>
        </w:rPr>
        <w:t>միջոցների</w:t>
      </w:r>
      <w:r w:rsidRPr="0049186D">
        <w:rPr>
          <w:rFonts w:ascii="GHEA Grapalat" w:hAnsi="GHEA Grapalat" w:cs="Sylfaen"/>
          <w:sz w:val="20"/>
          <w:lang w:val="af-ZA"/>
        </w:rPr>
        <w:t xml:space="preserve">, </w:t>
      </w:r>
      <w:r w:rsidRPr="0049186D">
        <w:rPr>
          <w:rFonts w:ascii="GHEA Grapalat" w:hAnsi="GHEA Grapalat" w:cs="Sylfaen"/>
          <w:sz w:val="20"/>
        </w:rPr>
        <w:t>սարքերի</w:t>
      </w:r>
      <w:r w:rsidRPr="0049186D">
        <w:rPr>
          <w:rFonts w:ascii="GHEA Grapalat" w:hAnsi="GHEA Grapalat" w:cs="Sylfaen"/>
          <w:sz w:val="20"/>
          <w:lang w:val="af-ZA"/>
        </w:rPr>
        <w:t xml:space="preserve">, </w:t>
      </w:r>
      <w:r w:rsidRPr="0049186D">
        <w:rPr>
          <w:rFonts w:ascii="GHEA Grapalat" w:hAnsi="GHEA Grapalat" w:cs="Sylfaen"/>
          <w:sz w:val="20"/>
        </w:rPr>
        <w:t>սարքավորումների</w:t>
      </w:r>
      <w:r w:rsidRPr="0049186D">
        <w:rPr>
          <w:rFonts w:ascii="GHEA Grapalat" w:hAnsi="GHEA Grapalat" w:cs="Sylfaen"/>
          <w:sz w:val="20"/>
          <w:lang w:val="af-ZA"/>
        </w:rPr>
        <w:t xml:space="preserve"> </w:t>
      </w:r>
      <w:r w:rsidRPr="0049186D">
        <w:rPr>
          <w:rFonts w:ascii="GHEA Grapalat" w:hAnsi="GHEA Grapalat" w:cs="Sylfaen"/>
          <w:sz w:val="20"/>
        </w:rPr>
        <w:t>վերաբերյալ</w:t>
      </w:r>
      <w:r w:rsidRPr="0049186D">
        <w:rPr>
          <w:rFonts w:ascii="GHEA Grapalat" w:hAnsi="GHEA Grapalat" w:cs="Sylfaen"/>
          <w:sz w:val="20"/>
          <w:lang w:val="af-ZA"/>
        </w:rPr>
        <w:t xml:space="preserve"> </w:t>
      </w:r>
      <w:r w:rsidRPr="0049186D">
        <w:rPr>
          <w:rFonts w:ascii="GHEA Grapalat" w:hAnsi="GHEA Grapalat" w:cs="Sylfaen"/>
          <w:sz w:val="20"/>
        </w:rPr>
        <w:t>փաստաթղթերը</w:t>
      </w:r>
      <w:r w:rsidRPr="0049186D">
        <w:rPr>
          <w:rFonts w:ascii="GHEA Grapalat" w:hAnsi="GHEA Grapalat" w:cs="Sylfaen"/>
          <w:sz w:val="20"/>
          <w:lang w:val="af-ZA"/>
        </w:rPr>
        <w:t xml:space="preserve">, </w:t>
      </w:r>
      <w:r w:rsidRPr="0049186D">
        <w:rPr>
          <w:rFonts w:ascii="GHEA Grapalat" w:hAnsi="GHEA Grapalat" w:cs="Sylfaen"/>
          <w:sz w:val="20"/>
        </w:rPr>
        <w:t>որոնք</w:t>
      </w:r>
      <w:r w:rsidRPr="0049186D">
        <w:rPr>
          <w:rFonts w:ascii="GHEA Grapalat" w:hAnsi="GHEA Grapalat" w:cs="Sylfaen"/>
          <w:sz w:val="20"/>
          <w:lang w:val="af-ZA"/>
        </w:rPr>
        <w:t xml:space="preserve"> </w:t>
      </w:r>
      <w:r w:rsidRPr="0049186D">
        <w:rPr>
          <w:rFonts w:ascii="GHEA Grapalat" w:hAnsi="GHEA Grapalat" w:cs="Sylfaen"/>
          <w:sz w:val="20"/>
        </w:rPr>
        <w:t>տրամադրվել</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խորհրդային</w:t>
      </w:r>
      <w:r w:rsidRPr="0049186D">
        <w:rPr>
          <w:rFonts w:ascii="GHEA Grapalat" w:hAnsi="GHEA Grapalat" w:cs="Sylfaen"/>
          <w:sz w:val="20"/>
          <w:lang w:val="af-ZA"/>
        </w:rPr>
        <w:t xml:space="preserve"> </w:t>
      </w:r>
      <w:r w:rsidRPr="0049186D">
        <w:rPr>
          <w:rFonts w:ascii="GHEA Grapalat" w:hAnsi="GHEA Grapalat" w:cs="Sylfaen"/>
          <w:sz w:val="20"/>
        </w:rPr>
        <w:t>ժամանակաշրջանում</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հետխորհրդային</w:t>
      </w:r>
      <w:r w:rsidRPr="0049186D">
        <w:rPr>
          <w:rFonts w:ascii="GHEA Grapalat" w:hAnsi="GHEA Grapalat" w:cs="Sylfaen"/>
          <w:sz w:val="20"/>
          <w:lang w:val="af-ZA"/>
        </w:rPr>
        <w:t xml:space="preserve"> </w:t>
      </w:r>
      <w:r w:rsidRPr="0049186D">
        <w:rPr>
          <w:rFonts w:ascii="GHEA Grapalat" w:hAnsi="GHEA Grapalat" w:cs="Sylfaen"/>
          <w:sz w:val="20"/>
        </w:rPr>
        <w:t>ժամանակաշրջանում</w:t>
      </w:r>
      <w:r w:rsidRPr="0049186D">
        <w:rPr>
          <w:rFonts w:ascii="GHEA Grapalat" w:hAnsi="GHEA Grapalat" w:cs="Sylfaen"/>
          <w:sz w:val="20"/>
          <w:lang w:val="af-ZA"/>
        </w:rPr>
        <w:t xml:space="preserve">` </w:t>
      </w:r>
      <w:r w:rsidRPr="0049186D">
        <w:rPr>
          <w:rFonts w:ascii="GHEA Grapalat" w:hAnsi="GHEA Grapalat" w:cs="Sylfaen"/>
          <w:sz w:val="20"/>
        </w:rPr>
        <w:t>Հայաստանի</w:t>
      </w:r>
      <w:r w:rsidRPr="0049186D">
        <w:rPr>
          <w:rFonts w:ascii="GHEA Grapalat" w:hAnsi="GHEA Grapalat" w:cs="Sylfaen"/>
          <w:sz w:val="20"/>
          <w:lang w:val="af-ZA"/>
        </w:rPr>
        <w:t xml:space="preserve"> </w:t>
      </w:r>
      <w:r w:rsidRPr="0049186D">
        <w:rPr>
          <w:rFonts w:ascii="GHEA Grapalat" w:hAnsi="GHEA Grapalat" w:cs="Sylfaen"/>
          <w:sz w:val="20"/>
        </w:rPr>
        <w:t>Հանրապետության</w:t>
      </w:r>
      <w:r w:rsidRPr="0049186D">
        <w:rPr>
          <w:rFonts w:ascii="GHEA Grapalat" w:hAnsi="GHEA Grapalat" w:cs="Sylfaen"/>
          <w:sz w:val="20"/>
          <w:lang w:val="af-ZA"/>
        </w:rPr>
        <w:t xml:space="preserve"> </w:t>
      </w:r>
      <w:r w:rsidRPr="0049186D">
        <w:rPr>
          <w:rFonts w:ascii="GHEA Grapalat" w:hAnsi="GHEA Grapalat" w:cs="Sylfaen"/>
          <w:sz w:val="20"/>
        </w:rPr>
        <w:t>պետական</w:t>
      </w:r>
      <w:r w:rsidRPr="0049186D">
        <w:rPr>
          <w:rFonts w:ascii="GHEA Grapalat" w:hAnsi="GHEA Grapalat" w:cs="Sylfaen"/>
          <w:sz w:val="20"/>
          <w:lang w:val="af-ZA"/>
        </w:rPr>
        <w:t xml:space="preserve"> </w:t>
      </w:r>
      <w:r w:rsidRPr="0049186D">
        <w:rPr>
          <w:rFonts w:ascii="GHEA Grapalat" w:hAnsi="GHEA Grapalat" w:cs="Sylfaen"/>
          <w:sz w:val="20"/>
        </w:rPr>
        <w:t>մարմինների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կազմված</w:t>
      </w:r>
      <w:r w:rsidRPr="0049186D">
        <w:rPr>
          <w:rFonts w:ascii="GHEA Grapalat" w:hAnsi="GHEA Grapalat" w:cs="Sylfaen"/>
          <w:sz w:val="20"/>
          <w:lang w:val="af-ZA"/>
        </w:rPr>
        <w:t xml:space="preserve"> </w:t>
      </w:r>
      <w:r w:rsidRPr="0049186D">
        <w:rPr>
          <w:rFonts w:ascii="GHEA Grapalat" w:hAnsi="GHEA Grapalat" w:cs="Sylfaen"/>
          <w:sz w:val="20"/>
        </w:rPr>
        <w:t>լինել</w:t>
      </w:r>
      <w:r w:rsidRPr="0049186D">
        <w:rPr>
          <w:rFonts w:ascii="GHEA Grapalat" w:hAnsi="GHEA Grapalat" w:cs="Sylfaen"/>
          <w:sz w:val="20"/>
          <w:lang w:val="af-ZA"/>
        </w:rPr>
        <w:t xml:space="preserve"> </w:t>
      </w:r>
      <w:r w:rsidRPr="0049186D">
        <w:rPr>
          <w:rFonts w:ascii="GHEA Grapalat" w:hAnsi="GHEA Grapalat" w:cs="Sylfaen"/>
          <w:sz w:val="20"/>
        </w:rPr>
        <w:t>ռուսերեն</w:t>
      </w:r>
      <w:r w:rsidRPr="0049186D">
        <w:rPr>
          <w:rFonts w:ascii="GHEA Grapalat" w:hAnsi="GHEA Grapalat" w:cs="Sylfaen"/>
          <w:sz w:val="20"/>
          <w:lang w:val="af-ZA"/>
        </w:rPr>
        <w:t xml:space="preserve"> </w:t>
      </w:r>
      <w:r w:rsidRPr="0049186D">
        <w:rPr>
          <w:rFonts w:ascii="GHEA Grapalat" w:hAnsi="GHEA Grapalat" w:cs="Sylfaen"/>
          <w:sz w:val="20"/>
        </w:rPr>
        <w:t>լեզվով</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Sylfaen"/>
          <w:sz w:val="20"/>
          <w:lang w:val="af-ZA"/>
        </w:rPr>
        <w:t xml:space="preserve"> </w:t>
      </w:r>
      <w:r w:rsidRPr="0049186D">
        <w:rPr>
          <w:rFonts w:ascii="GHEA Grapalat" w:hAnsi="GHEA Grapalat" w:cs="Sylfaen"/>
          <w:sz w:val="20"/>
        </w:rPr>
        <w:t>օրենսդրությամբ</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r w:rsidRPr="0049186D">
        <w:rPr>
          <w:rFonts w:ascii="GHEA Grapalat" w:hAnsi="GHEA Grapalat" w:cs="Sylfaen"/>
          <w:sz w:val="20"/>
        </w:rPr>
        <w:t>ուժը</w:t>
      </w:r>
      <w:r w:rsidRPr="0049186D">
        <w:rPr>
          <w:rFonts w:ascii="GHEA Grapalat" w:hAnsi="GHEA Grapalat" w:cs="Sylfaen"/>
          <w:sz w:val="20"/>
          <w:lang w:val="af-ZA"/>
        </w:rPr>
        <w:t xml:space="preserve"> </w:t>
      </w:r>
      <w:r w:rsidRPr="0049186D">
        <w:rPr>
          <w:rFonts w:ascii="GHEA Grapalat" w:hAnsi="GHEA Grapalat" w:cs="Sylfaen"/>
          <w:sz w:val="20"/>
        </w:rPr>
        <w:t>կորցրած</w:t>
      </w:r>
      <w:r w:rsidRPr="0049186D">
        <w:rPr>
          <w:rFonts w:ascii="GHEA Grapalat" w:hAnsi="GHEA Grapalat" w:cs="Sylfaen"/>
          <w:sz w:val="20"/>
          <w:lang w:val="af-ZA"/>
        </w:rPr>
        <w:t xml:space="preserve"> </w:t>
      </w:r>
      <w:r w:rsidRPr="0049186D">
        <w:rPr>
          <w:rFonts w:ascii="GHEA Grapalat" w:hAnsi="GHEA Grapalat" w:cs="Sylfaen"/>
          <w:sz w:val="20"/>
        </w:rPr>
        <w:t>չեն</w:t>
      </w:r>
      <w:r w:rsidRPr="0049186D">
        <w:rPr>
          <w:rFonts w:ascii="GHEA Grapalat" w:hAnsi="GHEA Grapalat" w:cs="Sylfaen"/>
          <w:sz w:val="20"/>
          <w:lang w:val="af-ZA"/>
        </w:rPr>
        <w:t xml:space="preserve"> </w:t>
      </w:r>
      <w:r w:rsidRPr="0049186D">
        <w:rPr>
          <w:rFonts w:ascii="GHEA Grapalat" w:hAnsi="GHEA Grapalat" w:cs="Sylfaen"/>
          <w:sz w:val="20"/>
        </w:rPr>
        <w:t>ճանաչվել</w:t>
      </w:r>
      <w:r w:rsidRPr="0049186D">
        <w:rPr>
          <w:rFonts w:ascii="GHEA Grapalat" w:hAnsi="GHEA Grapalat" w:cs="Sylfaen"/>
          <w:sz w:val="20"/>
          <w:lang w:val="af-ZA"/>
        </w:rPr>
        <w:t xml:space="preserve"> (</w:t>
      </w:r>
      <w:r w:rsidRPr="0049186D">
        <w:rPr>
          <w:rFonts w:ascii="GHEA Grapalat" w:hAnsi="GHEA Grapalat" w:cs="Sylfaen"/>
          <w:sz w:val="20"/>
        </w:rPr>
        <w:t>համարվել</w:t>
      </w:r>
      <w:r w:rsidRPr="0049186D">
        <w:rPr>
          <w:rFonts w:ascii="GHEA Grapalat" w:hAnsi="GHEA Grapalat" w:cs="Sylfaen"/>
          <w:sz w:val="20"/>
          <w:lang w:val="af-ZA"/>
        </w:rPr>
        <w:t>)</w:t>
      </w:r>
      <w:r w:rsidRPr="0049186D">
        <w:rPr>
          <w:rFonts w:ascii="GHEA Grapalat" w:hAnsi="GHEA Grapalat" w:cs="Sylfaen"/>
          <w:sz w:val="20"/>
        </w:rPr>
        <w:t>։</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3.3 Սույն </w:t>
      </w:r>
      <w:r w:rsidRPr="0049186D">
        <w:rPr>
          <w:rFonts w:ascii="GHEA Grapalat" w:hAnsi="GHEA Grapalat" w:cs="Sylfaen"/>
          <w:sz w:val="20"/>
        </w:rPr>
        <w:t>հրավերով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մ</w:t>
      </w:r>
      <w:r w:rsidRPr="0049186D">
        <w:rPr>
          <w:rFonts w:ascii="GHEA Grapalat" w:hAnsi="GHEA Grapalat" w:cs="Sylfaen"/>
          <w:sz w:val="20"/>
        </w:rPr>
        <w:t>ասնակցի</w:t>
      </w:r>
      <w:r w:rsidRPr="0049186D">
        <w:rPr>
          <w:rFonts w:ascii="GHEA Grapalat" w:hAnsi="GHEA Grapalat" w:cs="Sylfaen"/>
          <w:sz w:val="20"/>
          <w:lang w:val="es-ES"/>
        </w:rPr>
        <w:t xml:space="preserve"> </w:t>
      </w:r>
      <w:r w:rsidRPr="0049186D">
        <w:rPr>
          <w:rFonts w:ascii="GHEA Grapalat" w:hAnsi="GHEA Grapalat" w:cs="Sylfaen"/>
          <w:sz w:val="20"/>
        </w:rPr>
        <w:t>կազմված</w:t>
      </w:r>
      <w:r w:rsidRPr="0049186D">
        <w:rPr>
          <w:rFonts w:ascii="GHEA Grapalat" w:hAnsi="GHEA Grapalat" w:cs="Sylfaen"/>
          <w:sz w:val="20"/>
          <w:lang w:val="es-ES"/>
        </w:rPr>
        <w:t xml:space="preserve"> </w:t>
      </w:r>
      <w:r w:rsidRPr="0049186D">
        <w:rPr>
          <w:rFonts w:ascii="GHEA Grapalat" w:hAnsi="GHEA Grapalat" w:cs="Sylfaen"/>
          <w:sz w:val="20"/>
        </w:rPr>
        <w:t>փաստաթղթերը</w:t>
      </w:r>
      <w:r w:rsidRPr="0049186D">
        <w:rPr>
          <w:rFonts w:ascii="GHEA Grapalat" w:hAnsi="GHEA Grapalat" w:cs="Sylfaen"/>
          <w:sz w:val="20"/>
          <w:lang w:val="es-ES"/>
        </w:rPr>
        <w:t xml:space="preserve"> </w:t>
      </w:r>
      <w:r w:rsidRPr="0049186D">
        <w:rPr>
          <w:rFonts w:ascii="GHEA Grapalat" w:hAnsi="GHEA Grapalat" w:cs="Sylfaen"/>
          <w:sz w:val="20"/>
        </w:rPr>
        <w:t>ստորագրում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դրանք</w:t>
      </w:r>
      <w:r w:rsidRPr="0049186D">
        <w:rPr>
          <w:rFonts w:ascii="GHEA Grapalat" w:hAnsi="GHEA Grapalat" w:cs="Sylfaen"/>
          <w:sz w:val="20"/>
          <w:lang w:val="es-ES"/>
        </w:rPr>
        <w:t xml:space="preserve"> </w:t>
      </w:r>
      <w:r w:rsidRPr="0049186D">
        <w:rPr>
          <w:rFonts w:ascii="GHEA Grapalat" w:hAnsi="GHEA Grapalat" w:cs="Sylfaen"/>
          <w:sz w:val="20"/>
        </w:rPr>
        <w:t>ներկայացնող</w:t>
      </w:r>
      <w:r w:rsidRPr="0049186D">
        <w:rPr>
          <w:rFonts w:ascii="GHEA Grapalat" w:hAnsi="GHEA Grapalat" w:cs="Sylfaen"/>
          <w:sz w:val="20"/>
          <w:lang w:val="es-ES"/>
        </w:rPr>
        <w:t xml:space="preserve"> </w:t>
      </w:r>
      <w:r w:rsidRPr="0049186D">
        <w:rPr>
          <w:rFonts w:ascii="GHEA Grapalat" w:hAnsi="GHEA Grapalat" w:cs="Sylfaen"/>
          <w:sz w:val="20"/>
        </w:rPr>
        <w:t>անձը</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վերջինիս</w:t>
      </w:r>
      <w:r w:rsidRPr="0049186D">
        <w:rPr>
          <w:rFonts w:ascii="GHEA Grapalat" w:hAnsi="GHEA Grapalat" w:cs="Sylfaen"/>
          <w:sz w:val="20"/>
          <w:lang w:val="es-ES"/>
        </w:rPr>
        <w:t xml:space="preserve"> </w:t>
      </w:r>
      <w:r w:rsidRPr="0049186D">
        <w:rPr>
          <w:rFonts w:ascii="GHEA Grapalat" w:hAnsi="GHEA Grapalat" w:cs="Sylfaen"/>
          <w:sz w:val="20"/>
        </w:rPr>
        <w:t>լիազորված</w:t>
      </w:r>
      <w:r w:rsidRPr="0049186D">
        <w:rPr>
          <w:rFonts w:ascii="GHEA Grapalat" w:hAnsi="GHEA Grapalat" w:cs="Sylfaen"/>
          <w:sz w:val="20"/>
          <w:lang w:val="es-ES"/>
        </w:rPr>
        <w:t xml:space="preserve"> </w:t>
      </w:r>
      <w:r w:rsidRPr="0049186D">
        <w:rPr>
          <w:rFonts w:ascii="GHEA Grapalat" w:hAnsi="GHEA Grapalat" w:cs="Sylfaen"/>
          <w:sz w:val="20"/>
        </w:rPr>
        <w:t>անձը</w:t>
      </w:r>
      <w:r w:rsidRPr="0049186D">
        <w:rPr>
          <w:rFonts w:ascii="GHEA Grapalat" w:hAnsi="GHEA Grapalat" w:cs="Sylfaen"/>
          <w:sz w:val="20"/>
          <w:lang w:val="es-ES"/>
        </w:rPr>
        <w:t xml:space="preserve"> (</w:t>
      </w:r>
      <w:r w:rsidRPr="0049186D">
        <w:rPr>
          <w:rFonts w:ascii="GHEA Grapalat" w:hAnsi="GHEA Grapalat" w:cs="Sylfaen"/>
          <w:sz w:val="20"/>
        </w:rPr>
        <w:t>այսուհետ</w:t>
      </w:r>
      <w:r w:rsidRPr="0049186D">
        <w:rPr>
          <w:rFonts w:ascii="GHEA Grapalat" w:hAnsi="GHEA Grapalat" w:cs="Sylfaen"/>
          <w:sz w:val="20"/>
          <w:lang w:val="es-ES"/>
        </w:rPr>
        <w:t xml:space="preserve">` </w:t>
      </w:r>
      <w:r w:rsidRPr="0049186D">
        <w:rPr>
          <w:rFonts w:ascii="GHEA Grapalat" w:hAnsi="GHEA Grapalat" w:cs="Sylfaen"/>
          <w:sz w:val="20"/>
        </w:rPr>
        <w:t>գործակալ</w:t>
      </w:r>
      <w:r w:rsidRPr="0049186D">
        <w:rPr>
          <w:rFonts w:ascii="GHEA Grapalat" w:hAnsi="GHEA Grapalat" w:cs="Sylfaen"/>
          <w:sz w:val="20"/>
          <w:lang w:val="es-ES"/>
        </w:rPr>
        <w:t>)</w:t>
      </w:r>
      <w:r w:rsidRPr="0049186D">
        <w:rPr>
          <w:rFonts w:ascii="GHEA Grapalat" w:hAnsi="GHEA Grapalat" w:cs="Sylfaen"/>
          <w:sz w:val="20"/>
        </w:rPr>
        <w:t>։</w:t>
      </w:r>
      <w:r w:rsidRPr="0049186D">
        <w:rPr>
          <w:rFonts w:ascii="GHEA Grapalat" w:hAnsi="GHEA Grapalat" w:cs="Sylfaen"/>
          <w:sz w:val="20"/>
          <w:lang w:val="es-ES"/>
        </w:rPr>
        <w:t xml:space="preserve"> </w:t>
      </w:r>
      <w:r w:rsidRPr="0049186D">
        <w:rPr>
          <w:rFonts w:ascii="GHEA Grapalat" w:hAnsi="GHEA Grapalat" w:cs="Sylfaen"/>
          <w:sz w:val="20"/>
        </w:rPr>
        <w:t>Եթե</w:t>
      </w:r>
      <w:r w:rsidRPr="0049186D">
        <w:rPr>
          <w:rFonts w:ascii="GHEA Grapalat" w:hAnsi="GHEA Grapalat" w:cs="Sylfaen"/>
          <w:sz w:val="20"/>
          <w:lang w:val="es-ES"/>
        </w:rPr>
        <w:t xml:space="preserve"> </w:t>
      </w:r>
      <w:r w:rsidRPr="0049186D">
        <w:rPr>
          <w:rFonts w:ascii="GHEA Grapalat" w:hAnsi="GHEA Grapalat" w:cs="Sylfaen"/>
          <w:sz w:val="20"/>
        </w:rPr>
        <w:t>հայտը</w:t>
      </w:r>
      <w:r w:rsidRPr="0049186D">
        <w:rPr>
          <w:rFonts w:ascii="GHEA Grapalat" w:hAnsi="GHEA Grapalat" w:cs="Sylfaen"/>
          <w:sz w:val="20"/>
          <w:lang w:val="es-ES"/>
        </w:rPr>
        <w:t xml:space="preserve"> </w:t>
      </w:r>
      <w:r w:rsidRPr="0049186D">
        <w:rPr>
          <w:rFonts w:ascii="GHEA Grapalat" w:hAnsi="GHEA Grapalat" w:cs="Sylfaen"/>
          <w:sz w:val="20"/>
        </w:rPr>
        <w:t>ներկայացնում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գործակալը</w:t>
      </w:r>
      <w:r w:rsidRPr="0049186D">
        <w:rPr>
          <w:rFonts w:ascii="GHEA Grapalat" w:hAnsi="GHEA Grapalat" w:cs="Sylfaen"/>
          <w:sz w:val="20"/>
          <w:lang w:val="es-ES"/>
        </w:rPr>
        <w:t xml:space="preserve">, </w:t>
      </w:r>
      <w:r w:rsidRPr="0049186D">
        <w:rPr>
          <w:rFonts w:ascii="GHEA Grapalat" w:hAnsi="GHEA Grapalat" w:cs="Sylfaen"/>
          <w:sz w:val="20"/>
        </w:rPr>
        <w:t>ապա</w:t>
      </w:r>
      <w:r w:rsidRPr="0049186D">
        <w:rPr>
          <w:rFonts w:ascii="GHEA Grapalat" w:hAnsi="GHEA Grapalat" w:cs="Sylfaen"/>
          <w:sz w:val="20"/>
          <w:lang w:val="es-ES"/>
        </w:rPr>
        <w:t xml:space="preserve"> </w:t>
      </w:r>
      <w:r w:rsidRPr="0049186D">
        <w:rPr>
          <w:rFonts w:ascii="GHEA Grapalat" w:hAnsi="GHEA Grapalat" w:cs="Sylfaen"/>
          <w:sz w:val="20"/>
        </w:rPr>
        <w:t>հայտով</w:t>
      </w:r>
      <w:r w:rsidRPr="0049186D">
        <w:rPr>
          <w:rFonts w:ascii="GHEA Grapalat" w:hAnsi="GHEA Grapalat" w:cs="Sylfaen"/>
          <w:sz w:val="20"/>
          <w:lang w:val="es-ES"/>
        </w:rPr>
        <w:t xml:space="preserve"> </w:t>
      </w:r>
      <w:r w:rsidRPr="0049186D">
        <w:rPr>
          <w:rFonts w:ascii="GHEA Grapalat" w:hAnsi="GHEA Grapalat" w:cs="Sylfaen"/>
          <w:sz w:val="20"/>
        </w:rPr>
        <w:t>ներկայացվում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վերջինիս</w:t>
      </w:r>
      <w:r w:rsidRPr="0049186D">
        <w:rPr>
          <w:rFonts w:ascii="GHEA Grapalat" w:hAnsi="GHEA Grapalat" w:cs="Sylfaen"/>
          <w:sz w:val="20"/>
          <w:lang w:val="es-ES"/>
        </w:rPr>
        <w:t xml:space="preserve"> </w:t>
      </w:r>
      <w:r w:rsidRPr="0049186D">
        <w:rPr>
          <w:rFonts w:ascii="GHEA Grapalat" w:hAnsi="GHEA Grapalat" w:cs="Sylfaen"/>
          <w:sz w:val="20"/>
        </w:rPr>
        <w:t>այդ</w:t>
      </w:r>
      <w:r w:rsidRPr="0049186D">
        <w:rPr>
          <w:rFonts w:ascii="GHEA Grapalat" w:hAnsi="GHEA Grapalat" w:cs="Sylfaen"/>
          <w:sz w:val="20"/>
          <w:lang w:val="es-ES"/>
        </w:rPr>
        <w:t xml:space="preserve"> </w:t>
      </w:r>
      <w:r w:rsidRPr="0049186D">
        <w:rPr>
          <w:rFonts w:ascii="GHEA Grapalat" w:hAnsi="GHEA Grapalat" w:cs="Sylfaen"/>
          <w:sz w:val="20"/>
        </w:rPr>
        <w:t>լիազորությունը</w:t>
      </w:r>
      <w:r w:rsidRPr="0049186D">
        <w:rPr>
          <w:rFonts w:ascii="GHEA Grapalat" w:hAnsi="GHEA Grapalat" w:cs="Sylfaen"/>
          <w:sz w:val="20"/>
          <w:lang w:val="es-ES"/>
        </w:rPr>
        <w:t xml:space="preserve"> </w:t>
      </w:r>
      <w:r w:rsidRPr="0049186D">
        <w:rPr>
          <w:rFonts w:ascii="GHEA Grapalat" w:hAnsi="GHEA Grapalat" w:cs="Sylfaen"/>
          <w:sz w:val="20"/>
        </w:rPr>
        <w:t>վերապահված</w:t>
      </w:r>
      <w:r w:rsidRPr="0049186D">
        <w:rPr>
          <w:rFonts w:ascii="GHEA Grapalat" w:hAnsi="GHEA Grapalat" w:cs="Sylfaen"/>
          <w:sz w:val="20"/>
          <w:lang w:val="es-ES"/>
        </w:rPr>
        <w:t xml:space="preserve"> </w:t>
      </w:r>
      <w:r w:rsidRPr="0049186D">
        <w:rPr>
          <w:rFonts w:ascii="GHEA Grapalat" w:hAnsi="GHEA Grapalat" w:cs="Sylfaen"/>
          <w:sz w:val="20"/>
        </w:rPr>
        <w:t>լինելու</w:t>
      </w:r>
      <w:r w:rsidRPr="0049186D">
        <w:rPr>
          <w:rFonts w:ascii="GHEA Grapalat" w:hAnsi="GHEA Grapalat" w:cs="Sylfaen"/>
          <w:sz w:val="20"/>
          <w:lang w:val="es-ES"/>
        </w:rPr>
        <w:t xml:space="preserve"> </w:t>
      </w:r>
      <w:r w:rsidRPr="0049186D">
        <w:rPr>
          <w:rFonts w:ascii="GHEA Grapalat" w:hAnsi="GHEA Grapalat" w:cs="Sylfaen"/>
          <w:sz w:val="20"/>
        </w:rPr>
        <w:t>մասին</w:t>
      </w:r>
      <w:r w:rsidRPr="0049186D">
        <w:rPr>
          <w:rFonts w:ascii="GHEA Grapalat" w:hAnsi="GHEA Grapalat" w:cs="Sylfaen"/>
          <w:sz w:val="20"/>
          <w:lang w:val="es-ES"/>
        </w:rPr>
        <w:t xml:space="preserve"> </w:t>
      </w:r>
      <w:r w:rsidRPr="0049186D">
        <w:rPr>
          <w:rFonts w:ascii="GHEA Grapalat" w:hAnsi="GHEA Grapalat" w:cs="Sylfaen"/>
          <w:sz w:val="20"/>
        </w:rPr>
        <w:t>փաստաթուղթ։</w:t>
      </w:r>
    </w:p>
    <w:p w:rsidR="00740F20" w:rsidRPr="0049186D" w:rsidRDefault="00740F20" w:rsidP="00740F20">
      <w:pPr>
        <w:ind w:firstLine="567"/>
        <w:jc w:val="both"/>
        <w:rPr>
          <w:rFonts w:ascii="GHEA Grapalat" w:hAnsi="GHEA Grapalat" w:cs="Sylfaen"/>
          <w:sz w:val="20"/>
          <w:lang w:val="af-ZA"/>
        </w:rPr>
      </w:pPr>
      <w:r w:rsidRPr="0049186D">
        <w:rPr>
          <w:rFonts w:ascii="GHEA Grapalat" w:hAnsi="GHEA Grapalat" w:cs="Sylfaen"/>
          <w:sz w:val="20"/>
          <w:lang w:val="af-ZA"/>
        </w:rPr>
        <w:t xml:space="preserve">3.4 </w:t>
      </w:r>
      <w:r w:rsidRPr="0049186D">
        <w:rPr>
          <w:rFonts w:ascii="GHEA Grapalat" w:hAnsi="GHEA Grapalat" w:cs="Sylfaen"/>
          <w:sz w:val="20"/>
        </w:rPr>
        <w:t>Հայտում</w:t>
      </w:r>
      <w:r w:rsidRPr="0049186D">
        <w:rPr>
          <w:rFonts w:ascii="GHEA Grapalat" w:hAnsi="GHEA Grapalat" w:cs="Sylfaen"/>
          <w:sz w:val="20"/>
          <w:lang w:val="af-ZA"/>
        </w:rPr>
        <w:t xml:space="preserve"> </w:t>
      </w:r>
      <w:r w:rsidRPr="0049186D">
        <w:rPr>
          <w:rFonts w:ascii="GHEA Grapalat" w:hAnsi="GHEA Grapalat" w:cs="Sylfaen"/>
          <w:sz w:val="20"/>
        </w:rPr>
        <w:t>ներառվող</w:t>
      </w:r>
      <w:r w:rsidRPr="0049186D">
        <w:rPr>
          <w:rFonts w:ascii="GHEA Grapalat" w:hAnsi="GHEA Grapalat" w:cs="Sylfaen"/>
          <w:sz w:val="20"/>
          <w:lang w:val="af-ZA"/>
        </w:rPr>
        <w:t xml:space="preserve"> </w:t>
      </w:r>
      <w:r w:rsidRPr="0049186D">
        <w:rPr>
          <w:rFonts w:ascii="GHEA Grapalat" w:hAnsi="GHEA Grapalat" w:cs="Sylfaen"/>
          <w:sz w:val="20"/>
        </w:rPr>
        <w:t>բնօրինակ</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փոխարեն</w:t>
      </w:r>
      <w:r w:rsidRPr="0049186D">
        <w:rPr>
          <w:rFonts w:ascii="GHEA Grapalat" w:hAnsi="GHEA Grapalat" w:cs="Sylfaen"/>
          <w:sz w:val="20"/>
          <w:lang w:val="af-ZA"/>
        </w:rPr>
        <w:t xml:space="preserve"> </w:t>
      </w:r>
      <w:r w:rsidRPr="0049186D">
        <w:rPr>
          <w:rFonts w:ascii="GHEA Grapalat" w:hAnsi="GHEA Grapalat" w:cs="Sylfaen"/>
          <w:sz w:val="20"/>
        </w:rPr>
        <w:t>կարող</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ներկայացվել</w:t>
      </w:r>
      <w:r w:rsidRPr="0049186D">
        <w:rPr>
          <w:rFonts w:ascii="GHEA Grapalat" w:hAnsi="GHEA Grapalat" w:cs="Sylfaen"/>
          <w:sz w:val="20"/>
          <w:lang w:val="af-ZA"/>
        </w:rPr>
        <w:t xml:space="preserve"> </w:t>
      </w:r>
      <w:r w:rsidRPr="0049186D">
        <w:rPr>
          <w:rFonts w:ascii="GHEA Grapalat" w:hAnsi="GHEA Grapalat" w:cs="Sylfaen"/>
          <w:sz w:val="20"/>
        </w:rPr>
        <w:t>դրանց</w:t>
      </w:r>
      <w:r w:rsidRPr="0049186D">
        <w:rPr>
          <w:rFonts w:ascii="GHEA Grapalat" w:hAnsi="GHEA Grapalat" w:cs="Sylfaen"/>
          <w:sz w:val="20"/>
          <w:lang w:val="af-ZA"/>
        </w:rPr>
        <w:t xml:space="preserve"> </w:t>
      </w:r>
      <w:r w:rsidRPr="0049186D">
        <w:rPr>
          <w:rFonts w:ascii="GHEA Grapalat" w:hAnsi="GHEA Grapalat" w:cs="Sylfaen"/>
          <w:sz w:val="20"/>
        </w:rPr>
        <w:t>նոտարական</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r w:rsidRPr="0049186D">
        <w:rPr>
          <w:rFonts w:ascii="GHEA Grapalat" w:hAnsi="GHEA Grapalat" w:cs="Sylfaen"/>
          <w:sz w:val="20"/>
        </w:rPr>
        <w:t>վավերացված</w:t>
      </w:r>
      <w:r w:rsidRPr="0049186D">
        <w:rPr>
          <w:rFonts w:ascii="GHEA Grapalat" w:hAnsi="GHEA Grapalat" w:cs="Sylfaen"/>
          <w:sz w:val="20"/>
          <w:lang w:val="af-ZA"/>
        </w:rPr>
        <w:t xml:space="preserve"> </w:t>
      </w:r>
      <w:r w:rsidRPr="0049186D">
        <w:rPr>
          <w:rFonts w:ascii="GHEA Grapalat" w:hAnsi="GHEA Grapalat" w:cs="Sylfaen"/>
          <w:sz w:val="20"/>
        </w:rPr>
        <w:t>օրինակները։</w:t>
      </w:r>
    </w:p>
    <w:p w:rsidR="00740F20" w:rsidRDefault="00740F20" w:rsidP="00740F20">
      <w:pPr>
        <w:jc w:val="center"/>
        <w:rPr>
          <w:ins w:id="26" w:author="User" w:date="2019-06-02T23:39:00Z"/>
          <w:rFonts w:ascii="GHEA Grapalat" w:hAnsi="GHEA Grapalat"/>
          <w:b/>
          <w:sz w:val="20"/>
          <w:lang w:val="af-ZA"/>
        </w:rPr>
      </w:pPr>
    </w:p>
    <w:p w:rsidR="00740F20" w:rsidRPr="00595447" w:rsidRDefault="00740F20" w:rsidP="00740F20">
      <w:pPr>
        <w:jc w:val="center"/>
        <w:rPr>
          <w:rFonts w:ascii="GHEA Grapalat" w:hAnsi="GHEA Grapalat" w:cs="Sylfaen"/>
          <w:b/>
          <w:sz w:val="20"/>
          <w:lang w:val="es-ES"/>
        </w:rPr>
      </w:pPr>
      <w:r w:rsidRPr="00595447">
        <w:rPr>
          <w:rFonts w:ascii="GHEA Grapalat" w:hAnsi="GHEA Grapalat"/>
          <w:b/>
          <w:sz w:val="20"/>
          <w:lang w:val="es-ES"/>
        </w:rPr>
        <w:t xml:space="preserve">4. </w:t>
      </w:r>
      <w:r w:rsidRPr="00595447">
        <w:rPr>
          <w:rFonts w:ascii="GHEA Grapalat" w:hAnsi="GHEA Grapalat" w:cs="Sylfaen"/>
          <w:b/>
          <w:sz w:val="20"/>
          <w:lang w:val="es-ES"/>
        </w:rPr>
        <w:t>ՀԱՅՏԸ</w:t>
      </w:r>
      <w:r w:rsidRPr="00595447">
        <w:rPr>
          <w:rFonts w:ascii="GHEA Grapalat" w:hAnsi="GHEA Grapalat" w:cs="Arial"/>
          <w:b/>
          <w:sz w:val="20"/>
          <w:lang w:val="es-ES"/>
        </w:rPr>
        <w:t xml:space="preserve">  </w:t>
      </w:r>
      <w:r w:rsidRPr="00595447">
        <w:rPr>
          <w:rFonts w:ascii="GHEA Grapalat" w:hAnsi="GHEA Grapalat" w:cs="Sylfaen"/>
          <w:b/>
          <w:sz w:val="20"/>
          <w:lang w:val="es-ES"/>
        </w:rPr>
        <w:t>ՊԱՏՐԱՍՏԵԼՈՒ</w:t>
      </w:r>
      <w:r w:rsidRPr="00595447">
        <w:rPr>
          <w:rFonts w:ascii="GHEA Grapalat" w:hAnsi="GHEA Grapalat" w:cs="Arial"/>
          <w:b/>
          <w:sz w:val="20"/>
          <w:lang w:val="es-ES"/>
        </w:rPr>
        <w:t xml:space="preserve">  </w:t>
      </w:r>
      <w:r w:rsidRPr="00595447">
        <w:rPr>
          <w:rFonts w:ascii="GHEA Grapalat" w:hAnsi="GHEA Grapalat" w:cs="Sylfaen"/>
          <w:b/>
          <w:sz w:val="20"/>
          <w:lang w:val="es-ES"/>
        </w:rPr>
        <w:t>ԿԱՐԳԸ</w:t>
      </w:r>
    </w:p>
    <w:p w:rsidR="00740F20" w:rsidRPr="00595447" w:rsidRDefault="00740F20" w:rsidP="00740F20">
      <w:pPr>
        <w:jc w:val="center"/>
        <w:rPr>
          <w:rFonts w:ascii="GHEA Grapalat" w:hAnsi="GHEA Grapalat" w:cs="Sylfaen"/>
          <w:b/>
          <w:sz w:val="20"/>
          <w:lang w:val="es-ES"/>
        </w:rPr>
      </w:pPr>
    </w:p>
    <w:p w:rsidR="00740F20" w:rsidRPr="00595447" w:rsidRDefault="00740F20" w:rsidP="00740F20">
      <w:pPr>
        <w:ind w:firstLine="567"/>
        <w:jc w:val="both"/>
        <w:rPr>
          <w:rFonts w:ascii="GHEA Grapalat" w:hAnsi="GHEA Grapalat" w:cs="Sylfaen"/>
          <w:sz w:val="20"/>
          <w:szCs w:val="20"/>
          <w:lang w:val="es-ES"/>
        </w:rPr>
      </w:pPr>
      <w:r w:rsidRPr="00595447">
        <w:rPr>
          <w:rFonts w:ascii="GHEA Grapalat" w:hAnsi="GHEA Grapalat"/>
          <w:sz w:val="20"/>
          <w:szCs w:val="20"/>
          <w:lang w:val="es-ES"/>
        </w:rPr>
        <w:t xml:space="preserve">4.1 </w:t>
      </w:r>
      <w:r w:rsidRPr="00595447">
        <w:rPr>
          <w:rFonts w:ascii="GHEA Grapalat" w:hAnsi="GHEA Grapalat" w:cs="Sylfaen"/>
          <w:sz w:val="20"/>
          <w:szCs w:val="20"/>
        </w:rPr>
        <w:t>Մասնակիցը</w:t>
      </w:r>
      <w:r w:rsidRPr="00595447">
        <w:rPr>
          <w:rFonts w:ascii="GHEA Grapalat" w:hAnsi="GHEA Grapalat" w:cs="Sylfaen"/>
          <w:sz w:val="20"/>
          <w:szCs w:val="20"/>
          <w:lang w:val="es-ES"/>
        </w:rPr>
        <w:t xml:space="preserve"> </w:t>
      </w:r>
      <w:r w:rsidRPr="00595447">
        <w:rPr>
          <w:rFonts w:ascii="GHEA Grapalat" w:hAnsi="GHEA Grapalat" w:cs="Sylfaen"/>
          <w:sz w:val="20"/>
          <w:szCs w:val="20"/>
        </w:rPr>
        <w:t>հայտը</w:t>
      </w:r>
      <w:r w:rsidRPr="00595447">
        <w:rPr>
          <w:rFonts w:ascii="GHEA Grapalat" w:hAnsi="GHEA Grapalat" w:cs="Sylfaen"/>
          <w:sz w:val="20"/>
          <w:szCs w:val="20"/>
          <w:lang w:val="es-ES"/>
        </w:rPr>
        <w:t xml:space="preserve"> </w:t>
      </w:r>
      <w:r w:rsidRPr="00595447">
        <w:rPr>
          <w:rFonts w:ascii="GHEA Grapalat" w:hAnsi="GHEA Grapalat" w:cs="Sylfaen"/>
          <w:sz w:val="20"/>
          <w:szCs w:val="20"/>
        </w:rPr>
        <w:t>ներկայացնում</w:t>
      </w:r>
      <w:r w:rsidRPr="00595447">
        <w:rPr>
          <w:rFonts w:ascii="GHEA Grapalat" w:hAnsi="GHEA Grapalat" w:cs="Sylfaen"/>
          <w:sz w:val="20"/>
          <w:szCs w:val="20"/>
          <w:lang w:val="es-ES"/>
        </w:rPr>
        <w:t xml:space="preserve"> </w:t>
      </w:r>
      <w:r w:rsidRPr="00595447">
        <w:rPr>
          <w:rFonts w:ascii="GHEA Grapalat" w:hAnsi="GHEA Grapalat" w:cs="Sylfaen"/>
          <w:sz w:val="20"/>
          <w:szCs w:val="20"/>
        </w:rPr>
        <w:t>է</w:t>
      </w:r>
      <w:r w:rsidRPr="00595447">
        <w:rPr>
          <w:rFonts w:ascii="GHEA Grapalat" w:hAnsi="GHEA Grapalat" w:cs="Sylfaen"/>
          <w:sz w:val="20"/>
          <w:szCs w:val="20"/>
          <w:lang w:val="es-ES"/>
        </w:rPr>
        <w:t xml:space="preserve"> </w:t>
      </w:r>
      <w:r w:rsidRPr="00595447">
        <w:rPr>
          <w:rFonts w:ascii="GHEA Grapalat" w:hAnsi="GHEA Grapalat" w:cs="Sylfaen"/>
          <w:sz w:val="20"/>
          <w:szCs w:val="20"/>
        </w:rPr>
        <w:t>սույն</w:t>
      </w:r>
      <w:r w:rsidRPr="00595447">
        <w:rPr>
          <w:rFonts w:ascii="GHEA Grapalat" w:hAnsi="GHEA Grapalat" w:cs="Sylfaen"/>
          <w:sz w:val="20"/>
          <w:szCs w:val="20"/>
          <w:lang w:val="es-ES"/>
        </w:rPr>
        <w:t xml:space="preserve"> </w:t>
      </w:r>
      <w:r w:rsidRPr="00595447">
        <w:rPr>
          <w:rFonts w:ascii="GHEA Grapalat" w:hAnsi="GHEA Grapalat" w:cs="Sylfaen"/>
          <w:sz w:val="20"/>
          <w:szCs w:val="20"/>
        </w:rPr>
        <w:t>հրավերով</w:t>
      </w:r>
      <w:r w:rsidRPr="00595447">
        <w:rPr>
          <w:rFonts w:ascii="GHEA Grapalat" w:hAnsi="GHEA Grapalat" w:cs="Sylfaen"/>
          <w:sz w:val="20"/>
          <w:szCs w:val="20"/>
          <w:lang w:val="es-ES"/>
        </w:rPr>
        <w:t xml:space="preserve"> </w:t>
      </w:r>
      <w:r w:rsidRPr="00595447">
        <w:rPr>
          <w:rFonts w:ascii="GHEA Grapalat" w:hAnsi="GHEA Grapalat" w:cs="Sylfaen"/>
          <w:sz w:val="20"/>
          <w:szCs w:val="20"/>
        </w:rPr>
        <w:t>սահմանված</w:t>
      </w:r>
      <w:r w:rsidRPr="00595447">
        <w:rPr>
          <w:rFonts w:ascii="GHEA Grapalat" w:hAnsi="GHEA Grapalat" w:cs="Sylfaen"/>
          <w:sz w:val="20"/>
          <w:szCs w:val="20"/>
          <w:lang w:val="es-ES"/>
        </w:rPr>
        <w:t xml:space="preserve"> </w:t>
      </w:r>
      <w:r w:rsidRPr="00595447">
        <w:rPr>
          <w:rFonts w:ascii="GHEA Grapalat" w:hAnsi="GHEA Grapalat" w:cs="Sylfaen"/>
          <w:sz w:val="20"/>
          <w:szCs w:val="20"/>
        </w:rPr>
        <w:t>կարգով։</w:t>
      </w:r>
      <w:r w:rsidRPr="00595447">
        <w:rPr>
          <w:rFonts w:ascii="GHEA Grapalat" w:hAnsi="GHEA Grapalat" w:cs="Sylfaen"/>
          <w:sz w:val="20"/>
          <w:szCs w:val="20"/>
          <w:lang w:val="es-ES"/>
        </w:rPr>
        <w:t xml:space="preserve"> </w:t>
      </w:r>
    </w:p>
    <w:p w:rsidR="00740F20" w:rsidRPr="00595447" w:rsidRDefault="00740F20" w:rsidP="00740F20">
      <w:pPr>
        <w:ind w:firstLine="567"/>
        <w:jc w:val="both"/>
        <w:rPr>
          <w:rFonts w:ascii="GHEA Grapalat" w:hAnsi="GHEA Grapalat" w:cs="Sylfaen"/>
          <w:sz w:val="20"/>
          <w:lang w:val="af-ZA"/>
        </w:rPr>
      </w:pP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es-ES"/>
        </w:rPr>
        <w:t xml:space="preserve"> </w:t>
      </w:r>
      <w:r w:rsidRPr="00595447">
        <w:rPr>
          <w:rFonts w:ascii="GHEA Grapalat" w:hAnsi="GHEA Grapalat" w:cs="Sylfaen"/>
          <w:sz w:val="20"/>
          <w:szCs w:val="20"/>
        </w:rPr>
        <w:t>առաջարկները</w:t>
      </w:r>
      <w:r w:rsidRPr="00595447">
        <w:rPr>
          <w:rFonts w:ascii="GHEA Grapalat" w:hAnsi="GHEA Grapalat"/>
          <w:sz w:val="20"/>
          <w:szCs w:val="20"/>
          <w:lang w:val="es-ES"/>
        </w:rPr>
        <w:t xml:space="preserve">, </w:t>
      </w:r>
      <w:r w:rsidRPr="00595447">
        <w:rPr>
          <w:rFonts w:ascii="GHEA Grapalat" w:hAnsi="GHEA Grapalat" w:cs="Sylfaen"/>
          <w:sz w:val="20"/>
          <w:szCs w:val="20"/>
        </w:rPr>
        <w:t>դրանց</w:t>
      </w:r>
      <w:r w:rsidRPr="00595447">
        <w:rPr>
          <w:rFonts w:ascii="GHEA Grapalat" w:hAnsi="GHEA Grapalat"/>
          <w:sz w:val="20"/>
          <w:szCs w:val="20"/>
          <w:lang w:val="es-ES"/>
        </w:rPr>
        <w:t xml:space="preserve"> </w:t>
      </w:r>
      <w:r w:rsidRPr="00595447">
        <w:rPr>
          <w:rFonts w:ascii="GHEA Grapalat" w:hAnsi="GHEA Grapalat" w:cs="Sylfaen"/>
          <w:sz w:val="20"/>
          <w:szCs w:val="20"/>
        </w:rPr>
        <w:t>վերաբերող</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sz w:val="20"/>
          <w:szCs w:val="20"/>
          <w:lang w:val="es-ES"/>
        </w:rPr>
        <w:t xml:space="preserve"> </w:t>
      </w:r>
      <w:r w:rsidRPr="00595447">
        <w:rPr>
          <w:rFonts w:ascii="GHEA Grapalat" w:hAnsi="GHEA Grapalat" w:cs="Sylfaen"/>
          <w:sz w:val="20"/>
          <w:szCs w:val="20"/>
        </w:rPr>
        <w:t>դրվում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ծրարի</w:t>
      </w:r>
      <w:r w:rsidRPr="00595447">
        <w:rPr>
          <w:rFonts w:ascii="GHEA Grapalat" w:hAnsi="GHEA Grapalat"/>
          <w:sz w:val="20"/>
          <w:szCs w:val="20"/>
          <w:lang w:val="es-ES"/>
        </w:rPr>
        <w:t xml:space="preserve"> </w:t>
      </w:r>
      <w:r w:rsidRPr="00595447">
        <w:rPr>
          <w:rFonts w:ascii="GHEA Grapalat" w:hAnsi="GHEA Grapalat" w:cs="Sylfaen"/>
          <w:sz w:val="20"/>
          <w:szCs w:val="20"/>
        </w:rPr>
        <w:t>մեջ</w:t>
      </w:r>
      <w:r w:rsidRPr="00595447">
        <w:rPr>
          <w:rFonts w:ascii="GHEA Grapalat" w:hAnsi="GHEA Grapalat"/>
          <w:sz w:val="20"/>
          <w:szCs w:val="20"/>
          <w:lang w:val="es-ES"/>
        </w:rPr>
        <w:t xml:space="preserve">, </w:t>
      </w:r>
      <w:r w:rsidRPr="00595447">
        <w:rPr>
          <w:rFonts w:ascii="GHEA Grapalat" w:hAnsi="GHEA Grapalat" w:cs="Sylfaen"/>
          <w:sz w:val="20"/>
          <w:szCs w:val="20"/>
        </w:rPr>
        <w:t>որը</w:t>
      </w:r>
      <w:r w:rsidRPr="00595447">
        <w:rPr>
          <w:rFonts w:ascii="GHEA Grapalat" w:hAnsi="GHEA Grapalat"/>
          <w:sz w:val="20"/>
          <w:szCs w:val="20"/>
          <w:lang w:val="es-ES"/>
        </w:rPr>
        <w:t xml:space="preserve"> </w:t>
      </w:r>
      <w:r w:rsidRPr="00595447">
        <w:rPr>
          <w:rFonts w:ascii="GHEA Grapalat" w:hAnsi="GHEA Grapalat" w:cs="Sylfaen"/>
          <w:sz w:val="20"/>
          <w:szCs w:val="20"/>
        </w:rPr>
        <w:t>սոսնձում</w:t>
      </w:r>
      <w:r w:rsidRPr="00595447">
        <w:rPr>
          <w:rFonts w:ascii="GHEA Grapalat" w:hAnsi="GHEA Grapalat"/>
          <w:sz w:val="20"/>
          <w:szCs w:val="20"/>
          <w:lang w:val="es-ES"/>
        </w:rPr>
        <w:t xml:space="preserve"> </w:t>
      </w:r>
      <w:r w:rsidRPr="00595447">
        <w:rPr>
          <w:rFonts w:ascii="GHEA Grapalat" w:hAnsi="GHEA Grapalat" w:cs="Sylfaen"/>
          <w:sz w:val="20"/>
          <w:szCs w:val="20"/>
        </w:rPr>
        <w:t>է</w:t>
      </w:r>
      <w:r w:rsidRPr="00595447">
        <w:rPr>
          <w:rFonts w:ascii="GHEA Grapalat" w:hAnsi="GHEA Grapalat"/>
          <w:sz w:val="20"/>
          <w:szCs w:val="20"/>
          <w:lang w:val="es-ES"/>
        </w:rPr>
        <w:t xml:space="preserve"> </w:t>
      </w:r>
      <w:r w:rsidRPr="00595447">
        <w:rPr>
          <w:rFonts w:ascii="GHEA Grapalat" w:hAnsi="GHEA Grapalat" w:cs="Sylfaen"/>
          <w:sz w:val="20"/>
          <w:szCs w:val="20"/>
        </w:rPr>
        <w:t>այն</w:t>
      </w:r>
      <w:r w:rsidRPr="00595447">
        <w:rPr>
          <w:rFonts w:ascii="GHEA Grapalat" w:hAnsi="GHEA Grapalat"/>
          <w:sz w:val="20"/>
          <w:szCs w:val="20"/>
          <w:lang w:val="es-ES"/>
        </w:rPr>
        <w:t xml:space="preserve"> </w:t>
      </w:r>
      <w:r w:rsidRPr="00595447">
        <w:rPr>
          <w:rFonts w:ascii="GHEA Grapalat" w:hAnsi="GHEA Grapalat" w:cs="Sylfaen"/>
          <w:sz w:val="20"/>
          <w:szCs w:val="20"/>
        </w:rPr>
        <w:t>ներկայացնողը</w:t>
      </w:r>
      <w:r w:rsidRPr="00595447">
        <w:rPr>
          <w:rFonts w:ascii="GHEA Grapalat" w:hAnsi="GHEA Grapalat"/>
          <w:sz w:val="20"/>
          <w:szCs w:val="20"/>
          <w:lang w:val="es-ES"/>
        </w:rPr>
        <w:t xml:space="preserve">: </w:t>
      </w:r>
      <w:r w:rsidRPr="00595447">
        <w:rPr>
          <w:rFonts w:ascii="GHEA Grapalat" w:hAnsi="GHEA Grapalat" w:cs="Sylfaen"/>
          <w:sz w:val="20"/>
          <w:szCs w:val="20"/>
        </w:rPr>
        <w:t>Ծրարում</w:t>
      </w:r>
      <w:r w:rsidRPr="00595447">
        <w:rPr>
          <w:rFonts w:ascii="GHEA Grapalat" w:hAnsi="GHEA Grapalat"/>
          <w:sz w:val="20"/>
          <w:szCs w:val="20"/>
          <w:lang w:val="es-ES"/>
        </w:rPr>
        <w:t xml:space="preserve"> </w:t>
      </w:r>
      <w:r w:rsidRPr="00595447">
        <w:rPr>
          <w:rFonts w:ascii="GHEA Grapalat" w:hAnsi="GHEA Grapalat" w:cs="Sylfaen"/>
          <w:sz w:val="20"/>
          <w:szCs w:val="20"/>
        </w:rPr>
        <w:t>ներառված</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cs="Sylfaen"/>
          <w:sz w:val="20"/>
          <w:szCs w:val="20"/>
          <w:lang w:val="es-ES"/>
        </w:rPr>
        <w:t xml:space="preserve">, </w:t>
      </w:r>
      <w:r w:rsidRPr="00595447">
        <w:rPr>
          <w:rFonts w:ascii="GHEA Grapalat" w:hAnsi="GHEA Grapalat" w:cs="Sylfaen"/>
          <w:sz w:val="20"/>
          <w:szCs w:val="20"/>
        </w:rPr>
        <w:t>կազմվում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բնօրինակից</w:t>
      </w:r>
      <w:r w:rsidRPr="00595447">
        <w:rPr>
          <w:rFonts w:ascii="GHEA Grapalat" w:hAnsi="GHEA Grapalat"/>
          <w:sz w:val="20"/>
          <w:szCs w:val="20"/>
          <w:lang w:val="es-ES"/>
        </w:rPr>
        <w:t xml:space="preserve"> </w:t>
      </w:r>
      <w:r w:rsidRPr="005954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595447">
        <w:rPr>
          <w:rFonts w:ascii="GHEA Grapalat" w:hAnsi="GHEA Grapalat" w:cs="Sylfaen"/>
          <w:sz w:val="20"/>
          <w:szCs w:val="20"/>
          <w:lang w:val="es-ES"/>
        </w:rPr>
        <w:lastRenderedPageBreak/>
        <w:t xml:space="preserve">բնօրինակից պատճենահանված տարբերակը/ </w:t>
      </w:r>
      <w:r w:rsidRPr="00595447">
        <w:rPr>
          <w:rFonts w:ascii="GHEA Grapalat" w:hAnsi="GHEA Grapalat" w:cs="Sylfaen"/>
          <w:sz w:val="20"/>
          <w:szCs w:val="20"/>
        </w:rPr>
        <w:t>և</w:t>
      </w:r>
      <w:r w:rsidRPr="00595447">
        <w:rPr>
          <w:rFonts w:ascii="GHEA Grapalat" w:hAnsi="GHEA Grapalat"/>
          <w:sz w:val="20"/>
          <w:szCs w:val="20"/>
          <w:lang w:val="es-ES"/>
        </w:rPr>
        <w:t xml:space="preserve"> </w:t>
      </w:r>
      <w:r>
        <w:rPr>
          <w:rFonts w:ascii="GHEA Grapalat" w:hAnsi="GHEA Grapalat"/>
          <w:sz w:val="20"/>
          <w:szCs w:val="20"/>
          <w:lang w:val="es-ES"/>
        </w:rPr>
        <w:t xml:space="preserve">1 </w:t>
      </w:r>
      <w:r w:rsidRPr="00595447">
        <w:rPr>
          <w:rFonts w:ascii="GHEA Grapalat" w:hAnsi="GHEA Grapalat"/>
          <w:sz w:val="20"/>
          <w:szCs w:val="20"/>
        </w:rPr>
        <w:t>օրինակ</w:t>
      </w:r>
      <w:r w:rsidRPr="00595447">
        <w:rPr>
          <w:rFonts w:ascii="GHEA Grapalat" w:hAnsi="GHEA Grapalat"/>
          <w:sz w:val="20"/>
          <w:szCs w:val="20"/>
          <w:lang w:val="es-ES"/>
        </w:rPr>
        <w:t xml:space="preserve"> </w:t>
      </w:r>
      <w:r w:rsidRPr="00595447">
        <w:rPr>
          <w:rFonts w:ascii="GHEA Grapalat" w:hAnsi="GHEA Grapalat" w:cs="Sylfaen"/>
          <w:sz w:val="20"/>
          <w:szCs w:val="20"/>
        </w:rPr>
        <w:t>պատճեններից</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Փաստաթղթերի</w:t>
      </w:r>
      <w:r w:rsidRPr="00595447">
        <w:rPr>
          <w:rFonts w:ascii="GHEA Grapalat" w:hAnsi="GHEA Grapalat"/>
          <w:sz w:val="20"/>
          <w:szCs w:val="20"/>
          <w:lang w:val="es-ES"/>
        </w:rPr>
        <w:t xml:space="preserve"> </w:t>
      </w:r>
      <w:r w:rsidRPr="00595447">
        <w:rPr>
          <w:rFonts w:ascii="GHEA Grapalat" w:hAnsi="GHEA Grapalat" w:cs="Sylfaen"/>
          <w:sz w:val="20"/>
          <w:szCs w:val="20"/>
        </w:rPr>
        <w:t>փաթեթների</w:t>
      </w:r>
      <w:r w:rsidRPr="00595447">
        <w:rPr>
          <w:rFonts w:ascii="GHEA Grapalat" w:hAnsi="GHEA Grapalat"/>
          <w:sz w:val="20"/>
          <w:szCs w:val="20"/>
          <w:lang w:val="es-ES"/>
        </w:rPr>
        <w:t xml:space="preserve"> </w:t>
      </w:r>
      <w:r w:rsidRPr="00595447">
        <w:rPr>
          <w:rFonts w:ascii="GHEA Grapalat" w:hAnsi="GHEA Grapalat" w:cs="Sylfaen"/>
          <w:sz w:val="20"/>
          <w:szCs w:val="20"/>
        </w:rPr>
        <w:t>վրա</w:t>
      </w:r>
      <w:r w:rsidRPr="00595447">
        <w:rPr>
          <w:rFonts w:ascii="GHEA Grapalat" w:hAnsi="GHEA Grapalat"/>
          <w:sz w:val="20"/>
          <w:szCs w:val="20"/>
          <w:lang w:val="es-ES"/>
        </w:rPr>
        <w:t xml:space="preserve"> </w:t>
      </w:r>
      <w:r w:rsidRPr="00595447">
        <w:rPr>
          <w:rFonts w:ascii="GHEA Grapalat" w:hAnsi="GHEA Grapalat" w:cs="Sylfaen"/>
          <w:sz w:val="20"/>
          <w:szCs w:val="20"/>
        </w:rPr>
        <w:t>համապատասխանաբար</w:t>
      </w:r>
      <w:r w:rsidRPr="00595447">
        <w:rPr>
          <w:rFonts w:ascii="GHEA Grapalat" w:hAnsi="GHEA Grapalat"/>
          <w:sz w:val="20"/>
          <w:szCs w:val="20"/>
          <w:lang w:val="es-ES"/>
        </w:rPr>
        <w:t xml:space="preserve"> </w:t>
      </w:r>
      <w:r w:rsidRPr="00595447">
        <w:rPr>
          <w:rFonts w:ascii="GHEA Grapalat" w:hAnsi="GHEA Grapalat" w:cs="Sylfaen"/>
          <w:sz w:val="20"/>
          <w:szCs w:val="20"/>
        </w:rPr>
        <w:t>գրվում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w:t>
      </w:r>
      <w:r w:rsidRPr="00595447">
        <w:rPr>
          <w:rFonts w:ascii="GHEA Grapalat" w:hAnsi="GHEA Grapalat"/>
          <w:sz w:val="20"/>
          <w:szCs w:val="20"/>
          <w:lang w:val="es-ES"/>
        </w:rPr>
        <w:t xml:space="preserve">» </w:t>
      </w:r>
      <w:r w:rsidRPr="00595447">
        <w:rPr>
          <w:rFonts w:ascii="GHEA Grapalat" w:hAnsi="GHEA Grapalat" w:cs="Sylfaen"/>
          <w:sz w:val="20"/>
          <w:szCs w:val="20"/>
        </w:rPr>
        <w:t>և</w:t>
      </w:r>
      <w:r w:rsidRPr="00595447">
        <w:rPr>
          <w:rFonts w:ascii="GHEA Grapalat" w:hAnsi="GHEA Grapalat"/>
          <w:sz w:val="20"/>
          <w:szCs w:val="20"/>
          <w:lang w:val="es-ES"/>
        </w:rPr>
        <w:t xml:space="preserve"> «</w:t>
      </w:r>
      <w:r w:rsidRPr="00595447">
        <w:rPr>
          <w:rFonts w:ascii="GHEA Grapalat" w:hAnsi="GHEA Grapalat" w:cs="Sylfaen"/>
          <w:sz w:val="20"/>
          <w:szCs w:val="20"/>
        </w:rPr>
        <w:t>պատճեն</w:t>
      </w:r>
      <w:r w:rsidRPr="00595447">
        <w:rPr>
          <w:rFonts w:ascii="GHEA Grapalat" w:hAnsi="GHEA Grapalat"/>
          <w:sz w:val="20"/>
          <w:szCs w:val="20"/>
          <w:lang w:val="es-ES"/>
        </w:rPr>
        <w:t xml:space="preserve">» </w:t>
      </w:r>
      <w:r w:rsidRPr="00595447">
        <w:rPr>
          <w:rFonts w:ascii="GHEA Grapalat" w:hAnsi="GHEA Grapalat" w:cs="Sylfaen"/>
          <w:sz w:val="20"/>
          <w:szCs w:val="20"/>
        </w:rPr>
        <w:t>բառերը</w:t>
      </w:r>
      <w:r w:rsidRPr="00595447">
        <w:rPr>
          <w:rFonts w:ascii="GHEA Grapalat" w:hAnsi="GHEA Grapalat"/>
          <w:sz w:val="20"/>
          <w:szCs w:val="20"/>
          <w:lang w:val="es-ES"/>
        </w:rPr>
        <w:t xml:space="preserve">: </w:t>
      </w:r>
      <w:r w:rsidRPr="00595447">
        <w:rPr>
          <w:rFonts w:ascii="GHEA Grapalat" w:hAnsi="GHEA Grapalat" w:cs="Sylfaen"/>
          <w:sz w:val="20"/>
        </w:rPr>
        <w:t>Հայտում</w:t>
      </w:r>
      <w:r w:rsidRPr="00595447">
        <w:rPr>
          <w:rFonts w:ascii="GHEA Grapalat" w:hAnsi="GHEA Grapalat" w:cs="Sylfaen"/>
          <w:sz w:val="20"/>
          <w:lang w:val="af-ZA"/>
        </w:rPr>
        <w:t xml:space="preserve"> </w:t>
      </w:r>
      <w:r w:rsidRPr="00595447">
        <w:rPr>
          <w:rFonts w:ascii="GHEA Grapalat" w:hAnsi="GHEA Grapalat" w:cs="Sylfaen"/>
          <w:sz w:val="20"/>
        </w:rPr>
        <w:t>ներառվող</w:t>
      </w:r>
      <w:r w:rsidRPr="00595447">
        <w:rPr>
          <w:rFonts w:ascii="GHEA Grapalat" w:hAnsi="GHEA Grapalat" w:cs="Sylfaen"/>
          <w:sz w:val="20"/>
          <w:lang w:val="af-ZA"/>
        </w:rPr>
        <w:t xml:space="preserve"> </w:t>
      </w:r>
      <w:r w:rsidRPr="00595447">
        <w:rPr>
          <w:rFonts w:ascii="GHEA Grapalat" w:hAnsi="GHEA Grapalat" w:cs="Sylfaen"/>
          <w:sz w:val="20"/>
        </w:rPr>
        <w:t>բնօրինակ</w:t>
      </w:r>
      <w:r w:rsidRPr="00595447">
        <w:rPr>
          <w:rFonts w:ascii="GHEA Grapalat" w:hAnsi="GHEA Grapalat" w:cs="Sylfaen"/>
          <w:sz w:val="20"/>
          <w:lang w:val="af-ZA"/>
        </w:rPr>
        <w:t xml:space="preserve"> </w:t>
      </w:r>
      <w:r w:rsidRPr="00595447">
        <w:rPr>
          <w:rFonts w:ascii="GHEA Grapalat" w:hAnsi="GHEA Grapalat" w:cs="Sylfaen"/>
          <w:sz w:val="20"/>
        </w:rPr>
        <w:t>փաստաթղթերի</w:t>
      </w:r>
      <w:r w:rsidRPr="00595447">
        <w:rPr>
          <w:rFonts w:ascii="GHEA Grapalat" w:hAnsi="GHEA Grapalat" w:cs="Sylfaen"/>
          <w:sz w:val="20"/>
          <w:lang w:val="af-ZA"/>
        </w:rPr>
        <w:t xml:space="preserve"> </w:t>
      </w:r>
      <w:r w:rsidRPr="00595447">
        <w:rPr>
          <w:rFonts w:ascii="GHEA Grapalat" w:hAnsi="GHEA Grapalat" w:cs="Sylfaen"/>
          <w:sz w:val="20"/>
        </w:rPr>
        <w:t>փոխարեն</w:t>
      </w:r>
      <w:r w:rsidRPr="00595447">
        <w:rPr>
          <w:rFonts w:ascii="GHEA Grapalat" w:hAnsi="GHEA Grapalat" w:cs="Sylfaen"/>
          <w:sz w:val="20"/>
          <w:lang w:val="af-ZA"/>
        </w:rPr>
        <w:t xml:space="preserve"> </w:t>
      </w:r>
      <w:r w:rsidRPr="00595447">
        <w:rPr>
          <w:rFonts w:ascii="GHEA Grapalat" w:hAnsi="GHEA Grapalat" w:cs="Sylfaen"/>
          <w:sz w:val="20"/>
        </w:rPr>
        <w:t>կարող</w:t>
      </w:r>
      <w:r w:rsidRPr="00595447">
        <w:rPr>
          <w:rFonts w:ascii="GHEA Grapalat" w:hAnsi="GHEA Grapalat" w:cs="Sylfaen"/>
          <w:sz w:val="20"/>
          <w:lang w:val="af-ZA"/>
        </w:rPr>
        <w:t xml:space="preserve"> </w:t>
      </w:r>
      <w:r w:rsidRPr="00595447">
        <w:rPr>
          <w:rFonts w:ascii="GHEA Grapalat" w:hAnsi="GHEA Grapalat" w:cs="Sylfaen"/>
          <w:sz w:val="20"/>
        </w:rPr>
        <w:t>են</w:t>
      </w:r>
      <w:r w:rsidRPr="00595447">
        <w:rPr>
          <w:rFonts w:ascii="GHEA Grapalat" w:hAnsi="GHEA Grapalat" w:cs="Sylfaen"/>
          <w:sz w:val="20"/>
          <w:lang w:val="af-ZA"/>
        </w:rPr>
        <w:t xml:space="preserve"> </w:t>
      </w:r>
      <w:r w:rsidRPr="00595447">
        <w:rPr>
          <w:rFonts w:ascii="GHEA Grapalat" w:hAnsi="GHEA Grapalat" w:cs="Sylfaen"/>
          <w:sz w:val="20"/>
        </w:rPr>
        <w:t>ներկայացվել</w:t>
      </w:r>
      <w:r w:rsidRPr="00595447">
        <w:rPr>
          <w:rFonts w:ascii="GHEA Grapalat" w:hAnsi="GHEA Grapalat" w:cs="Sylfaen"/>
          <w:sz w:val="20"/>
          <w:lang w:val="af-ZA"/>
        </w:rPr>
        <w:t xml:space="preserve"> </w:t>
      </w:r>
      <w:r w:rsidRPr="00595447">
        <w:rPr>
          <w:rFonts w:ascii="GHEA Grapalat" w:hAnsi="GHEA Grapalat" w:cs="Sylfaen"/>
          <w:sz w:val="20"/>
        </w:rPr>
        <w:t>դրանց</w:t>
      </w:r>
      <w:r w:rsidRPr="00595447">
        <w:rPr>
          <w:rFonts w:ascii="GHEA Grapalat" w:hAnsi="GHEA Grapalat" w:cs="Sylfaen"/>
          <w:sz w:val="20"/>
          <w:lang w:val="af-ZA"/>
        </w:rPr>
        <w:t xml:space="preserve"> </w:t>
      </w:r>
      <w:r w:rsidRPr="00595447">
        <w:rPr>
          <w:rFonts w:ascii="GHEA Grapalat" w:hAnsi="GHEA Grapalat" w:cs="Sylfaen"/>
          <w:sz w:val="20"/>
        </w:rPr>
        <w:t>նոտարական</w:t>
      </w:r>
      <w:r w:rsidRPr="00595447">
        <w:rPr>
          <w:rFonts w:ascii="GHEA Grapalat" w:hAnsi="GHEA Grapalat" w:cs="Sylfaen"/>
          <w:sz w:val="20"/>
          <w:lang w:val="af-ZA"/>
        </w:rPr>
        <w:t xml:space="preserve"> </w:t>
      </w:r>
      <w:r w:rsidRPr="00595447">
        <w:rPr>
          <w:rFonts w:ascii="GHEA Grapalat" w:hAnsi="GHEA Grapalat" w:cs="Sylfaen"/>
          <w:sz w:val="20"/>
        </w:rPr>
        <w:t>կարգով</w:t>
      </w:r>
      <w:r w:rsidRPr="00595447">
        <w:rPr>
          <w:rFonts w:ascii="GHEA Grapalat" w:hAnsi="GHEA Grapalat" w:cs="Sylfaen"/>
          <w:sz w:val="20"/>
          <w:lang w:val="af-ZA"/>
        </w:rPr>
        <w:t xml:space="preserve"> </w:t>
      </w:r>
      <w:r w:rsidRPr="00595447">
        <w:rPr>
          <w:rFonts w:ascii="GHEA Grapalat" w:hAnsi="GHEA Grapalat" w:cs="Sylfaen"/>
          <w:sz w:val="20"/>
        </w:rPr>
        <w:t>վավերացված</w:t>
      </w:r>
      <w:r w:rsidRPr="00595447">
        <w:rPr>
          <w:rFonts w:ascii="GHEA Grapalat" w:hAnsi="GHEA Grapalat" w:cs="Sylfaen"/>
          <w:sz w:val="20"/>
          <w:lang w:val="af-ZA"/>
        </w:rPr>
        <w:t xml:space="preserve"> </w:t>
      </w:r>
      <w:r w:rsidRPr="00595447">
        <w:rPr>
          <w:rFonts w:ascii="GHEA Grapalat" w:hAnsi="GHEA Grapalat" w:cs="Sylfaen"/>
          <w:sz w:val="20"/>
        </w:rPr>
        <w:t>օրինակները։</w:t>
      </w:r>
    </w:p>
    <w:p w:rsidR="00740F20" w:rsidRPr="00595447" w:rsidRDefault="00740F20" w:rsidP="00740F20">
      <w:pPr>
        <w:ind w:firstLine="720"/>
        <w:jc w:val="both"/>
        <w:rPr>
          <w:rFonts w:ascii="GHEA Grapalat" w:hAnsi="GHEA Grapalat"/>
          <w:sz w:val="20"/>
          <w:szCs w:val="20"/>
          <w:lang w:val="af-ZA"/>
        </w:rPr>
      </w:pPr>
      <w:r w:rsidRPr="00595447">
        <w:rPr>
          <w:rFonts w:ascii="GHEA Grapalat" w:hAnsi="GHEA Grapalat" w:cs="Sylfaen"/>
          <w:sz w:val="20"/>
          <w:szCs w:val="20"/>
        </w:rPr>
        <w:t>Ծրարը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sz w:val="20"/>
          <w:szCs w:val="20"/>
        </w:rPr>
        <w:t>սույն</w:t>
      </w:r>
      <w:r w:rsidRPr="00595447">
        <w:rPr>
          <w:rFonts w:ascii="GHEA Grapalat" w:hAnsi="GHEA Grapalat"/>
          <w:sz w:val="20"/>
          <w:szCs w:val="20"/>
          <w:lang w:val="af-ZA"/>
        </w:rPr>
        <w:t xml:space="preserve"> </w:t>
      </w:r>
      <w:r w:rsidRPr="00595447">
        <w:rPr>
          <w:rFonts w:ascii="GHEA Grapalat" w:hAnsi="GHEA Grapalat" w:cs="Sylfaen"/>
          <w:sz w:val="20"/>
          <w:szCs w:val="20"/>
        </w:rPr>
        <w:t>հրավերով</w:t>
      </w:r>
      <w:r w:rsidRPr="00595447">
        <w:rPr>
          <w:rFonts w:ascii="GHEA Grapalat" w:hAnsi="GHEA Grapalat"/>
          <w:sz w:val="20"/>
          <w:szCs w:val="20"/>
          <w:lang w:val="af-ZA"/>
        </w:rPr>
        <w:t xml:space="preserve"> </w:t>
      </w:r>
      <w:r w:rsidRPr="00595447">
        <w:rPr>
          <w:rFonts w:ascii="GHEA Grapalat" w:hAnsi="GHEA Grapalat" w:cs="Sylfaen"/>
          <w:sz w:val="20"/>
          <w:szCs w:val="20"/>
        </w:rPr>
        <w:t>նախատեսված</w:t>
      </w:r>
      <w:r w:rsidRPr="00595447">
        <w:rPr>
          <w:rFonts w:ascii="GHEA Grapalat" w:hAnsi="GHEA Grapalat"/>
          <w:sz w:val="20"/>
          <w:szCs w:val="20"/>
          <w:lang w:val="af-ZA"/>
        </w:rPr>
        <w:t xml:space="preserve">` </w:t>
      </w: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af-ZA"/>
        </w:rPr>
        <w:t xml:space="preserve"> </w:t>
      </w:r>
      <w:r w:rsidRPr="00595447">
        <w:rPr>
          <w:rFonts w:ascii="GHEA Grapalat" w:hAnsi="GHEA Grapalat" w:cs="Sylfaen"/>
          <w:sz w:val="20"/>
          <w:szCs w:val="20"/>
        </w:rPr>
        <w:t>կազմած</w:t>
      </w:r>
      <w:r w:rsidRPr="00595447">
        <w:rPr>
          <w:rFonts w:ascii="GHEA Grapalat" w:hAnsi="GHEA Grapalat"/>
          <w:sz w:val="20"/>
          <w:szCs w:val="20"/>
          <w:lang w:val="af-ZA"/>
        </w:rPr>
        <w:t xml:space="preserve"> </w:t>
      </w:r>
      <w:r w:rsidRPr="00595447">
        <w:rPr>
          <w:rFonts w:ascii="GHEA Grapalat" w:hAnsi="GHEA Grapalat" w:cs="Sylfaen"/>
          <w:sz w:val="20"/>
          <w:szCs w:val="20"/>
        </w:rPr>
        <w:t>փաստաթղթերն</w:t>
      </w:r>
      <w:r w:rsidRPr="00595447">
        <w:rPr>
          <w:rFonts w:ascii="GHEA Grapalat" w:hAnsi="GHEA Grapalat"/>
          <w:sz w:val="20"/>
          <w:szCs w:val="20"/>
          <w:lang w:val="af-ZA"/>
        </w:rPr>
        <w:t xml:space="preserve"> </w:t>
      </w:r>
      <w:r w:rsidRPr="00595447">
        <w:rPr>
          <w:rFonts w:ascii="GHEA Grapalat" w:hAnsi="GHEA Grapalat" w:cs="Sylfaen"/>
          <w:sz w:val="20"/>
          <w:szCs w:val="20"/>
        </w:rPr>
        <w:t>ստորագրում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դրանք</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ներկայացնող</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կամ</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լիազորված</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այսուհետ</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w:t>
      </w:r>
      <w:r w:rsidRPr="00595447">
        <w:rPr>
          <w:rFonts w:ascii="GHEA Grapalat" w:hAnsi="GHEA Grapalat"/>
          <w:sz w:val="20"/>
          <w:szCs w:val="20"/>
          <w:lang w:val="af-ZA"/>
        </w:rPr>
        <w:t xml:space="preserve">): </w:t>
      </w:r>
      <w:r w:rsidRPr="00595447">
        <w:rPr>
          <w:rFonts w:ascii="GHEA Grapalat" w:hAnsi="GHEA Grapalat" w:cs="Sylfaen"/>
          <w:sz w:val="20"/>
          <w:szCs w:val="20"/>
        </w:rPr>
        <w:t>Եթե</w:t>
      </w:r>
      <w:r w:rsidRPr="00595447">
        <w:rPr>
          <w:rFonts w:ascii="GHEA Grapalat" w:hAnsi="GHEA Grapalat"/>
          <w:sz w:val="20"/>
          <w:szCs w:val="20"/>
          <w:lang w:val="af-ZA"/>
        </w:rPr>
        <w:t xml:space="preserve"> </w:t>
      </w:r>
      <w:r w:rsidRPr="00595447">
        <w:rPr>
          <w:rFonts w:ascii="GHEA Grapalat" w:hAnsi="GHEA Grapalat" w:cs="Sylfaen"/>
          <w:sz w:val="20"/>
          <w:szCs w:val="20"/>
        </w:rPr>
        <w:t>հայտը</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գործակալը</w:t>
      </w:r>
      <w:r w:rsidRPr="00595447">
        <w:rPr>
          <w:rFonts w:ascii="GHEA Grapalat" w:hAnsi="GHEA Grapalat"/>
          <w:sz w:val="20"/>
          <w:szCs w:val="20"/>
          <w:lang w:val="af-ZA"/>
        </w:rPr>
        <w:t xml:space="preserve">, </w:t>
      </w:r>
      <w:r w:rsidRPr="00595447">
        <w:rPr>
          <w:rFonts w:ascii="GHEA Grapalat" w:hAnsi="GHEA Grapalat" w:cs="Sylfaen"/>
          <w:sz w:val="20"/>
          <w:szCs w:val="20"/>
        </w:rPr>
        <w:t>ապա</w:t>
      </w:r>
      <w:r w:rsidRPr="00595447">
        <w:rPr>
          <w:rFonts w:ascii="GHEA Grapalat" w:hAnsi="GHEA Grapalat"/>
          <w:sz w:val="20"/>
          <w:szCs w:val="20"/>
          <w:lang w:val="af-ZA"/>
        </w:rPr>
        <w:t xml:space="preserve"> </w:t>
      </w:r>
      <w:r w:rsidRPr="00595447">
        <w:rPr>
          <w:rFonts w:ascii="GHEA Grapalat" w:hAnsi="GHEA Grapalat" w:cs="Sylfaen"/>
          <w:sz w:val="20"/>
          <w:szCs w:val="20"/>
        </w:rPr>
        <w:t>հայտով</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ներկայացվում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այդ</w:t>
      </w:r>
      <w:r w:rsidRPr="00595447">
        <w:rPr>
          <w:rFonts w:ascii="GHEA Grapalat" w:hAnsi="GHEA Grapalat"/>
          <w:sz w:val="20"/>
          <w:szCs w:val="20"/>
          <w:lang w:val="af-ZA"/>
        </w:rPr>
        <w:t xml:space="preserve"> </w:t>
      </w:r>
      <w:r w:rsidRPr="00595447">
        <w:rPr>
          <w:rFonts w:ascii="GHEA Grapalat" w:hAnsi="GHEA Grapalat" w:cs="Sylfaen"/>
          <w:sz w:val="20"/>
          <w:szCs w:val="20"/>
        </w:rPr>
        <w:t>լիազորությունը</w:t>
      </w:r>
      <w:r w:rsidRPr="00595447">
        <w:rPr>
          <w:rFonts w:ascii="GHEA Grapalat" w:hAnsi="GHEA Grapalat"/>
          <w:sz w:val="20"/>
          <w:szCs w:val="20"/>
          <w:lang w:val="af-ZA"/>
        </w:rPr>
        <w:t xml:space="preserve"> </w:t>
      </w:r>
      <w:r w:rsidRPr="00595447">
        <w:rPr>
          <w:rFonts w:ascii="GHEA Grapalat" w:hAnsi="GHEA Grapalat" w:cs="Sylfaen"/>
          <w:sz w:val="20"/>
          <w:szCs w:val="20"/>
        </w:rPr>
        <w:t>վերապահված</w:t>
      </w:r>
      <w:r w:rsidRPr="00595447">
        <w:rPr>
          <w:rFonts w:ascii="GHEA Grapalat" w:hAnsi="GHEA Grapalat"/>
          <w:sz w:val="20"/>
          <w:szCs w:val="20"/>
          <w:lang w:val="af-ZA"/>
        </w:rPr>
        <w:t xml:space="preserve"> </w:t>
      </w:r>
      <w:r w:rsidRPr="00595447">
        <w:rPr>
          <w:rFonts w:ascii="GHEA Grapalat" w:hAnsi="GHEA Grapalat" w:cs="Sylfaen"/>
          <w:sz w:val="20"/>
          <w:szCs w:val="20"/>
        </w:rPr>
        <w:t>լինելու</w:t>
      </w:r>
      <w:r w:rsidRPr="00595447">
        <w:rPr>
          <w:rFonts w:ascii="GHEA Grapalat" w:hAnsi="GHEA Grapalat"/>
          <w:sz w:val="20"/>
          <w:szCs w:val="20"/>
          <w:lang w:val="af-ZA"/>
        </w:rPr>
        <w:t xml:space="preserve"> </w:t>
      </w:r>
      <w:r w:rsidRPr="00595447">
        <w:rPr>
          <w:rFonts w:ascii="GHEA Grapalat" w:hAnsi="GHEA Grapalat" w:cs="Sylfaen"/>
          <w:sz w:val="20"/>
          <w:szCs w:val="20"/>
        </w:rPr>
        <w:t>մասին</w:t>
      </w:r>
      <w:r w:rsidRPr="00595447">
        <w:rPr>
          <w:rFonts w:ascii="GHEA Grapalat" w:hAnsi="GHEA Grapalat" w:cs="Sylfaen"/>
          <w:sz w:val="20"/>
          <w:szCs w:val="20"/>
          <w:lang w:val="af-ZA"/>
        </w:rPr>
        <w:t xml:space="preserve"> </w:t>
      </w:r>
      <w:r w:rsidRPr="00595447">
        <w:rPr>
          <w:rFonts w:ascii="GHEA Grapalat" w:hAnsi="GHEA Grapalat" w:cs="Sylfaen"/>
          <w:sz w:val="20"/>
          <w:szCs w:val="20"/>
        </w:rPr>
        <w:t>փաստաթուղթ</w:t>
      </w:r>
      <w:r w:rsidRPr="00595447">
        <w:rPr>
          <w:rFonts w:ascii="GHEA Grapalat" w:hAnsi="GHEA Grapalat" w:cs="Sylfaen"/>
          <w:sz w:val="20"/>
          <w:szCs w:val="20"/>
          <w:lang w:val="af-ZA"/>
        </w:rPr>
        <w:t>:</w:t>
      </w:r>
    </w:p>
    <w:p w:rsidR="00740F20" w:rsidRPr="00595447" w:rsidRDefault="00740F20" w:rsidP="00740F20">
      <w:pPr>
        <w:ind w:firstLine="720"/>
        <w:jc w:val="both"/>
        <w:rPr>
          <w:rFonts w:ascii="GHEA Grapalat" w:hAnsi="GHEA Grapalat"/>
          <w:sz w:val="20"/>
          <w:szCs w:val="20"/>
          <w:lang w:val="af-ZA"/>
        </w:rPr>
      </w:pPr>
      <w:r w:rsidRPr="00595447">
        <w:rPr>
          <w:rFonts w:ascii="GHEA Grapalat" w:hAnsi="GHEA Grapalat"/>
          <w:sz w:val="20"/>
          <w:szCs w:val="20"/>
          <w:lang w:val="af-ZA"/>
        </w:rPr>
        <w:t xml:space="preserve">4.2 </w:t>
      </w:r>
      <w:r w:rsidRPr="00595447">
        <w:rPr>
          <w:rFonts w:ascii="GHEA Grapalat" w:hAnsi="GHEA Grapalat" w:cs="Sylfaen"/>
          <w:sz w:val="20"/>
          <w:szCs w:val="20"/>
        </w:rPr>
        <w:t>Սույն</w:t>
      </w:r>
      <w:r w:rsidRPr="00595447">
        <w:rPr>
          <w:rFonts w:ascii="GHEA Grapalat" w:hAnsi="GHEA Grapalat"/>
          <w:sz w:val="20"/>
          <w:szCs w:val="20"/>
          <w:lang w:val="af-ZA"/>
        </w:rPr>
        <w:t xml:space="preserve"> </w:t>
      </w:r>
      <w:r w:rsidRPr="00595447">
        <w:rPr>
          <w:rFonts w:ascii="GHEA Grapalat" w:hAnsi="GHEA Grapalat"/>
          <w:sz w:val="20"/>
          <w:szCs w:val="20"/>
        </w:rPr>
        <w:t>հրահանգի</w:t>
      </w:r>
      <w:r w:rsidRPr="00595447">
        <w:rPr>
          <w:rFonts w:ascii="GHEA Grapalat" w:hAnsi="GHEA Grapalat"/>
          <w:sz w:val="20"/>
          <w:szCs w:val="20"/>
          <w:lang w:val="af-ZA"/>
        </w:rPr>
        <w:t xml:space="preserve"> 4.1</w:t>
      </w:r>
      <w:r>
        <w:rPr>
          <w:rFonts w:ascii="GHEA Grapalat" w:hAnsi="GHEA Grapalat"/>
          <w:sz w:val="20"/>
          <w:szCs w:val="20"/>
          <w:lang w:val="af-ZA"/>
        </w:rPr>
        <w:t xml:space="preserve"> </w:t>
      </w:r>
      <w:r w:rsidRPr="00595447">
        <w:rPr>
          <w:rFonts w:ascii="GHEA Grapalat" w:hAnsi="GHEA Grapalat"/>
          <w:sz w:val="20"/>
          <w:szCs w:val="20"/>
        </w:rPr>
        <w:t>կետում</w:t>
      </w:r>
      <w:r w:rsidRPr="00595447">
        <w:rPr>
          <w:rFonts w:ascii="GHEA Grapalat" w:hAnsi="GHEA Grapalat"/>
          <w:sz w:val="20"/>
          <w:szCs w:val="20"/>
          <w:lang w:val="af-ZA"/>
        </w:rPr>
        <w:t xml:space="preserve"> </w:t>
      </w:r>
      <w:r w:rsidRPr="00595447">
        <w:rPr>
          <w:rFonts w:ascii="GHEA Grapalat" w:hAnsi="GHEA Grapalat" w:cs="Sylfaen"/>
          <w:sz w:val="20"/>
          <w:szCs w:val="20"/>
        </w:rPr>
        <w:t>նշված</w:t>
      </w:r>
      <w:r w:rsidRPr="00595447">
        <w:rPr>
          <w:rFonts w:ascii="GHEA Grapalat" w:hAnsi="GHEA Grapalat"/>
          <w:sz w:val="20"/>
          <w:szCs w:val="20"/>
          <w:lang w:val="af-ZA"/>
        </w:rPr>
        <w:t xml:space="preserve"> </w:t>
      </w:r>
      <w:r w:rsidRPr="00595447">
        <w:rPr>
          <w:rFonts w:ascii="GHEA Grapalat" w:hAnsi="GHEA Grapalat" w:cs="Sylfaen"/>
          <w:sz w:val="20"/>
          <w:szCs w:val="20"/>
        </w:rPr>
        <w:t>ծրարի</w:t>
      </w:r>
      <w:r w:rsidRPr="00595447">
        <w:rPr>
          <w:rFonts w:ascii="GHEA Grapalat" w:hAnsi="GHEA Grapalat"/>
          <w:sz w:val="20"/>
          <w:szCs w:val="20"/>
          <w:lang w:val="af-ZA"/>
        </w:rPr>
        <w:t xml:space="preserve"> </w:t>
      </w:r>
      <w:r w:rsidRPr="00595447">
        <w:rPr>
          <w:rFonts w:ascii="GHEA Grapalat" w:hAnsi="GHEA Grapalat" w:cs="Sylfaen"/>
          <w:sz w:val="20"/>
          <w:szCs w:val="20"/>
        </w:rPr>
        <w:t>վրա</w:t>
      </w:r>
      <w:r w:rsidRPr="00595447">
        <w:rPr>
          <w:rFonts w:ascii="GHEA Grapalat" w:hAnsi="GHEA Grapalat"/>
          <w:sz w:val="20"/>
          <w:szCs w:val="20"/>
          <w:lang w:val="af-ZA"/>
        </w:rPr>
        <w:t xml:space="preserve"> </w:t>
      </w:r>
      <w:r w:rsidRPr="00595447">
        <w:rPr>
          <w:rFonts w:ascii="GHEA Grapalat" w:hAnsi="GHEA Grapalat" w:cs="Sylfaen"/>
          <w:sz w:val="20"/>
          <w:szCs w:val="20"/>
        </w:rPr>
        <w:t>հայտը</w:t>
      </w:r>
      <w:r w:rsidRPr="00595447">
        <w:rPr>
          <w:rFonts w:ascii="GHEA Grapalat" w:hAnsi="GHEA Grapalat"/>
          <w:sz w:val="20"/>
          <w:szCs w:val="20"/>
          <w:lang w:val="af-ZA"/>
        </w:rPr>
        <w:t xml:space="preserve"> </w:t>
      </w:r>
      <w:r w:rsidRPr="00595447">
        <w:rPr>
          <w:rFonts w:ascii="GHEA Grapalat" w:hAnsi="GHEA Grapalat" w:cs="Sylfaen"/>
          <w:sz w:val="20"/>
          <w:szCs w:val="20"/>
        </w:rPr>
        <w:t>կազմելու</w:t>
      </w:r>
      <w:r w:rsidRPr="00595447">
        <w:rPr>
          <w:rFonts w:ascii="GHEA Grapalat" w:hAnsi="GHEA Grapalat"/>
          <w:sz w:val="20"/>
          <w:szCs w:val="20"/>
          <w:lang w:val="af-ZA"/>
        </w:rPr>
        <w:t xml:space="preserve"> </w:t>
      </w:r>
      <w:r w:rsidRPr="00595447">
        <w:rPr>
          <w:rFonts w:ascii="GHEA Grapalat" w:hAnsi="GHEA Grapalat" w:cs="Sylfaen"/>
          <w:sz w:val="20"/>
          <w:szCs w:val="20"/>
        </w:rPr>
        <w:t>լեզվով</w:t>
      </w:r>
      <w:r w:rsidRPr="00595447">
        <w:rPr>
          <w:rFonts w:ascii="GHEA Grapalat" w:hAnsi="GHEA Grapalat"/>
          <w:sz w:val="20"/>
          <w:szCs w:val="20"/>
          <w:lang w:val="af-ZA"/>
        </w:rPr>
        <w:t xml:space="preserve"> </w:t>
      </w:r>
      <w:r w:rsidRPr="00595447">
        <w:rPr>
          <w:rFonts w:ascii="GHEA Grapalat" w:hAnsi="GHEA Grapalat" w:cs="Sylfaen"/>
          <w:sz w:val="20"/>
          <w:szCs w:val="20"/>
        </w:rPr>
        <w:t>նշվում</w:t>
      </w:r>
      <w:r w:rsidRPr="00595447">
        <w:rPr>
          <w:rFonts w:ascii="GHEA Grapalat" w:hAnsi="GHEA Grapalat"/>
          <w:sz w:val="20"/>
          <w:szCs w:val="20"/>
          <w:lang w:val="af-ZA"/>
        </w:rPr>
        <w:t xml:space="preserve"> </w:t>
      </w:r>
      <w:r w:rsidRPr="00595447">
        <w:rPr>
          <w:rFonts w:ascii="GHEA Grapalat" w:hAnsi="GHEA Grapalat" w:cs="Sylfaen"/>
          <w:sz w:val="20"/>
          <w:szCs w:val="20"/>
        </w:rPr>
        <w:t>են</w:t>
      </w:r>
      <w:r w:rsidRPr="00595447">
        <w:rPr>
          <w:rFonts w:ascii="GHEA Grapalat" w:hAnsi="GHEA Grapalat"/>
          <w:sz w:val="20"/>
          <w:szCs w:val="20"/>
          <w:lang w:val="af-ZA"/>
        </w:rPr>
        <w:t xml:space="preserve">` </w:t>
      </w:r>
    </w:p>
    <w:p w:rsidR="00740F20" w:rsidRPr="00595447" w:rsidRDefault="00740F20" w:rsidP="00740F20">
      <w:pPr>
        <w:ind w:firstLine="720"/>
        <w:rPr>
          <w:rFonts w:ascii="GHEA Grapalat" w:hAnsi="GHEA Grapalat"/>
          <w:sz w:val="20"/>
          <w:szCs w:val="20"/>
          <w:lang w:val="af-ZA"/>
        </w:rPr>
      </w:pPr>
      <w:r w:rsidRPr="00595447">
        <w:rPr>
          <w:rFonts w:ascii="GHEA Grapalat" w:hAnsi="GHEA Grapalat"/>
          <w:sz w:val="20"/>
          <w:szCs w:val="20"/>
          <w:lang w:val="af-ZA"/>
        </w:rPr>
        <w:t xml:space="preserve">1) </w:t>
      </w:r>
      <w:r w:rsidRPr="00595447">
        <w:rPr>
          <w:rFonts w:ascii="GHEA Grapalat" w:hAnsi="GHEA Grapalat"/>
          <w:sz w:val="20"/>
          <w:szCs w:val="20"/>
        </w:rPr>
        <w:t>պ</w:t>
      </w:r>
      <w:r w:rsidRPr="00595447">
        <w:rPr>
          <w:rFonts w:ascii="GHEA Grapalat" w:hAnsi="GHEA Grapalat" w:cs="Sylfaen"/>
          <w:sz w:val="20"/>
          <w:szCs w:val="20"/>
        </w:rPr>
        <w:t>ատվիրատուի</w:t>
      </w:r>
      <w:r w:rsidRPr="00595447">
        <w:rPr>
          <w:rFonts w:ascii="GHEA Grapalat" w:hAnsi="GHEA Grapalat"/>
          <w:sz w:val="20"/>
          <w:szCs w:val="20"/>
          <w:lang w:val="af-ZA"/>
        </w:rPr>
        <w:t xml:space="preserve"> </w:t>
      </w:r>
      <w:r w:rsidRPr="00595447">
        <w:rPr>
          <w:rFonts w:ascii="GHEA Grapalat" w:hAnsi="GHEA Grapalat" w:cs="Sylfaen"/>
          <w:sz w:val="20"/>
          <w:szCs w:val="20"/>
        </w:rPr>
        <w:t>անվանումը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cs="Sylfaen"/>
          <w:sz w:val="20"/>
          <w:szCs w:val="20"/>
        </w:rPr>
        <w:t>հայտի</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ներկայացման</w:t>
      </w:r>
      <w:r w:rsidRPr="00595447">
        <w:rPr>
          <w:rFonts w:ascii="GHEA Grapalat" w:hAnsi="GHEA Grapalat"/>
          <w:sz w:val="20"/>
          <w:szCs w:val="20"/>
          <w:lang w:val="af-ZA"/>
        </w:rPr>
        <w:t xml:space="preserve"> </w:t>
      </w:r>
      <w:r w:rsidRPr="00595447">
        <w:rPr>
          <w:rFonts w:ascii="GHEA Grapalat" w:hAnsi="GHEA Grapalat" w:cs="Sylfaen"/>
          <w:sz w:val="20"/>
          <w:szCs w:val="20"/>
        </w:rPr>
        <w:t>վայրը</w:t>
      </w:r>
      <w:r w:rsidRPr="00595447">
        <w:rPr>
          <w:rFonts w:ascii="GHEA Grapalat" w:hAnsi="GHEA Grapalat"/>
          <w:sz w:val="20"/>
          <w:szCs w:val="20"/>
          <w:lang w:val="af-ZA"/>
        </w:rPr>
        <w:t xml:space="preserve"> (</w:t>
      </w:r>
      <w:r w:rsidRPr="00595447">
        <w:rPr>
          <w:rFonts w:ascii="GHEA Grapalat" w:hAnsi="GHEA Grapalat" w:cs="Sylfaen"/>
          <w:sz w:val="20"/>
          <w:szCs w:val="20"/>
        </w:rPr>
        <w:t>հասցեն</w:t>
      </w:r>
      <w:r w:rsidRPr="00595447">
        <w:rPr>
          <w:rFonts w:ascii="GHEA Grapalat" w:hAnsi="GHEA Grapalat"/>
          <w:sz w:val="20"/>
          <w:szCs w:val="20"/>
          <w:lang w:val="af-ZA"/>
        </w:rPr>
        <w:t>).</w:t>
      </w:r>
    </w:p>
    <w:p w:rsidR="00740F20" w:rsidRPr="00595447" w:rsidRDefault="00740F20" w:rsidP="00740F20">
      <w:pPr>
        <w:ind w:firstLine="720"/>
        <w:rPr>
          <w:rFonts w:ascii="GHEA Grapalat" w:hAnsi="GHEA Grapalat"/>
          <w:sz w:val="20"/>
          <w:szCs w:val="20"/>
          <w:lang w:val="af-ZA"/>
        </w:rPr>
      </w:pPr>
      <w:r w:rsidRPr="00595447">
        <w:rPr>
          <w:rFonts w:ascii="GHEA Grapalat" w:hAnsi="GHEA Grapalat"/>
          <w:sz w:val="20"/>
          <w:szCs w:val="20"/>
          <w:lang w:val="af-ZA"/>
        </w:rPr>
        <w:t xml:space="preserve">2) </w:t>
      </w:r>
      <w:r w:rsidRPr="00595447">
        <w:rPr>
          <w:rFonts w:ascii="GHEA Grapalat" w:hAnsi="GHEA Grapalat"/>
          <w:sz w:val="20"/>
          <w:szCs w:val="20"/>
        </w:rPr>
        <w:t>գնանշման</w:t>
      </w:r>
      <w:r w:rsidRPr="00595447">
        <w:rPr>
          <w:rFonts w:ascii="GHEA Grapalat" w:hAnsi="GHEA Grapalat"/>
          <w:sz w:val="20"/>
          <w:szCs w:val="20"/>
          <w:lang w:val="af-ZA"/>
        </w:rPr>
        <w:t xml:space="preserve"> </w:t>
      </w:r>
      <w:r w:rsidRPr="00595447">
        <w:rPr>
          <w:rFonts w:ascii="GHEA Grapalat" w:hAnsi="GHEA Grapalat"/>
          <w:sz w:val="20"/>
          <w:szCs w:val="20"/>
        </w:rPr>
        <w:t>հարցման</w:t>
      </w:r>
      <w:r w:rsidRPr="00595447">
        <w:rPr>
          <w:rFonts w:ascii="GHEA Grapalat" w:hAnsi="GHEA Grapalat" w:cs="Sylfaen"/>
          <w:sz w:val="20"/>
          <w:szCs w:val="20"/>
          <w:lang w:val="af-ZA"/>
        </w:rPr>
        <w:t xml:space="preserve"> </w:t>
      </w:r>
      <w:r w:rsidRPr="00595447">
        <w:rPr>
          <w:rFonts w:ascii="GHEA Grapalat" w:hAnsi="GHEA Grapalat" w:cs="Sylfaen"/>
          <w:sz w:val="20"/>
          <w:szCs w:val="20"/>
        </w:rPr>
        <w:t>ծածկագիրը</w:t>
      </w:r>
      <w:r w:rsidRPr="00595447">
        <w:rPr>
          <w:rFonts w:ascii="GHEA Grapalat" w:hAnsi="GHEA Grapalat"/>
          <w:sz w:val="20"/>
          <w:szCs w:val="20"/>
          <w:lang w:val="af-ZA"/>
        </w:rPr>
        <w:t>.</w:t>
      </w:r>
    </w:p>
    <w:p w:rsidR="00740F20" w:rsidRPr="00595447" w:rsidRDefault="00740F20" w:rsidP="00740F20">
      <w:pPr>
        <w:ind w:firstLine="720"/>
        <w:rPr>
          <w:rFonts w:ascii="GHEA Grapalat" w:hAnsi="GHEA Grapalat"/>
          <w:sz w:val="20"/>
          <w:szCs w:val="20"/>
          <w:lang w:val="af-ZA"/>
        </w:rPr>
      </w:pPr>
      <w:r w:rsidRPr="00595447">
        <w:rPr>
          <w:rFonts w:ascii="GHEA Grapalat" w:hAnsi="GHEA Grapalat"/>
          <w:sz w:val="20"/>
          <w:szCs w:val="20"/>
          <w:lang w:val="af-ZA"/>
        </w:rPr>
        <w:t>3) «</w:t>
      </w:r>
      <w:r w:rsidRPr="00595447">
        <w:rPr>
          <w:rFonts w:ascii="GHEA Grapalat" w:hAnsi="GHEA Grapalat" w:cs="Sylfaen"/>
          <w:sz w:val="20"/>
          <w:szCs w:val="20"/>
        </w:rPr>
        <w:t>չբացել</w:t>
      </w:r>
      <w:r w:rsidRPr="00595447">
        <w:rPr>
          <w:rFonts w:ascii="GHEA Grapalat" w:hAnsi="GHEA Grapalat"/>
          <w:sz w:val="20"/>
          <w:szCs w:val="20"/>
          <w:lang w:val="af-ZA"/>
        </w:rPr>
        <w:t xml:space="preserve"> </w:t>
      </w:r>
      <w:r w:rsidRPr="00595447">
        <w:rPr>
          <w:rFonts w:ascii="GHEA Grapalat" w:hAnsi="GHEA Grapalat" w:cs="Sylfaen"/>
          <w:sz w:val="20"/>
          <w:szCs w:val="20"/>
        </w:rPr>
        <w:t>մինչև</w:t>
      </w:r>
      <w:r w:rsidRPr="00595447">
        <w:rPr>
          <w:rFonts w:ascii="GHEA Grapalat" w:hAnsi="GHEA Grapalat"/>
          <w:sz w:val="20"/>
          <w:szCs w:val="20"/>
          <w:lang w:val="af-ZA"/>
        </w:rPr>
        <w:t xml:space="preserve"> </w:t>
      </w:r>
      <w:r w:rsidRPr="00595447">
        <w:rPr>
          <w:rFonts w:ascii="GHEA Grapalat" w:hAnsi="GHEA Grapalat" w:cs="Sylfaen"/>
          <w:sz w:val="20"/>
          <w:szCs w:val="20"/>
        </w:rPr>
        <w:t>հայտերի</w:t>
      </w:r>
      <w:r w:rsidRPr="00595447">
        <w:rPr>
          <w:rFonts w:ascii="GHEA Grapalat" w:hAnsi="GHEA Grapalat"/>
          <w:sz w:val="20"/>
          <w:szCs w:val="20"/>
          <w:lang w:val="af-ZA"/>
        </w:rPr>
        <w:t xml:space="preserve"> </w:t>
      </w:r>
      <w:r w:rsidRPr="00595447">
        <w:rPr>
          <w:rFonts w:ascii="GHEA Grapalat" w:hAnsi="GHEA Grapalat" w:cs="Sylfaen"/>
          <w:sz w:val="20"/>
          <w:szCs w:val="20"/>
        </w:rPr>
        <w:t>բացման</w:t>
      </w:r>
      <w:r w:rsidRPr="00595447">
        <w:rPr>
          <w:rFonts w:ascii="GHEA Grapalat" w:hAnsi="GHEA Grapalat"/>
          <w:sz w:val="20"/>
          <w:szCs w:val="20"/>
          <w:lang w:val="af-ZA"/>
        </w:rPr>
        <w:t xml:space="preserve"> </w:t>
      </w:r>
      <w:r w:rsidRPr="00595447">
        <w:rPr>
          <w:rFonts w:ascii="GHEA Grapalat" w:hAnsi="GHEA Grapalat" w:cs="Sylfaen"/>
          <w:sz w:val="20"/>
          <w:szCs w:val="20"/>
        </w:rPr>
        <w:t>նիստը</w:t>
      </w:r>
      <w:r w:rsidRPr="00595447">
        <w:rPr>
          <w:rFonts w:ascii="GHEA Grapalat" w:hAnsi="GHEA Grapalat"/>
          <w:sz w:val="20"/>
          <w:szCs w:val="20"/>
          <w:lang w:val="af-ZA"/>
        </w:rPr>
        <w:t xml:space="preserve">» </w:t>
      </w:r>
      <w:r w:rsidRPr="00595447">
        <w:rPr>
          <w:rFonts w:ascii="GHEA Grapalat" w:hAnsi="GHEA Grapalat" w:cs="Sylfaen"/>
          <w:sz w:val="20"/>
          <w:szCs w:val="20"/>
        </w:rPr>
        <w:t>բառերը</w:t>
      </w:r>
      <w:r w:rsidRPr="00595447">
        <w:rPr>
          <w:rFonts w:ascii="GHEA Grapalat" w:hAnsi="GHEA Grapalat"/>
          <w:sz w:val="20"/>
          <w:szCs w:val="20"/>
          <w:lang w:val="af-ZA"/>
        </w:rPr>
        <w:t>.</w:t>
      </w:r>
    </w:p>
    <w:p w:rsidR="00740F20" w:rsidRPr="00595447" w:rsidRDefault="00740F20" w:rsidP="00740F20">
      <w:pPr>
        <w:ind w:firstLine="720"/>
        <w:rPr>
          <w:rFonts w:ascii="GHEA Grapalat" w:hAnsi="GHEA Grapalat"/>
          <w:sz w:val="20"/>
          <w:szCs w:val="20"/>
          <w:lang w:val="af-ZA"/>
        </w:rPr>
      </w:pPr>
      <w:r w:rsidRPr="00595447">
        <w:rPr>
          <w:rFonts w:ascii="GHEA Grapalat" w:hAnsi="GHEA Grapalat"/>
          <w:sz w:val="20"/>
          <w:szCs w:val="20"/>
          <w:lang w:val="af-ZA"/>
        </w:rPr>
        <w:t xml:space="preserve">4) </w:t>
      </w: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af-ZA"/>
        </w:rPr>
        <w:t xml:space="preserve"> </w:t>
      </w:r>
      <w:r w:rsidRPr="00595447">
        <w:rPr>
          <w:rFonts w:ascii="GHEA Grapalat" w:hAnsi="GHEA Grapalat" w:cs="Sylfaen"/>
          <w:sz w:val="20"/>
          <w:szCs w:val="20"/>
        </w:rPr>
        <w:t>անվանումը</w:t>
      </w:r>
      <w:r w:rsidRPr="00595447">
        <w:rPr>
          <w:rFonts w:ascii="GHEA Grapalat" w:hAnsi="GHEA Grapalat"/>
          <w:sz w:val="20"/>
          <w:szCs w:val="20"/>
          <w:lang w:val="af-ZA"/>
        </w:rPr>
        <w:t xml:space="preserve"> (</w:t>
      </w:r>
      <w:r w:rsidRPr="00595447">
        <w:rPr>
          <w:rFonts w:ascii="GHEA Grapalat" w:hAnsi="GHEA Grapalat" w:cs="Sylfaen"/>
          <w:sz w:val="20"/>
          <w:szCs w:val="20"/>
        </w:rPr>
        <w:t>անունը</w:t>
      </w:r>
      <w:r w:rsidRPr="00595447">
        <w:rPr>
          <w:rFonts w:ascii="GHEA Grapalat" w:hAnsi="GHEA Grapalat"/>
          <w:sz w:val="20"/>
          <w:szCs w:val="20"/>
          <w:lang w:val="af-ZA"/>
        </w:rPr>
        <w:t xml:space="preserve">), </w:t>
      </w:r>
      <w:r w:rsidRPr="00595447">
        <w:rPr>
          <w:rFonts w:ascii="GHEA Grapalat" w:hAnsi="GHEA Grapalat" w:cs="Sylfaen"/>
          <w:sz w:val="20"/>
          <w:szCs w:val="20"/>
        </w:rPr>
        <w:t>գտնվելու</w:t>
      </w:r>
      <w:r w:rsidRPr="00595447">
        <w:rPr>
          <w:rFonts w:ascii="GHEA Grapalat" w:hAnsi="GHEA Grapalat"/>
          <w:sz w:val="20"/>
          <w:szCs w:val="20"/>
          <w:lang w:val="af-ZA"/>
        </w:rPr>
        <w:t xml:space="preserve"> </w:t>
      </w:r>
      <w:r w:rsidRPr="00595447">
        <w:rPr>
          <w:rFonts w:ascii="GHEA Grapalat" w:hAnsi="GHEA Grapalat" w:cs="Sylfaen"/>
          <w:sz w:val="20"/>
          <w:szCs w:val="20"/>
        </w:rPr>
        <w:t>վայրը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cs="Sylfaen"/>
          <w:sz w:val="20"/>
          <w:szCs w:val="20"/>
        </w:rPr>
        <w:t>հեռախոսահամարը</w:t>
      </w:r>
      <w:r w:rsidRPr="00595447">
        <w:rPr>
          <w:rFonts w:ascii="GHEA Grapalat" w:hAnsi="GHEA Grapalat"/>
          <w:sz w:val="20"/>
          <w:szCs w:val="20"/>
          <w:lang w:val="af-ZA"/>
        </w:rPr>
        <w:t>:</w:t>
      </w:r>
    </w:p>
    <w:p w:rsidR="00740F20" w:rsidRPr="00595447" w:rsidRDefault="00740F20" w:rsidP="00740F20">
      <w:pPr>
        <w:ind w:firstLine="720"/>
        <w:jc w:val="both"/>
        <w:rPr>
          <w:rFonts w:ascii="GHEA Grapalat" w:hAnsi="GHEA Grapalat" w:cs="Sylfaen"/>
          <w:sz w:val="20"/>
          <w:szCs w:val="20"/>
          <w:lang w:val="af-ZA"/>
        </w:rPr>
      </w:pPr>
      <w:r w:rsidRPr="00595447">
        <w:rPr>
          <w:rFonts w:ascii="GHEA Grapalat" w:hAnsi="GHEA Grapalat" w:cs="Sylfaen"/>
          <w:sz w:val="20"/>
          <w:szCs w:val="20"/>
          <w:lang w:val="af-ZA"/>
        </w:rPr>
        <w:t xml:space="preserve">4.3 </w:t>
      </w:r>
      <w:r w:rsidRPr="00595447">
        <w:rPr>
          <w:rFonts w:ascii="GHEA Grapalat" w:hAnsi="GHEA Grapalat" w:cs="Sylfaen"/>
          <w:sz w:val="20"/>
          <w:szCs w:val="20"/>
        </w:rPr>
        <w:t>Սույն</w:t>
      </w:r>
      <w:r w:rsidRPr="00595447">
        <w:rPr>
          <w:rFonts w:ascii="GHEA Grapalat" w:hAnsi="GHEA Grapalat" w:cs="Sylfaen"/>
          <w:sz w:val="20"/>
          <w:szCs w:val="20"/>
          <w:lang w:val="af-ZA"/>
        </w:rPr>
        <w:t xml:space="preserve"> </w:t>
      </w:r>
      <w:r w:rsidRPr="00595447">
        <w:rPr>
          <w:rFonts w:ascii="GHEA Grapalat" w:hAnsi="GHEA Grapalat" w:cs="Sylfaen"/>
          <w:sz w:val="20"/>
          <w:szCs w:val="20"/>
        </w:rPr>
        <w:t>հրահանգի</w:t>
      </w:r>
      <w:r w:rsidRPr="00595447">
        <w:rPr>
          <w:rFonts w:ascii="GHEA Grapalat" w:hAnsi="GHEA Grapalat" w:cs="Sylfaen"/>
          <w:sz w:val="20"/>
          <w:szCs w:val="20"/>
          <w:lang w:val="af-ZA"/>
        </w:rPr>
        <w:t xml:space="preserve"> 4.1 </w:t>
      </w:r>
      <w:r w:rsidRPr="00595447">
        <w:rPr>
          <w:rFonts w:ascii="GHEA Grapalat" w:hAnsi="GHEA Grapalat" w:cs="Sylfaen"/>
          <w:sz w:val="20"/>
          <w:szCs w:val="20"/>
        </w:rPr>
        <w:t>և</w:t>
      </w:r>
      <w:r w:rsidRPr="00595447">
        <w:rPr>
          <w:rFonts w:ascii="GHEA Grapalat" w:hAnsi="GHEA Grapalat" w:cs="Sylfaen"/>
          <w:sz w:val="20"/>
          <w:szCs w:val="20"/>
          <w:lang w:val="af-ZA"/>
        </w:rPr>
        <w:t xml:space="preserve"> 4.2 </w:t>
      </w:r>
      <w:r w:rsidRPr="00595447">
        <w:rPr>
          <w:rFonts w:ascii="GHEA Grapalat" w:hAnsi="GHEA Grapalat" w:cs="Sylfaen"/>
          <w:sz w:val="20"/>
          <w:szCs w:val="20"/>
        </w:rPr>
        <w:t>կետերի</w:t>
      </w:r>
      <w:r w:rsidRPr="00595447">
        <w:rPr>
          <w:rFonts w:ascii="GHEA Grapalat" w:hAnsi="GHEA Grapalat" w:cs="Sylfaen"/>
          <w:sz w:val="20"/>
          <w:szCs w:val="20"/>
          <w:lang w:val="af-ZA"/>
        </w:rPr>
        <w:t xml:space="preserve"> </w:t>
      </w:r>
      <w:r w:rsidRPr="00595447">
        <w:rPr>
          <w:rFonts w:ascii="GHEA Grapalat" w:hAnsi="GHEA Grapalat" w:cs="Sylfaen"/>
          <w:sz w:val="20"/>
          <w:szCs w:val="20"/>
        </w:rPr>
        <w:t>պահանջներին</w:t>
      </w:r>
      <w:r w:rsidRPr="00595447">
        <w:rPr>
          <w:rFonts w:ascii="GHEA Grapalat" w:hAnsi="GHEA Grapalat" w:cs="Sylfaen"/>
          <w:sz w:val="20"/>
          <w:szCs w:val="20"/>
          <w:lang w:val="af-ZA"/>
        </w:rPr>
        <w:t xml:space="preserve"> </w:t>
      </w:r>
      <w:r w:rsidRPr="00595447">
        <w:rPr>
          <w:rFonts w:ascii="GHEA Grapalat" w:hAnsi="GHEA Grapalat" w:cs="Sylfaen"/>
          <w:sz w:val="20"/>
          <w:szCs w:val="20"/>
        </w:rPr>
        <w:t>չհամապատասխանող</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հայտերը</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հանձնաժողովը</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հայտերի</w:t>
      </w:r>
      <w:r w:rsidRPr="00595447">
        <w:rPr>
          <w:rFonts w:ascii="GHEA Grapalat" w:hAnsi="GHEA Grapalat" w:cs="Sylfaen"/>
          <w:sz w:val="20"/>
          <w:szCs w:val="20"/>
          <w:lang w:val="af-ZA"/>
        </w:rPr>
        <w:t xml:space="preserve"> </w:t>
      </w:r>
      <w:r w:rsidRPr="00595447">
        <w:rPr>
          <w:rFonts w:ascii="GHEA Grapalat" w:hAnsi="GHEA Grapalat" w:cs="Sylfaen"/>
          <w:sz w:val="20"/>
          <w:szCs w:val="20"/>
        </w:rPr>
        <w:t>բացման</w:t>
      </w:r>
      <w:r w:rsidRPr="00595447">
        <w:rPr>
          <w:rFonts w:ascii="GHEA Grapalat" w:hAnsi="GHEA Grapalat" w:cs="Sylfaen"/>
          <w:sz w:val="20"/>
          <w:szCs w:val="20"/>
          <w:lang w:val="af-ZA"/>
        </w:rPr>
        <w:t xml:space="preserve"> </w:t>
      </w:r>
      <w:r w:rsidRPr="00595447">
        <w:rPr>
          <w:rFonts w:ascii="GHEA Grapalat" w:hAnsi="GHEA Grapalat" w:cs="Sylfaen"/>
          <w:sz w:val="20"/>
          <w:szCs w:val="20"/>
        </w:rPr>
        <w:t>նիստում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մերժում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է</w:t>
      </w:r>
      <w:r w:rsidRPr="00595447">
        <w:rPr>
          <w:rFonts w:ascii="GHEA Grapalat" w:hAnsi="GHEA Grapalat" w:cs="Sylfaen"/>
          <w:sz w:val="20"/>
          <w:szCs w:val="20"/>
          <w:lang w:val="af-ZA"/>
        </w:rPr>
        <w:t xml:space="preserve"> </w:t>
      </w:r>
      <w:r w:rsidRPr="00595447">
        <w:rPr>
          <w:rFonts w:ascii="GHEA Grapalat" w:hAnsi="GHEA Grapalat" w:cs="Sylfaen"/>
          <w:sz w:val="20"/>
          <w:szCs w:val="20"/>
        </w:rPr>
        <w:t>և</w:t>
      </w:r>
      <w:r w:rsidRPr="00595447">
        <w:rPr>
          <w:rFonts w:ascii="GHEA Grapalat" w:hAnsi="GHEA Grapalat" w:cs="Sylfaen"/>
          <w:sz w:val="20"/>
          <w:szCs w:val="20"/>
          <w:lang w:val="af-ZA"/>
        </w:rPr>
        <w:t xml:space="preserve"> </w:t>
      </w:r>
      <w:r w:rsidRPr="00595447">
        <w:rPr>
          <w:rFonts w:ascii="GHEA Grapalat" w:hAnsi="GHEA Grapalat" w:cs="Sylfaen"/>
          <w:sz w:val="20"/>
          <w:szCs w:val="20"/>
        </w:rPr>
        <w:t>նույնությամբ</w:t>
      </w:r>
      <w:r w:rsidRPr="00595447">
        <w:rPr>
          <w:rFonts w:ascii="GHEA Grapalat" w:hAnsi="GHEA Grapalat" w:cs="Sylfaen"/>
          <w:sz w:val="20"/>
          <w:szCs w:val="20"/>
          <w:lang w:val="af-ZA"/>
        </w:rPr>
        <w:t xml:space="preserve"> </w:t>
      </w:r>
      <w:r w:rsidRPr="00595447">
        <w:rPr>
          <w:rFonts w:ascii="GHEA Grapalat" w:hAnsi="GHEA Grapalat" w:cs="Sylfaen"/>
          <w:sz w:val="20"/>
          <w:szCs w:val="20"/>
        </w:rPr>
        <w:t>վերադարձնում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ներկայացնողին</w:t>
      </w:r>
      <w:r w:rsidRPr="00595447">
        <w:rPr>
          <w:rFonts w:ascii="GHEA Grapalat" w:hAnsi="GHEA Grapalat" w:cs="Sylfaen"/>
          <w:sz w:val="20"/>
          <w:szCs w:val="20"/>
          <w:lang w:val="af-ZA"/>
        </w:rPr>
        <w:t>:</w:t>
      </w:r>
    </w:p>
    <w:p w:rsidR="00740F20" w:rsidRPr="0049186D" w:rsidRDefault="00740F20" w:rsidP="00740F20">
      <w:pPr>
        <w:jc w:val="center"/>
        <w:rPr>
          <w:rFonts w:ascii="GHEA Grapalat" w:hAnsi="GHEA Grapalat"/>
          <w:b/>
          <w:sz w:val="20"/>
          <w:lang w:val="af-ZA"/>
        </w:rPr>
      </w:pPr>
    </w:p>
    <w:p w:rsidR="00740F20" w:rsidRPr="0049186D" w:rsidRDefault="00740F20" w:rsidP="00740F20">
      <w:pPr>
        <w:pStyle w:val="norm"/>
        <w:spacing w:line="240" w:lineRule="auto"/>
        <w:ind w:firstLine="284"/>
        <w:jc w:val="right"/>
        <w:rPr>
          <w:rFonts w:ascii="GHEA Grapalat" w:hAnsi="GHEA Grapalat" w:cs="Arial"/>
          <w:b/>
          <w:sz w:val="20"/>
          <w:lang w:val="es-ES"/>
        </w:rPr>
      </w:pPr>
      <w:r w:rsidRPr="0049186D">
        <w:rPr>
          <w:rFonts w:ascii="GHEA Grapalat" w:hAnsi="GHEA Grapalat" w:cs="Sylfaen"/>
          <w:b/>
          <w:sz w:val="20"/>
          <w:lang w:val="es-ES"/>
        </w:rPr>
        <w:br w:type="page"/>
      </w:r>
      <w:r w:rsidRPr="0049186D">
        <w:rPr>
          <w:rFonts w:ascii="GHEA Grapalat" w:hAnsi="GHEA Grapalat" w:cs="Sylfaen"/>
          <w:b/>
          <w:sz w:val="20"/>
          <w:lang w:val="es-ES"/>
        </w:rPr>
        <w:lastRenderedPageBreak/>
        <w:t>Հավելված</w:t>
      </w:r>
      <w:r w:rsidRPr="0049186D">
        <w:rPr>
          <w:rFonts w:ascii="GHEA Grapalat" w:hAnsi="GHEA Grapalat" w:cs="Arial"/>
          <w:b/>
          <w:sz w:val="20"/>
          <w:lang w:val="es-ES"/>
        </w:rPr>
        <w:t xml:space="preserve">  N 1</w:t>
      </w:r>
    </w:p>
    <w:p w:rsidR="00740F20" w:rsidRPr="0049186D" w:rsidRDefault="00740F20" w:rsidP="00740F20">
      <w:pPr>
        <w:pStyle w:val="BodyTextIndent3"/>
        <w:spacing w:line="240" w:lineRule="auto"/>
        <w:jc w:val="right"/>
        <w:rPr>
          <w:rFonts w:ascii="GHEA Grapalat" w:hAnsi="GHEA Grapalat" w:cs="Arial"/>
          <w:b/>
          <w:lang w:val="es-ES"/>
        </w:rPr>
      </w:pPr>
      <w:r w:rsidRPr="0049186D">
        <w:rPr>
          <w:rFonts w:ascii="GHEA Grapalat" w:hAnsi="GHEA Grapalat" w:cs="Sylfaen"/>
          <w:b/>
          <w:lang w:val="es-ES"/>
        </w:rPr>
        <w:t>ծածկագրով</w:t>
      </w:r>
    </w:p>
    <w:p w:rsidR="00740F20" w:rsidRPr="0049186D" w:rsidRDefault="00740F20" w:rsidP="00740F20">
      <w:pPr>
        <w:pStyle w:val="BodyTextIndent3"/>
        <w:spacing w:line="240" w:lineRule="auto"/>
        <w:jc w:val="right"/>
        <w:rPr>
          <w:rFonts w:ascii="GHEA Grapalat" w:hAnsi="GHEA Grapalat" w:cs="Arial"/>
          <w:b/>
          <w:lang w:val="es-ES"/>
        </w:rPr>
      </w:pPr>
      <w:r w:rsidRPr="0049186D">
        <w:rPr>
          <w:rFonts w:ascii="GHEA Grapalat" w:hAnsi="GHEA Grapalat" w:cs="Sylfaen"/>
          <w:b/>
          <w:lang w:val="es-ES"/>
        </w:rPr>
        <w:t>գնանշման հարցման հրավերի</w:t>
      </w:r>
    </w:p>
    <w:p w:rsidR="00740F20" w:rsidRPr="0049186D" w:rsidRDefault="00740F20" w:rsidP="00740F20">
      <w:pPr>
        <w:jc w:val="center"/>
        <w:rPr>
          <w:rFonts w:ascii="GHEA Grapalat" w:hAnsi="GHEA Grapalat" w:cs="Sylfaen"/>
          <w:b/>
          <w:lang w:val="es-ES"/>
        </w:rPr>
      </w:pPr>
    </w:p>
    <w:p w:rsidR="00740F20" w:rsidRPr="0049186D" w:rsidRDefault="00740F20" w:rsidP="00740F20">
      <w:pPr>
        <w:jc w:val="center"/>
        <w:rPr>
          <w:rFonts w:ascii="GHEA Grapalat" w:hAnsi="GHEA Grapalat" w:cs="Arial"/>
          <w:b/>
          <w:lang w:val="es-ES"/>
        </w:rPr>
      </w:pPr>
      <w:r w:rsidRPr="0049186D">
        <w:rPr>
          <w:rFonts w:ascii="GHEA Grapalat" w:hAnsi="GHEA Grapalat" w:cs="Sylfaen"/>
          <w:b/>
          <w:lang w:val="es-ES"/>
        </w:rPr>
        <w:t>ԴԻՄՈՒՄ</w:t>
      </w:r>
      <w:r>
        <w:rPr>
          <w:rFonts w:ascii="GHEA Grapalat" w:hAnsi="GHEA Grapalat" w:cs="Sylfaen"/>
          <w:b/>
          <w:lang w:val="es-ES"/>
        </w:rPr>
        <w:t>-ՀԱՅՏԱՐԱՐՈՒԹՅՈՒՆ</w:t>
      </w:r>
      <w:r w:rsidRPr="0049186D">
        <w:rPr>
          <w:rFonts w:ascii="GHEA Grapalat" w:hAnsi="GHEA Grapalat" w:cs="Sylfaen"/>
          <w:b/>
          <w:lang w:val="es-ES"/>
        </w:rPr>
        <w:t>*</w:t>
      </w:r>
    </w:p>
    <w:p w:rsidR="00740F20" w:rsidRPr="0049186D" w:rsidRDefault="00740F20" w:rsidP="00740F20">
      <w:pPr>
        <w:pStyle w:val="Heading6"/>
        <w:jc w:val="center"/>
        <w:rPr>
          <w:rFonts w:ascii="GHEA Grapalat" w:hAnsi="GHEA Grapalat" w:cs="Arial"/>
          <w:color w:val="auto"/>
          <w:sz w:val="24"/>
          <w:szCs w:val="24"/>
          <w:lang w:val="es-ES"/>
        </w:rPr>
      </w:pPr>
      <w:r w:rsidRPr="0049186D">
        <w:rPr>
          <w:rFonts w:ascii="GHEA Grapalat" w:hAnsi="GHEA Grapalat" w:cs="Sylfaen"/>
          <w:color w:val="auto"/>
          <w:sz w:val="24"/>
          <w:szCs w:val="24"/>
          <w:lang w:val="es-ES"/>
        </w:rPr>
        <w:t>գնանշման հարցմանը մասնակցելու</w:t>
      </w:r>
      <w:r w:rsidRPr="0049186D">
        <w:rPr>
          <w:rFonts w:ascii="GHEA Grapalat" w:hAnsi="GHEA Grapalat" w:cs="Arial"/>
          <w:color w:val="auto"/>
          <w:sz w:val="24"/>
          <w:szCs w:val="24"/>
          <w:lang w:val="es-ES"/>
        </w:rPr>
        <w:t xml:space="preserve">  </w:t>
      </w:r>
    </w:p>
    <w:p w:rsidR="00740F20" w:rsidRPr="0049186D" w:rsidRDefault="00740F20" w:rsidP="00740F20">
      <w:pPr>
        <w:rPr>
          <w:lang w:val="es-ES"/>
        </w:rPr>
      </w:pPr>
    </w:p>
    <w:p w:rsidR="00740F20" w:rsidRPr="0049186D" w:rsidRDefault="00740F20" w:rsidP="00740F20">
      <w:pPr>
        <w:jc w:val="both"/>
        <w:rPr>
          <w:rFonts w:ascii="GHEA Grapalat" w:hAnsi="GHEA Grapalat" w:cs="Arial"/>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որ</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ցանկություն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ունի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մասնակցել</w:t>
      </w:r>
    </w:p>
    <w:p w:rsidR="00740F20" w:rsidRPr="0049186D" w:rsidRDefault="00740F20" w:rsidP="00740F20">
      <w:pPr>
        <w:jc w:val="both"/>
        <w:rPr>
          <w:rFonts w:ascii="GHEA Grapalat" w:hAnsi="GHEA Grapalat"/>
          <w:vertAlign w:val="superscript"/>
          <w:lang w:val="es-ES"/>
        </w:rPr>
      </w:pPr>
      <w:r w:rsidRPr="0049186D">
        <w:rPr>
          <w:rFonts w:ascii="GHEA Grapalat" w:hAnsi="GHEA Grapalat"/>
          <w:vertAlign w:val="superscript"/>
          <w:lang w:val="es-ES"/>
        </w:rPr>
        <w:t xml:space="preserve">               </w:t>
      </w:r>
      <w:r w:rsidRPr="0049186D">
        <w:rPr>
          <w:rFonts w:ascii="GHEA Grapalat" w:hAnsi="GHEA Grapalat"/>
          <w:lang w:val="es-ES"/>
        </w:rPr>
        <w:t xml:space="preserve">            </w:t>
      </w:r>
      <w:r w:rsidRPr="0049186D">
        <w:rPr>
          <w:rFonts w:ascii="GHEA Grapalat" w:hAnsi="GHEA Grapalat" w:cs="Sylfaen"/>
          <w:vertAlign w:val="superscript"/>
          <w:lang w:val="es-ES"/>
        </w:rPr>
        <w:t>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w:t>
      </w:r>
    </w:p>
    <w:p w:rsidR="00740F20" w:rsidRPr="0049186D" w:rsidRDefault="00740F20" w:rsidP="00740F20">
      <w:pPr>
        <w:jc w:val="both"/>
        <w:rPr>
          <w:rFonts w:ascii="GHEA Grapalat" w:hAnsi="GHEA Grapalat"/>
          <w:u w:val="single"/>
          <w:lang w:val="es-ES"/>
        </w:rPr>
      </w:pP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lang w:val="es-ES"/>
        </w:rPr>
        <w:t>-</w:t>
      </w:r>
      <w:r w:rsidRPr="0049186D">
        <w:rPr>
          <w:rFonts w:ascii="GHEA Grapalat" w:hAnsi="GHEA Grapalat" w:cs="Sylfaen"/>
          <w:sz w:val="20"/>
          <w:szCs w:val="20"/>
          <w:lang w:val="es-ES"/>
        </w:rPr>
        <w:t>ի կողմից</w:t>
      </w:r>
      <w:r w:rsidRPr="0049186D">
        <w:rPr>
          <w:rFonts w:ascii="GHEA Grapalat" w:hAnsi="GHEA Grapalat"/>
          <w:u w:val="single"/>
          <w:lang w:val="es-ES"/>
        </w:rPr>
        <w:t xml:space="preserve">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sz w:val="20"/>
          <w:szCs w:val="20"/>
          <w:lang w:val="es-ES"/>
        </w:rPr>
        <w:t>ծածկագրով հայտարարված</w:t>
      </w:r>
    </w:p>
    <w:p w:rsidR="00740F20" w:rsidRPr="0049186D" w:rsidRDefault="00740F20" w:rsidP="00740F20">
      <w:pPr>
        <w:jc w:val="both"/>
        <w:rPr>
          <w:rFonts w:ascii="GHEA Grapalat" w:hAnsi="GHEA Grapalat" w:cs="Sylfaen"/>
          <w:vertAlign w:val="superscript"/>
          <w:lang w:val="es-ES"/>
        </w:rPr>
      </w:pPr>
      <w:r w:rsidRPr="0049186D">
        <w:rPr>
          <w:rFonts w:ascii="GHEA Grapalat" w:hAnsi="GHEA Grapalat" w:cs="Sylfaen"/>
          <w:vertAlign w:val="superscript"/>
          <w:lang w:val="es-ES"/>
        </w:rPr>
        <w:t xml:space="preserve">                       պատվիրատուի անվանումը</w:t>
      </w:r>
    </w:p>
    <w:p w:rsidR="00740F20" w:rsidRPr="0049186D" w:rsidRDefault="00740F20" w:rsidP="00740F20">
      <w:pPr>
        <w:jc w:val="both"/>
        <w:rPr>
          <w:rFonts w:ascii="GHEA Grapalat" w:hAnsi="GHEA Grapalat" w:cs="Sylfaen"/>
          <w:sz w:val="20"/>
          <w:szCs w:val="20"/>
          <w:lang w:val="es-ES"/>
        </w:rPr>
      </w:pPr>
      <w:r w:rsidRPr="0049186D">
        <w:rPr>
          <w:rFonts w:ascii="GHEA Grapalat" w:hAnsi="GHEA Grapalat" w:cs="Sylfaen"/>
          <w:sz w:val="20"/>
          <w:szCs w:val="20"/>
          <w:lang w:val="es-ES"/>
        </w:rPr>
        <w:t xml:space="preserve">գնանշման հարցման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Sylfaen"/>
          <w:sz w:val="20"/>
          <w:szCs w:val="20"/>
          <w:lang w:val="es-ES"/>
        </w:rPr>
        <w:t xml:space="preserve"> չափաբաժնին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չափաբաժիններին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հրավերի </w:t>
      </w:r>
    </w:p>
    <w:p w:rsidR="00740F20" w:rsidRPr="0049186D" w:rsidRDefault="00740F20" w:rsidP="00740F20">
      <w:pPr>
        <w:jc w:val="both"/>
        <w:rPr>
          <w:rFonts w:ascii="GHEA Grapalat" w:hAnsi="GHEA Grapalat"/>
          <w:vertAlign w:val="superscript"/>
          <w:lang w:val="es-ES"/>
        </w:rPr>
      </w:pPr>
      <w:r w:rsidRPr="0049186D">
        <w:rPr>
          <w:rFonts w:ascii="GHEA Grapalat" w:hAnsi="GHEA Grapalat" w:cs="Sylfaen"/>
          <w:vertAlign w:val="superscript"/>
          <w:lang w:val="es-ES"/>
        </w:rPr>
        <w:t xml:space="preserve">                                                        չափաբաժնի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չափաբաժինների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համարը</w:t>
      </w:r>
    </w:p>
    <w:p w:rsidR="00740F20" w:rsidRPr="0049186D" w:rsidRDefault="00740F20" w:rsidP="00740F20">
      <w:pPr>
        <w:jc w:val="both"/>
        <w:rPr>
          <w:rFonts w:ascii="GHEA Grapalat" w:hAnsi="GHEA Grapalat"/>
          <w:sz w:val="20"/>
          <w:szCs w:val="20"/>
          <w:lang w:val="es-ES"/>
        </w:rPr>
      </w:pPr>
      <w:r w:rsidRPr="0049186D">
        <w:rPr>
          <w:rFonts w:ascii="GHEA Grapalat" w:hAnsi="GHEA Grapalat"/>
          <w:vertAlign w:val="superscript"/>
          <w:lang w:val="es-ES"/>
        </w:rPr>
        <w:t xml:space="preserve"> </w:t>
      </w:r>
      <w:r w:rsidRPr="0049186D">
        <w:rPr>
          <w:rFonts w:ascii="GHEA Grapalat" w:hAnsi="GHEA Grapalat" w:cs="Sylfaen"/>
          <w:sz w:val="20"/>
          <w:szCs w:val="20"/>
          <w:lang w:val="es-ES"/>
        </w:rPr>
        <w:t>պահանջներին համապատասխան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ներկայացնում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w:t>
      </w:r>
    </w:p>
    <w:p w:rsidR="00740F20" w:rsidRPr="0049186D" w:rsidRDefault="00740F20" w:rsidP="00740F20">
      <w:pPr>
        <w:jc w:val="both"/>
        <w:rPr>
          <w:rFonts w:ascii="GHEA Grapalat" w:hAnsi="GHEA Grapalat"/>
          <w:sz w:val="12"/>
          <w:szCs w:val="12"/>
          <w:u w:val="single"/>
          <w:lang w:val="es-ES"/>
        </w:rPr>
      </w:pPr>
    </w:p>
    <w:p w:rsidR="00740F20" w:rsidRPr="0049186D" w:rsidRDefault="00740F20" w:rsidP="00740F20">
      <w:pPr>
        <w:jc w:val="both"/>
        <w:rPr>
          <w:rFonts w:ascii="GHEA Grapalat" w:hAnsi="GHEA Grapalat" w:cs="Sylfaen"/>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w:t>
      </w:r>
      <w:r w:rsidRPr="0049186D">
        <w:rPr>
          <w:rFonts w:ascii="GHEA Grapalat" w:hAnsi="GHEA Grapalat" w:cs="Sylfaen"/>
          <w:sz w:val="20"/>
          <w:szCs w:val="20"/>
          <w:lang w:val="es-ES"/>
        </w:rPr>
        <w:t>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հավաստում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որ հանդիսանում է </w:t>
      </w:r>
    </w:p>
    <w:p w:rsidR="00740F20" w:rsidRPr="0049186D" w:rsidRDefault="00740F20" w:rsidP="00740F20">
      <w:pPr>
        <w:jc w:val="both"/>
        <w:rPr>
          <w:rFonts w:ascii="GHEA Grapalat" w:hAnsi="GHEA Grapalat" w:cs="Sylfaen"/>
          <w:sz w:val="20"/>
          <w:szCs w:val="2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p>
    <w:p w:rsidR="00740F20" w:rsidRPr="0049186D" w:rsidRDefault="00740F20" w:rsidP="00740F20">
      <w:pPr>
        <w:jc w:val="both"/>
        <w:rPr>
          <w:rFonts w:ascii="GHEA Grapalat" w:hAnsi="GHEA Grapalat" w:cs="Sylfaen"/>
          <w:sz w:val="20"/>
          <w:szCs w:val="20"/>
          <w:lang w:val="es-ES"/>
        </w:rPr>
      </w:pP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lang w:val="es-ES"/>
        </w:rPr>
        <w:t xml:space="preserve">ռեզիդենտ:  </w:t>
      </w:r>
    </w:p>
    <w:p w:rsidR="00740F20" w:rsidRPr="0049186D" w:rsidRDefault="00740F20" w:rsidP="00740F20">
      <w:pPr>
        <w:jc w:val="both"/>
        <w:rPr>
          <w:rFonts w:ascii="GHEA Grapalat" w:hAnsi="GHEA Grapalat" w:cs="Arial"/>
          <w:vertAlign w:val="superscript"/>
          <w:lang w:val="es-ES"/>
        </w:rPr>
      </w:pPr>
      <w:r w:rsidRPr="0049186D">
        <w:rPr>
          <w:rFonts w:ascii="GHEA Grapalat" w:hAnsi="GHEA Grapalat" w:cs="Arial"/>
          <w:vertAlign w:val="superscript"/>
          <w:lang w:val="es-ES"/>
        </w:rPr>
        <w:t xml:space="preserve">                                               երկրի անվանումը</w:t>
      </w:r>
    </w:p>
    <w:p w:rsidR="00740F20" w:rsidRPr="0049186D" w:rsidDel="00437CDB" w:rsidRDefault="00740F20" w:rsidP="00740F20">
      <w:pPr>
        <w:jc w:val="both"/>
        <w:rPr>
          <w:rFonts w:ascii="GHEA Grapalat" w:hAnsi="GHEA Grapalat" w:cs="Sylfaen"/>
          <w:sz w:val="20"/>
          <w:szCs w:val="20"/>
          <w:lang w:val="es-ES"/>
        </w:rPr>
      </w:pPr>
    </w:p>
    <w:p w:rsidR="00740F20" w:rsidRPr="0049186D" w:rsidRDefault="00740F20" w:rsidP="00740F20">
      <w:pPr>
        <w:jc w:val="both"/>
        <w:rPr>
          <w:rFonts w:ascii="GHEA Grapalat" w:hAnsi="GHEA Grapalat" w:cs="Sylfaen"/>
          <w:sz w:val="20"/>
          <w:szCs w:val="20"/>
          <w:lang w:val="es-ES"/>
        </w:rPr>
      </w:pPr>
      <w:r w:rsidRPr="0049186D">
        <w:rPr>
          <w:rFonts w:ascii="GHEA Grapalat" w:hAnsi="GHEA Grapalat" w:cs="Sylfaen"/>
          <w:sz w:val="20"/>
          <w:szCs w:val="20"/>
          <w:lang w:val="es-ES"/>
        </w:rPr>
        <w:t xml:space="preserve">                </w:t>
      </w:r>
    </w:p>
    <w:p w:rsidR="00740F20" w:rsidRPr="0049186D" w:rsidRDefault="00740F20" w:rsidP="00740F20">
      <w:pPr>
        <w:jc w:val="both"/>
        <w:rPr>
          <w:rFonts w:ascii="GHEA Grapalat" w:hAnsi="GHEA Grapalat" w:cs="Arial"/>
          <w:u w:val="single"/>
          <w:lang w:val="es-ES"/>
        </w:rPr>
      </w:pPr>
      <w:r w:rsidRPr="0049186D">
        <w:rPr>
          <w:rFonts w:ascii="GHEA Grapalat" w:hAnsi="GHEA Grapalat"/>
          <w:sz w:val="20"/>
          <w:szCs w:val="20"/>
          <w:u w:val="single"/>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հարկ վճարողի հաշվառման համարն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t>:</w:t>
      </w:r>
    </w:p>
    <w:p w:rsidR="00740F20" w:rsidRPr="0049186D" w:rsidRDefault="00740F20" w:rsidP="00740F20">
      <w:pPr>
        <w:jc w:val="both"/>
        <w:rPr>
          <w:rFonts w:ascii="GHEA Grapalat" w:hAnsi="GHEA Grapalat" w:cs="Arial"/>
          <w:vertAlign w:val="superscript"/>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հարկի վճարողի հաշվառման համարը</w:t>
      </w:r>
    </w:p>
    <w:p w:rsidR="00740F20" w:rsidRPr="0049186D" w:rsidRDefault="00740F20" w:rsidP="00740F20">
      <w:pPr>
        <w:jc w:val="both"/>
        <w:rPr>
          <w:rFonts w:ascii="GHEA Grapalat" w:hAnsi="GHEA Grapalat" w:cs="Arial"/>
          <w:vertAlign w:val="superscript"/>
          <w:lang w:val="es-ES"/>
        </w:rPr>
      </w:pPr>
    </w:p>
    <w:p w:rsidR="00740F20" w:rsidRPr="0049186D" w:rsidRDefault="00740F20" w:rsidP="00740F20">
      <w:pPr>
        <w:jc w:val="both"/>
        <w:rPr>
          <w:rFonts w:ascii="GHEA Grapalat" w:hAnsi="GHEA Grapalat"/>
          <w:lang w:val="es-ES"/>
        </w:rPr>
      </w:pPr>
    </w:p>
    <w:p w:rsidR="00740F20" w:rsidRPr="0049186D" w:rsidRDefault="00740F20" w:rsidP="00740F20">
      <w:pPr>
        <w:jc w:val="both"/>
        <w:rPr>
          <w:rFonts w:ascii="GHEA Grapalat" w:hAnsi="GHEA Grapalat"/>
          <w:u w:val="single"/>
          <w:lang w:val="es-ES"/>
        </w:rPr>
      </w:pPr>
      <w:r w:rsidRPr="0049186D">
        <w:rPr>
          <w:rFonts w:ascii="GHEA Grapalat" w:hAnsi="GHEA Grapalat"/>
          <w:u w:val="single"/>
          <w:lang w:val="es-ES"/>
        </w:rPr>
        <w:t xml:space="preserve">                                                </w:t>
      </w:r>
      <w:r w:rsidRPr="0049186D">
        <w:rPr>
          <w:rFonts w:ascii="GHEA Grapalat" w:hAnsi="GHEA Grapalat"/>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էլեկտրոնային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փոստի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հասցեն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w:t>
      </w:r>
    </w:p>
    <w:p w:rsidR="00740F20" w:rsidRPr="0049186D" w:rsidRDefault="00740F20" w:rsidP="00740F20">
      <w:pPr>
        <w:jc w:val="both"/>
        <w:rPr>
          <w:rFonts w:ascii="GHEA Grapalat" w:hAnsi="GHEA Grapalat"/>
          <w:sz w:val="10"/>
          <w:szCs w:val="1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էլեկտրոնային փոստի հասցեն</w:t>
      </w:r>
    </w:p>
    <w:p w:rsidR="00740F20" w:rsidRPr="0049186D" w:rsidRDefault="00740F20" w:rsidP="00740F20">
      <w:pPr>
        <w:jc w:val="right"/>
        <w:rPr>
          <w:rFonts w:ascii="GHEA Grapalat" w:hAnsi="GHEA Grapalat"/>
          <w:sz w:val="10"/>
          <w:szCs w:val="10"/>
          <w:lang w:val="es-ES"/>
        </w:rPr>
      </w:pPr>
    </w:p>
    <w:p w:rsidR="00740F20" w:rsidRPr="0049186D" w:rsidRDefault="00740F20" w:rsidP="00740F20">
      <w:pPr>
        <w:jc w:val="right"/>
        <w:rPr>
          <w:rFonts w:ascii="GHEA Grapalat" w:hAnsi="GHEA Grapalat"/>
          <w:sz w:val="10"/>
          <w:szCs w:val="10"/>
          <w:lang w:val="es-ES"/>
        </w:rPr>
      </w:pPr>
    </w:p>
    <w:p w:rsidR="00740F20" w:rsidRPr="0049186D" w:rsidRDefault="00740F20" w:rsidP="00740F20">
      <w:pPr>
        <w:jc w:val="right"/>
        <w:rPr>
          <w:rFonts w:ascii="GHEA Grapalat" w:hAnsi="GHEA Grapalat"/>
          <w:sz w:val="10"/>
          <w:szCs w:val="10"/>
          <w:lang w:val="es-ES"/>
        </w:rPr>
      </w:pPr>
    </w:p>
    <w:p w:rsidR="00740F20" w:rsidRPr="0049186D" w:rsidRDefault="00740F20" w:rsidP="00740F20">
      <w:pPr>
        <w:jc w:val="right"/>
        <w:rPr>
          <w:rFonts w:ascii="GHEA Grapalat" w:hAnsi="GHEA Grapalat"/>
          <w:sz w:val="10"/>
          <w:szCs w:val="10"/>
          <w:lang w:val="es-ES"/>
        </w:rPr>
      </w:pPr>
    </w:p>
    <w:p w:rsidR="00740F20" w:rsidRPr="00DE1E5A" w:rsidRDefault="00740F20" w:rsidP="00740F20">
      <w:pPr>
        <w:ind w:firstLine="708"/>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740F20" w:rsidRPr="00DE1E5A" w:rsidRDefault="00740F20" w:rsidP="00740F20">
      <w:pPr>
        <w:jc w:val="both"/>
        <w:rPr>
          <w:rFonts w:ascii="GHEA Grapalat" w:hAnsi="GHEA Grapalat"/>
          <w:i/>
          <w:sz w:val="16"/>
          <w:vertAlign w:val="superscript"/>
          <w:lang w:val="es-ES"/>
        </w:rPr>
      </w:pPr>
      <w:r w:rsidRPr="00DE1E5A">
        <w:rPr>
          <w:rFonts w:ascii="GHEA Grapalat" w:hAnsi="GHEA Grapalat"/>
          <w:sz w:val="20"/>
          <w:lang w:val="hy-AM"/>
        </w:rPr>
        <w:lastRenderedPageBreak/>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740F20" w:rsidRPr="0049186D" w:rsidRDefault="00740F20" w:rsidP="00740F20">
      <w:pPr>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«---ԳՀԱՊՁԲ---/---»*  ծածկագրով  գնանշման հարցման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 xml:space="preserve"> </w:t>
      </w:r>
      <w:r w:rsidRPr="0049186D">
        <w:rPr>
          <w:rFonts w:ascii="GHEA Grapalat" w:hAnsi="GHEA Grapalat" w:cs="Arial"/>
          <w:sz w:val="20"/>
          <w:szCs w:val="20"/>
          <w:lang w:val="es-ES"/>
        </w:rPr>
        <w:t>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w:t>
      </w:r>
      <w:r>
        <w:rPr>
          <w:rFonts w:ascii="GHEA Grapalat" w:hAnsi="GHEA Grapalat" w:cs="Arial"/>
          <w:sz w:val="20"/>
          <w:szCs w:val="20"/>
          <w:lang w:val="es-ES"/>
        </w:rPr>
        <w:t>րը.</w:t>
      </w:r>
    </w:p>
    <w:p w:rsidR="00740F20" w:rsidRDefault="00740F20" w:rsidP="00740F20">
      <w:pPr>
        <w:ind w:firstLine="708"/>
        <w:jc w:val="both"/>
        <w:rPr>
          <w:rFonts w:ascii="GHEA Grapalat" w:hAnsi="GHEA Grapalat"/>
          <w:lang w:val="es-ES"/>
        </w:rPr>
      </w:pPr>
      <w:r w:rsidRPr="00970498">
        <w:rPr>
          <w:rFonts w:ascii="GHEA Grapalat" w:hAnsi="GHEA Grapalat" w:cs="Arial"/>
          <w:sz w:val="20"/>
          <w:szCs w:val="20"/>
          <w:lang w:val="es-ES"/>
        </w:rPr>
        <w:t xml:space="preserve">2) </w:t>
      </w:r>
      <w:r w:rsidRPr="00DE1E5A">
        <w:rPr>
          <w:rFonts w:ascii="GHEA Grapalat" w:hAnsi="GHEA Grapalat" w:cs="Arial"/>
          <w:sz w:val="20"/>
          <w:szCs w:val="20"/>
          <w:lang w:val="es-ES"/>
        </w:rPr>
        <w:t xml:space="preserve">«---ԳՀԱՊՁԲ---/---»*  ծածկագրով  գնանշման հարցմանը 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740F20" w:rsidRPr="00DE1E5A" w:rsidRDefault="00740F20" w:rsidP="00740F20">
      <w:pPr>
        <w:ind w:firstLine="708"/>
        <w:jc w:val="both"/>
        <w:rPr>
          <w:rFonts w:ascii="GHEA Grapalat" w:hAnsi="GHEA Grapalat" w:cs="Arial"/>
          <w:lang w:val="es-ES"/>
        </w:rPr>
      </w:pPr>
      <w:r>
        <w:rPr>
          <w:rFonts w:ascii="GHEA Grapalat" w:hAnsi="GHEA Grapalat" w:cs="Arial"/>
          <w:sz w:val="20"/>
          <w:szCs w:val="20"/>
          <w:lang w:val="es-ES"/>
        </w:rPr>
        <w:t xml:space="preserve">3) </w:t>
      </w:r>
      <w:r w:rsidRPr="00DE1E5A">
        <w:rPr>
          <w:rFonts w:ascii="GHEA Grapalat" w:hAnsi="GHEA Grapalat"/>
          <w:lang w:val="es-ES"/>
        </w:rPr>
        <w:t>«</w:t>
      </w:r>
      <w:r w:rsidRPr="00DE1E5A">
        <w:rPr>
          <w:rFonts w:ascii="GHEA Grapalat" w:hAnsi="GHEA Grapalat" w:cs="Sylfaen"/>
          <w:lang w:val="hy-AM"/>
        </w:rPr>
        <w:t>---</w:t>
      </w:r>
      <w:r w:rsidRPr="00DE1E5A">
        <w:rPr>
          <w:rFonts w:ascii="GHEA Grapalat" w:hAnsi="GHEA Grapalat" w:cs="Arial"/>
          <w:sz w:val="20"/>
          <w:szCs w:val="20"/>
          <w:lang w:val="es-ES"/>
        </w:rPr>
        <w:t>ԳՀԱՊՁԲ</w:t>
      </w:r>
      <w:r w:rsidRPr="00DE1E5A">
        <w:rPr>
          <w:rFonts w:ascii="GHEA Grapalat" w:hAnsi="GHEA Grapalat" w:cs="Sylfaen"/>
          <w:lang w:val="hy-AM"/>
        </w:rPr>
        <w:t>---/---</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հարցմանը մասնակցելու շրջանակում`</w:t>
      </w:r>
      <w:r w:rsidRPr="00DE1E5A">
        <w:rPr>
          <w:rFonts w:ascii="GHEA Grapalat" w:hAnsi="GHEA Grapalat" w:cs="Sylfaen"/>
          <w:lang w:val="es-ES"/>
        </w:rPr>
        <w:t xml:space="preserve">  </w:t>
      </w:r>
    </w:p>
    <w:p w:rsidR="00740F20" w:rsidRPr="00DE1E5A" w:rsidRDefault="00740F20" w:rsidP="00740F20">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740F20" w:rsidRPr="00DE1E5A" w:rsidRDefault="00740F20" w:rsidP="00740F20">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740F20" w:rsidRPr="00DE1E5A" w:rsidRDefault="00740F20" w:rsidP="00740F20">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740F20" w:rsidRPr="00DE1E5A" w:rsidRDefault="00740F20" w:rsidP="00740F20">
      <w:pPr>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740F20" w:rsidRPr="00DE1E5A" w:rsidRDefault="00740F20" w:rsidP="00740F20">
      <w:pPr>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740F20" w:rsidRPr="00DE1E5A" w:rsidRDefault="00740F20" w:rsidP="00740F20">
      <w:pPr>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740F20" w:rsidRPr="00DE1E5A" w:rsidRDefault="00740F20" w:rsidP="00740F20">
      <w:pPr>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740F20" w:rsidRPr="00DE1E5A" w:rsidRDefault="00740F20" w:rsidP="00740F20">
      <w:pPr>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740F20" w:rsidRPr="00DE1E5A" w:rsidRDefault="00740F20" w:rsidP="00740F20">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F20" w:rsidRPr="005214FE" w:rsidTr="0042396C">
        <w:tc>
          <w:tcPr>
            <w:tcW w:w="2570" w:type="dxa"/>
            <w:vAlign w:val="center"/>
          </w:tcPr>
          <w:p w:rsidR="00740F20" w:rsidRPr="003104AE" w:rsidRDefault="00740F20" w:rsidP="0042396C">
            <w:pPr>
              <w:pStyle w:val="BodyTextIndent3"/>
              <w:spacing w:line="240" w:lineRule="auto"/>
              <w:ind w:firstLine="0"/>
              <w:jc w:val="center"/>
              <w:rPr>
                <w:rFonts w:ascii="GHEA Grapalat" w:hAnsi="GHEA Grapalat"/>
                <w:sz w:val="28"/>
                <w:vertAlign w:val="superscript"/>
                <w:lang w:val="es-ES" w:eastAsia="en-US"/>
              </w:rPr>
            </w:pPr>
            <w:r w:rsidRPr="000D7F16">
              <w:rPr>
                <w:rFonts w:ascii="GHEA Grapalat" w:hAnsi="GHEA Grapalat"/>
                <w:sz w:val="28"/>
                <w:vertAlign w:val="superscript"/>
                <w:lang w:val="en-US" w:eastAsia="en-US"/>
              </w:rPr>
              <w:t>Անունը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Ազգանունը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Հայրանունը</w:t>
            </w:r>
          </w:p>
        </w:tc>
        <w:tc>
          <w:tcPr>
            <w:tcW w:w="3960" w:type="dxa"/>
            <w:vAlign w:val="center"/>
          </w:tcPr>
          <w:p w:rsidR="00740F20" w:rsidRPr="003104AE" w:rsidRDefault="00740F20" w:rsidP="0042396C">
            <w:pPr>
              <w:pStyle w:val="BodyTextIndent3"/>
              <w:spacing w:line="240" w:lineRule="auto"/>
              <w:ind w:firstLine="0"/>
              <w:jc w:val="center"/>
              <w:rPr>
                <w:rFonts w:ascii="GHEA Grapalat" w:hAnsi="GHEA Grapalat"/>
                <w:sz w:val="28"/>
                <w:vertAlign w:val="superscript"/>
                <w:lang w:val="es-ES" w:eastAsia="en-US"/>
              </w:rPr>
            </w:pPr>
            <w:r w:rsidRPr="000D7F16">
              <w:rPr>
                <w:rFonts w:ascii="GHEA Grapalat" w:hAnsi="GHEA Grapalat"/>
                <w:sz w:val="28"/>
                <w:vertAlign w:val="superscript"/>
                <w:lang w:val="en-US" w:eastAsia="en-US"/>
              </w:rPr>
              <w:t>ՀՀ</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քաղաքացիների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համար</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նույնականացման</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քարտի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կամ</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անձնագրի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կամ</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ՀՀ</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օրենսդրությամբ</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նախատեսված</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անձը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հաստատող</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փաստաթղթի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տեսակը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և</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համարը</w:t>
            </w:r>
            <w:r w:rsidRPr="003104AE">
              <w:rPr>
                <w:rFonts w:ascii="GHEA Grapalat" w:hAnsi="GHEA Grapalat"/>
                <w:sz w:val="28"/>
                <w:vertAlign w:val="superscript"/>
                <w:lang w:val="es-ES" w:eastAsia="en-US"/>
              </w:rPr>
              <w:t xml:space="preserve"> </w:t>
            </w:r>
          </w:p>
        </w:tc>
        <w:tc>
          <w:tcPr>
            <w:tcW w:w="3370" w:type="dxa"/>
          </w:tcPr>
          <w:p w:rsidR="00740F20" w:rsidRPr="003104AE" w:rsidRDefault="00740F20" w:rsidP="0042396C">
            <w:pPr>
              <w:pStyle w:val="BodyTextIndent3"/>
              <w:spacing w:line="240" w:lineRule="auto"/>
              <w:ind w:firstLine="0"/>
              <w:jc w:val="center"/>
              <w:rPr>
                <w:rFonts w:ascii="GHEA Grapalat" w:hAnsi="GHEA Grapalat"/>
                <w:sz w:val="28"/>
                <w:vertAlign w:val="superscript"/>
                <w:lang w:val="es-ES" w:eastAsia="en-US"/>
              </w:rPr>
            </w:pPr>
            <w:r w:rsidRPr="000D7F16">
              <w:rPr>
                <w:rFonts w:ascii="GHEA Grapalat" w:hAnsi="GHEA Grapalat"/>
                <w:sz w:val="28"/>
                <w:vertAlign w:val="superscript"/>
                <w:lang w:val="en-US" w:eastAsia="en-US"/>
              </w:rPr>
              <w:t>Օտարերկրյա</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քաղաքացիների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համար</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համապատասխան</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երկրի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օրենսդրությամբ</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նախատեսված</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անձը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հաստատող</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փաստաթղթի</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տեսակը</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և</w:t>
            </w:r>
            <w:r w:rsidRPr="003104AE">
              <w:rPr>
                <w:rFonts w:ascii="GHEA Grapalat" w:hAnsi="GHEA Grapalat"/>
                <w:sz w:val="28"/>
                <w:vertAlign w:val="superscript"/>
                <w:lang w:val="es-ES" w:eastAsia="en-US"/>
              </w:rPr>
              <w:t xml:space="preserve"> </w:t>
            </w:r>
            <w:r w:rsidRPr="000D7F16">
              <w:rPr>
                <w:rFonts w:ascii="GHEA Grapalat" w:hAnsi="GHEA Grapalat"/>
                <w:sz w:val="28"/>
                <w:vertAlign w:val="superscript"/>
                <w:lang w:val="en-US" w:eastAsia="en-US"/>
              </w:rPr>
              <w:t>համարը</w:t>
            </w:r>
            <w:r w:rsidRPr="003104AE">
              <w:rPr>
                <w:rFonts w:ascii="GHEA Grapalat" w:hAnsi="GHEA Grapalat"/>
                <w:sz w:val="28"/>
                <w:vertAlign w:val="superscript"/>
                <w:lang w:val="es-ES" w:eastAsia="en-US"/>
              </w:rPr>
              <w:t xml:space="preserve"> </w:t>
            </w:r>
          </w:p>
        </w:tc>
      </w:tr>
      <w:tr w:rsidR="00740F20" w:rsidRPr="005214FE" w:rsidTr="0042396C">
        <w:tc>
          <w:tcPr>
            <w:tcW w:w="2570" w:type="dxa"/>
            <w:vAlign w:val="center"/>
          </w:tcPr>
          <w:p w:rsidR="00740F20" w:rsidRPr="00D35555" w:rsidRDefault="00740F20" w:rsidP="0042396C">
            <w:pPr>
              <w:pStyle w:val="BodyTextIndent3"/>
              <w:spacing w:line="240" w:lineRule="auto"/>
              <w:ind w:firstLine="0"/>
              <w:jc w:val="center"/>
              <w:rPr>
                <w:rFonts w:ascii="Sylfaen" w:hAnsi="Sylfaen"/>
                <w:sz w:val="26"/>
                <w:vertAlign w:val="superscript"/>
                <w:lang w:val="hy-AM" w:eastAsia="en-US"/>
              </w:rPr>
            </w:pPr>
          </w:p>
        </w:tc>
        <w:tc>
          <w:tcPr>
            <w:tcW w:w="3960" w:type="dxa"/>
            <w:vAlign w:val="center"/>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r>
      <w:tr w:rsidR="00740F20" w:rsidRPr="005214FE" w:rsidTr="0042396C">
        <w:tc>
          <w:tcPr>
            <w:tcW w:w="2570" w:type="dxa"/>
            <w:vAlign w:val="center"/>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r>
      <w:tr w:rsidR="00740F20" w:rsidRPr="005214FE" w:rsidTr="0042396C">
        <w:tc>
          <w:tcPr>
            <w:tcW w:w="2570" w:type="dxa"/>
            <w:vAlign w:val="center"/>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740F20" w:rsidRPr="00143F38" w:rsidRDefault="00740F20" w:rsidP="0042396C">
            <w:pPr>
              <w:pStyle w:val="BodyTextIndent3"/>
              <w:spacing w:line="240" w:lineRule="auto"/>
              <w:ind w:firstLine="0"/>
              <w:jc w:val="center"/>
              <w:rPr>
                <w:rFonts w:ascii="GHEA Grapalat" w:hAnsi="GHEA Grapalat"/>
                <w:sz w:val="26"/>
                <w:vertAlign w:val="superscript"/>
                <w:lang w:val="es-ES" w:eastAsia="en-US"/>
              </w:rPr>
            </w:pPr>
          </w:p>
        </w:tc>
      </w:tr>
    </w:tbl>
    <w:p w:rsidR="00740F20" w:rsidRPr="00DE1E5A" w:rsidRDefault="00740F20" w:rsidP="00740F20">
      <w:pPr>
        <w:jc w:val="right"/>
        <w:rPr>
          <w:ins w:id="27" w:author="User" w:date="2019-05-25T08:08:00Z"/>
          <w:rFonts w:ascii="GHEA Grapalat" w:hAnsi="GHEA Grapalat"/>
          <w:sz w:val="10"/>
          <w:szCs w:val="10"/>
          <w:lang w:val="es-ES"/>
        </w:rPr>
      </w:pPr>
    </w:p>
    <w:p w:rsidR="00740F20" w:rsidRPr="00DE1E5A" w:rsidRDefault="00740F20" w:rsidP="00740F20">
      <w:pPr>
        <w:jc w:val="both"/>
        <w:rPr>
          <w:ins w:id="28" w:author="User" w:date="2019-05-25T08:08:00Z"/>
          <w:rFonts w:ascii="GHEA Grapalat" w:hAnsi="GHEA Grapalat"/>
          <w:sz w:val="10"/>
          <w:szCs w:val="10"/>
          <w:lang w:val="es-ES"/>
        </w:rPr>
      </w:pPr>
    </w:p>
    <w:p w:rsidR="00740F20" w:rsidRDefault="00740F20" w:rsidP="00740F20">
      <w:pPr>
        <w:ind w:firstLine="708"/>
        <w:jc w:val="both"/>
        <w:rPr>
          <w:rFonts w:ascii="GHEA Grapalat" w:hAnsi="GHEA Grapalat" w:cs="Arial"/>
          <w:sz w:val="20"/>
          <w:szCs w:val="20"/>
          <w:lang w:val="es-ES"/>
        </w:rPr>
      </w:pPr>
      <w:r>
        <w:rPr>
          <w:rFonts w:ascii="GHEA Grapalat" w:hAnsi="GHEA Grapalat"/>
          <w:sz w:val="20"/>
          <w:lang w:val="es-ES"/>
        </w:rPr>
        <w:lastRenderedPageBreak/>
        <w:t>4</w:t>
      </w:r>
      <w:r>
        <w:rPr>
          <w:rFonts w:ascii="GHEA Grapalat" w:hAnsi="GHEA Grapalat" w:cs="Arial"/>
          <w:sz w:val="20"/>
          <w:szCs w:val="20"/>
          <w:lang w:val="es-ES"/>
        </w:rPr>
        <w:t xml:space="preserve">) </w:t>
      </w:r>
      <w:r w:rsidRPr="00DE1E5A">
        <w:rPr>
          <w:rFonts w:ascii="GHEA Grapalat" w:hAnsi="GHEA Grapalat"/>
          <w:lang w:val="es-ES"/>
        </w:rPr>
        <w:t>«</w:t>
      </w:r>
      <w:r w:rsidRPr="00DE1E5A">
        <w:rPr>
          <w:rFonts w:ascii="GHEA Grapalat" w:hAnsi="GHEA Grapalat" w:cs="Sylfaen"/>
          <w:lang w:val="hy-AM"/>
        </w:rPr>
        <w:t>---</w:t>
      </w:r>
      <w:r w:rsidRPr="00DE1E5A">
        <w:rPr>
          <w:rFonts w:ascii="GHEA Grapalat" w:hAnsi="GHEA Grapalat" w:cs="Arial"/>
          <w:sz w:val="20"/>
          <w:szCs w:val="20"/>
          <w:lang w:val="es-ES"/>
        </w:rPr>
        <w:t>ԳՀԱ</w:t>
      </w:r>
      <w:r>
        <w:rPr>
          <w:rFonts w:ascii="GHEA Grapalat" w:hAnsi="GHEA Grapalat" w:cs="Arial"/>
          <w:sz w:val="20"/>
          <w:szCs w:val="20"/>
          <w:lang w:val="es-ES"/>
        </w:rPr>
        <w:t>Պ</w:t>
      </w:r>
      <w:r w:rsidRPr="00DE1E5A">
        <w:rPr>
          <w:rFonts w:ascii="GHEA Grapalat" w:hAnsi="GHEA Grapalat" w:cs="Arial"/>
          <w:sz w:val="20"/>
          <w:szCs w:val="20"/>
          <w:lang w:val="es-ES"/>
        </w:rPr>
        <w:t>ՁԲ</w:t>
      </w:r>
      <w:r w:rsidRPr="00DE1E5A">
        <w:rPr>
          <w:rFonts w:ascii="GHEA Grapalat" w:hAnsi="GHEA Grapalat" w:cs="Sylfaen"/>
          <w:lang w:val="hy-AM"/>
        </w:rPr>
        <w:t>---/---</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w:t>
      </w:r>
      <w:r>
        <w:rPr>
          <w:rFonts w:ascii="GHEA Grapalat" w:hAnsi="GHEA Grapalat" w:cs="Arial"/>
          <w:sz w:val="20"/>
          <w:szCs w:val="20"/>
          <w:lang w:val="es-ES"/>
        </w:rPr>
        <w:t xml:space="preserve"> ընթացակարգի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w:t>
      </w:r>
      <w:r w:rsidRPr="00970498">
        <w:rPr>
          <w:rFonts w:ascii="GHEA Grapalat" w:hAnsi="GHEA Grapalat" w:cs="Arial"/>
          <w:sz w:val="20"/>
          <w:szCs w:val="20"/>
          <w:lang w:val="es-ES"/>
        </w:rPr>
        <w:t>աշխատակիցների</w:t>
      </w:r>
      <w:r>
        <w:rPr>
          <w:rFonts w:ascii="GHEA Grapalat" w:hAnsi="GHEA Grapalat" w:cs="Arial"/>
          <w:sz w:val="20"/>
          <w:szCs w:val="20"/>
          <w:lang w:val="es-ES"/>
        </w:rPr>
        <w:t xml:space="preserve"> </w:t>
      </w:r>
      <w:r w:rsidRPr="00970498">
        <w:rPr>
          <w:rFonts w:ascii="GHEA Grapalat" w:hAnsi="GHEA Grapalat" w:cs="Arial"/>
          <w:sz w:val="20"/>
          <w:szCs w:val="20"/>
          <w:lang w:val="es-ES"/>
        </w:rPr>
        <w:t>միջոցով</w:t>
      </w:r>
      <w:r>
        <w:rPr>
          <w:rFonts w:ascii="GHEA Grapalat" w:hAnsi="GHEA Grapalat" w:cs="Arial"/>
          <w:sz w:val="20"/>
          <w:szCs w:val="20"/>
          <w:lang w:val="es-ES"/>
        </w:rPr>
        <w:t>:</w:t>
      </w:r>
    </w:p>
    <w:p w:rsidR="00740F20" w:rsidRDefault="00740F20" w:rsidP="00740F20">
      <w:pPr>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740F20" w:rsidRPr="00DE1E5A" w:rsidRDefault="00740F20" w:rsidP="00740F20">
      <w:pPr>
        <w:spacing w:line="360" w:lineRule="auto"/>
        <w:ind w:firstLine="708"/>
        <w:jc w:val="both"/>
        <w:rPr>
          <w:rFonts w:ascii="GHEA Grapalat" w:hAnsi="GHEA Grapalat" w:cs="Arial"/>
          <w:sz w:val="20"/>
          <w:szCs w:val="20"/>
          <w:lang w:val="es-ES"/>
        </w:rPr>
      </w:pPr>
    </w:p>
    <w:p w:rsidR="00740F20" w:rsidRDefault="00740F20" w:rsidP="00740F20">
      <w:pPr>
        <w:spacing w:line="360" w:lineRule="auto"/>
        <w:ind w:firstLine="708"/>
        <w:jc w:val="both"/>
        <w:rPr>
          <w:rFonts w:ascii="GHEA Grapalat" w:hAnsi="GHEA Grapalat" w:cs="Arial"/>
          <w:sz w:val="20"/>
          <w:szCs w:val="20"/>
          <w:lang w:val="es-ES"/>
        </w:rPr>
      </w:pPr>
    </w:p>
    <w:p w:rsidR="00740F20" w:rsidRPr="005214FE" w:rsidRDefault="00740F20" w:rsidP="00740F20">
      <w:pPr>
        <w:spacing w:line="360" w:lineRule="auto"/>
        <w:ind w:firstLine="708"/>
        <w:jc w:val="both"/>
        <w:rPr>
          <w:rFonts w:ascii="GHEA Grapalat" w:hAnsi="GHEA Grapalat"/>
          <w:sz w:val="20"/>
          <w:lang w:val="es-ES"/>
        </w:rPr>
      </w:pPr>
      <w:r>
        <w:rPr>
          <w:rFonts w:ascii="GHEA Grapalat" w:hAnsi="GHEA Grapalat" w:cs="Arial"/>
          <w:sz w:val="20"/>
          <w:szCs w:val="20"/>
          <w:lang w:val="es-ES"/>
        </w:rPr>
        <w:t xml:space="preserve">      </w:t>
      </w:r>
      <w:r w:rsidRPr="0049186D">
        <w:rPr>
          <w:rFonts w:ascii="GHEA Grapalat" w:hAnsi="GHEA Grapalat"/>
          <w:sz w:val="20"/>
          <w:lang w:val="hy-AM"/>
        </w:rPr>
        <w:t xml:space="preserve">_____________________________________________ </w:t>
      </w:r>
      <w:r w:rsidRPr="0049186D">
        <w:rPr>
          <w:rFonts w:ascii="GHEA Grapalat" w:hAnsi="GHEA Grapalat"/>
          <w:sz w:val="20"/>
          <w:lang w:val="hy-AM"/>
        </w:rPr>
        <w:tab/>
        <w:t xml:space="preserve">               </w:t>
      </w:r>
      <w:r w:rsidRPr="005214FE">
        <w:rPr>
          <w:rFonts w:ascii="GHEA Grapalat" w:hAnsi="GHEA Grapalat"/>
          <w:sz w:val="20"/>
          <w:u w:val="single"/>
          <w:lang w:val="es-ES"/>
        </w:rPr>
        <w:tab/>
      </w:r>
      <w:r w:rsidRPr="005214FE">
        <w:rPr>
          <w:rFonts w:ascii="GHEA Grapalat" w:hAnsi="GHEA Grapalat"/>
          <w:sz w:val="20"/>
          <w:u w:val="single"/>
          <w:lang w:val="es-ES"/>
        </w:rPr>
        <w:tab/>
      </w:r>
      <w:r w:rsidRPr="005214FE">
        <w:rPr>
          <w:rFonts w:ascii="GHEA Grapalat" w:hAnsi="GHEA Grapalat"/>
          <w:sz w:val="20"/>
          <w:u w:val="single"/>
          <w:lang w:val="es-ES"/>
        </w:rPr>
        <w:tab/>
      </w:r>
      <w:r w:rsidRPr="005214FE">
        <w:rPr>
          <w:rFonts w:ascii="GHEA Grapalat" w:hAnsi="GHEA Grapalat"/>
          <w:sz w:val="20"/>
          <w:u w:val="single"/>
          <w:lang w:val="es-ES"/>
        </w:rPr>
        <w:tab/>
      </w:r>
      <w:r w:rsidRPr="0049186D">
        <w:rPr>
          <w:rFonts w:ascii="GHEA Grapalat" w:hAnsi="GHEA Grapalat"/>
          <w:sz w:val="20"/>
          <w:lang w:val="hy-AM"/>
        </w:rPr>
        <w:t xml:space="preserve"> </w:t>
      </w:r>
    </w:p>
    <w:p w:rsidR="00740F20" w:rsidRPr="0049186D" w:rsidRDefault="00740F20" w:rsidP="00740F20">
      <w:pPr>
        <w:spacing w:line="360" w:lineRule="auto"/>
        <w:ind w:firstLine="708"/>
        <w:jc w:val="both"/>
        <w:rPr>
          <w:rFonts w:ascii="GHEA Grapalat" w:hAnsi="GHEA Grapalat" w:cs="Arial"/>
          <w:sz w:val="20"/>
          <w:vertAlign w:val="superscript"/>
          <w:lang w:val="es-ES"/>
        </w:rPr>
      </w:pPr>
      <w:r w:rsidRPr="0049186D">
        <w:rPr>
          <w:rFonts w:ascii="GHEA Grapalat" w:hAnsi="GHEA Grapalat"/>
          <w:sz w:val="20"/>
          <w:lang w:val="es-ES"/>
        </w:rPr>
        <w:tab/>
      </w:r>
      <w:r w:rsidRPr="0049186D">
        <w:rPr>
          <w:rFonts w:ascii="GHEA Grapalat" w:hAnsi="GHEA Grapalat"/>
          <w:sz w:val="20"/>
          <w:lang w:val="es-ES"/>
        </w:rPr>
        <w:tab/>
      </w:r>
      <w:r w:rsidRPr="0049186D">
        <w:rPr>
          <w:rFonts w:ascii="GHEA Grapalat" w:hAnsi="GHEA Grapalat"/>
          <w:sz w:val="20"/>
          <w:lang w:val="hy-AM"/>
        </w:rPr>
        <w:t xml:space="preserve"> </w:t>
      </w:r>
      <w:r w:rsidRPr="0049186D">
        <w:rPr>
          <w:rFonts w:ascii="GHEA Grapalat" w:hAnsi="GHEA Grapalat" w:cs="Sylfaen"/>
          <w:sz w:val="20"/>
          <w:vertAlign w:val="superscript"/>
          <w:lang w:val="hy-AM"/>
        </w:rPr>
        <w:t>Մասնակցի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rPr>
        <w:t>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rPr>
        <w:t>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lang w:val="es-ES"/>
        </w:rPr>
        <w:t xml:space="preserve">               </w:t>
      </w:r>
      <w:r w:rsidRPr="0049186D">
        <w:rPr>
          <w:rFonts w:ascii="GHEA Grapalat" w:hAnsi="GHEA Grapalat" w:cs="Sylfaen"/>
          <w:sz w:val="20"/>
          <w:vertAlign w:val="superscript"/>
          <w:lang w:val="hy-AM"/>
        </w:rPr>
        <w:t>ստորագրությունը</w:t>
      </w:r>
      <w:r w:rsidRPr="0049186D">
        <w:rPr>
          <w:rFonts w:ascii="GHEA Grapalat" w:hAnsi="GHEA Grapalat" w:cs="Arial"/>
          <w:sz w:val="20"/>
          <w:vertAlign w:val="superscript"/>
          <w:lang w:val="hy-AM"/>
        </w:rPr>
        <w:t>)</w:t>
      </w:r>
    </w:p>
    <w:p w:rsidR="00740F20" w:rsidRPr="0049186D" w:rsidRDefault="00740F20" w:rsidP="00740F20">
      <w:pPr>
        <w:jc w:val="both"/>
        <w:rPr>
          <w:rFonts w:ascii="GHEA Grapalat" w:hAnsi="GHEA Grapalat"/>
          <w:sz w:val="20"/>
          <w:lang w:val="hy-AM"/>
        </w:rPr>
      </w:pPr>
      <w:r w:rsidRPr="0049186D">
        <w:rPr>
          <w:rFonts w:ascii="GHEA Grapalat" w:hAnsi="GHEA Grapalat"/>
          <w:sz w:val="20"/>
          <w:lang w:val="hy-AM"/>
        </w:rPr>
        <w:t xml:space="preserve">   </w:t>
      </w:r>
    </w:p>
    <w:p w:rsidR="00740F20" w:rsidRPr="0049186D" w:rsidRDefault="00740F20" w:rsidP="00740F20">
      <w:pPr>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15"/>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740F20" w:rsidRPr="0049186D" w:rsidRDefault="00740F20" w:rsidP="00740F20">
      <w:pPr>
        <w:pStyle w:val="BodyTextIndent3"/>
        <w:spacing w:line="240" w:lineRule="auto"/>
        <w:jc w:val="right"/>
        <w:rPr>
          <w:rFonts w:ascii="GHEA Grapalat" w:hAnsi="GHEA Grapalat"/>
          <w:b/>
          <w:lang w:val="hy-AM"/>
        </w:rPr>
      </w:pPr>
    </w:p>
    <w:p w:rsidR="00740F20" w:rsidRPr="0049186D" w:rsidRDefault="00740F20" w:rsidP="00740F20">
      <w:pPr>
        <w:pStyle w:val="BodyTextIndent3"/>
        <w:spacing w:line="240" w:lineRule="auto"/>
        <w:jc w:val="right"/>
        <w:rPr>
          <w:rFonts w:ascii="GHEA Grapalat" w:hAnsi="GHEA Grapalat"/>
          <w:b/>
          <w:lang w:val="hy-AM"/>
        </w:rPr>
      </w:pPr>
    </w:p>
    <w:p w:rsidR="00740F20" w:rsidRPr="0049186D" w:rsidRDefault="00740F20" w:rsidP="00740F20">
      <w:pPr>
        <w:pStyle w:val="BodyTextIndent3"/>
        <w:spacing w:line="240" w:lineRule="auto"/>
        <w:jc w:val="right"/>
        <w:rPr>
          <w:rFonts w:ascii="GHEA Grapalat" w:hAnsi="GHEA Grapalat"/>
          <w:b/>
          <w:lang w:val="hy-AM"/>
        </w:rPr>
      </w:pPr>
    </w:p>
    <w:p w:rsidR="00740F20" w:rsidRPr="0049186D" w:rsidRDefault="00740F20" w:rsidP="00740F20">
      <w:pPr>
        <w:pStyle w:val="BodyTextIndent3"/>
        <w:spacing w:line="240" w:lineRule="auto"/>
        <w:jc w:val="right"/>
        <w:rPr>
          <w:rFonts w:ascii="GHEA Grapalat" w:hAnsi="GHEA Grapalat"/>
          <w:b/>
          <w:lang w:val="hy-AM"/>
        </w:rPr>
      </w:pPr>
    </w:p>
    <w:p w:rsidR="00740F20" w:rsidRPr="0049186D" w:rsidRDefault="00740F20" w:rsidP="00740F20">
      <w:pPr>
        <w:pStyle w:val="BodyTextIndent3"/>
        <w:spacing w:line="240" w:lineRule="auto"/>
        <w:jc w:val="right"/>
        <w:rPr>
          <w:rFonts w:ascii="GHEA Grapalat" w:hAnsi="GHEA Grapalat"/>
          <w:b/>
          <w:lang w:val="hy-AM"/>
        </w:rPr>
      </w:pPr>
    </w:p>
    <w:p w:rsidR="00740F20" w:rsidRPr="005214FE" w:rsidRDefault="00740F20" w:rsidP="00740F20">
      <w:pPr>
        <w:pStyle w:val="BodyTextIndent3"/>
        <w:spacing w:line="240" w:lineRule="auto"/>
        <w:jc w:val="right"/>
        <w:rPr>
          <w:rFonts w:ascii="GHEA Grapalat" w:hAnsi="GHEA Grapalat" w:cs="Arial"/>
          <w:b/>
          <w:lang w:val="hy-AM"/>
        </w:rPr>
      </w:pPr>
      <w:del w:id="30" w:author="User" w:date="2019-05-25T08:27:00Z">
        <w:r w:rsidRPr="0049186D" w:rsidDel="0083475C">
          <w:rPr>
            <w:rFonts w:ascii="GHEA Grapalat" w:hAnsi="GHEA Grapalat"/>
            <w:i/>
            <w:sz w:val="18"/>
            <w:lang w:val="hy-AM"/>
          </w:rPr>
          <w:br w:type="page"/>
        </w:r>
      </w:del>
      <w:r w:rsidRPr="0049186D">
        <w:rPr>
          <w:rFonts w:ascii="GHEA Grapalat" w:hAnsi="GHEA Grapalat" w:cs="Sylfaen"/>
          <w:b/>
          <w:lang w:val="hy-AM"/>
        </w:rPr>
        <w:t>Հավելված</w:t>
      </w:r>
      <w:r w:rsidRPr="0049186D">
        <w:rPr>
          <w:rFonts w:ascii="GHEA Grapalat" w:hAnsi="GHEA Grapalat" w:cs="Arial"/>
          <w:b/>
          <w:lang w:val="hy-AM"/>
        </w:rPr>
        <w:t xml:space="preserve"> </w:t>
      </w:r>
      <w:r w:rsidRPr="005214FE">
        <w:rPr>
          <w:rFonts w:ascii="GHEA Grapalat" w:hAnsi="GHEA Grapalat" w:cs="Arial"/>
          <w:b/>
          <w:lang w:val="hy-AM"/>
        </w:rPr>
        <w:t>2</w:t>
      </w:r>
    </w:p>
    <w:p w:rsidR="00740F20" w:rsidRPr="0049186D" w:rsidRDefault="00740F20" w:rsidP="00740F20">
      <w:pPr>
        <w:pStyle w:val="BodyTextIndent3"/>
        <w:spacing w:line="240" w:lineRule="auto"/>
        <w:jc w:val="right"/>
        <w:rPr>
          <w:rFonts w:ascii="GHEA Grapalat" w:hAnsi="GHEA Grapalat" w:cs="Arial"/>
          <w:b/>
          <w:lang w:val="hy-AM"/>
        </w:rPr>
      </w:pP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b/>
          <w:lang w:val="hy-AM"/>
        </w:rPr>
        <w:t>ծածկագրով</w:t>
      </w:r>
    </w:p>
    <w:p w:rsidR="00740F20" w:rsidRPr="0049186D" w:rsidRDefault="00740F20" w:rsidP="00740F20">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740F20" w:rsidRPr="0049186D" w:rsidRDefault="00740F20" w:rsidP="00740F20">
      <w:pPr>
        <w:rPr>
          <w:rFonts w:ascii="GHEA Grapalat" w:hAnsi="GHEA Grapalat"/>
          <w:lang w:val="hy-AM"/>
        </w:rPr>
      </w:pPr>
    </w:p>
    <w:p w:rsidR="00740F20" w:rsidRPr="0049186D" w:rsidRDefault="00740F20" w:rsidP="00740F20">
      <w:pPr>
        <w:ind w:firstLine="567"/>
        <w:jc w:val="center"/>
        <w:rPr>
          <w:rFonts w:ascii="GHEA Grapalat" w:hAnsi="GHEA Grapalat"/>
          <w:sz w:val="20"/>
          <w:lang w:val="hy-AM"/>
        </w:rPr>
      </w:pPr>
    </w:p>
    <w:p w:rsidR="00740F20" w:rsidRPr="0049186D" w:rsidRDefault="00740F20" w:rsidP="00740F20">
      <w:pPr>
        <w:ind w:left="-66"/>
        <w:jc w:val="center"/>
        <w:rPr>
          <w:rFonts w:ascii="GHEA Grapalat" w:hAnsi="GHEA Grapalat"/>
          <w:b/>
          <w:sz w:val="20"/>
          <w:lang w:val="hy-AM"/>
        </w:rPr>
      </w:pPr>
      <w:r w:rsidRPr="0049186D">
        <w:rPr>
          <w:rFonts w:ascii="GHEA Grapalat" w:hAnsi="GHEA Grapalat"/>
          <w:b/>
          <w:sz w:val="20"/>
          <w:lang w:val="hy-AM"/>
        </w:rPr>
        <w:t>Գ Ն Ա Յ Ի Ն   Ա Ռ Ա Ջ Ա Ր Կ</w:t>
      </w:r>
    </w:p>
    <w:p w:rsidR="00740F20" w:rsidRPr="0049186D" w:rsidRDefault="00740F20" w:rsidP="00740F20">
      <w:pPr>
        <w:ind w:firstLine="567"/>
        <w:rPr>
          <w:rFonts w:ascii="GHEA Grapalat" w:hAnsi="GHEA Grapalat"/>
          <w:lang w:val="hy-AM"/>
        </w:rPr>
      </w:pPr>
    </w:p>
    <w:p w:rsidR="00740F20" w:rsidRPr="0049186D" w:rsidRDefault="00740F20" w:rsidP="00740F20">
      <w:pPr>
        <w:ind w:firstLine="567"/>
        <w:jc w:val="both"/>
        <w:rPr>
          <w:rFonts w:ascii="GHEA Grapalat" w:hAnsi="GHEA Grapalat" w:cs="Arial"/>
          <w:lang w:val="hy-AM"/>
        </w:rPr>
      </w:pPr>
      <w:r w:rsidRPr="0049186D">
        <w:rPr>
          <w:rFonts w:ascii="GHEA Grapalat" w:hAnsi="GHEA Grapalat" w:cs="Arial"/>
          <w:sz w:val="20"/>
          <w:szCs w:val="20"/>
          <w:lang w:val="es-ES"/>
        </w:rPr>
        <w:t xml:space="preserve">Ուսումնասիրելով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Arial"/>
          <w:sz w:val="20"/>
          <w:szCs w:val="20"/>
          <w:lang w:val="es-ES"/>
        </w:rPr>
        <w:t>ծածկագրով գնանշման հարցման հրավերը, այդ թվում կնքվելիք  պայմանագրի նախագիծը</w:t>
      </w:r>
      <w:r w:rsidRPr="0049186D">
        <w:rPr>
          <w:rFonts w:ascii="GHEA Grapalat" w:hAnsi="GHEA Grapalat" w:cs="Arial"/>
          <w:lang w:val="hy-AM"/>
        </w:rPr>
        <w:t xml:space="preserve">, </w:t>
      </w:r>
      <w:r w:rsidRPr="0049186D">
        <w:rPr>
          <w:rFonts w:ascii="GHEA Grapalat" w:hAnsi="GHEA Grapalat"/>
          <w:sz w:val="20"/>
          <w:u w:val="single"/>
          <w:lang w:val="hy-AM"/>
        </w:rPr>
        <w:t xml:space="preserve">                  </w:t>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cs="Arial"/>
          <w:sz w:val="20"/>
          <w:szCs w:val="20"/>
          <w:lang w:val="es-ES"/>
        </w:rPr>
        <w:t>-ն առաջարկում է</w:t>
      </w:r>
      <w:r w:rsidRPr="0049186D">
        <w:rPr>
          <w:rFonts w:ascii="GHEA Grapalat" w:hAnsi="GHEA Grapalat" w:cs="Arial"/>
          <w:lang w:val="hy-AM"/>
        </w:rPr>
        <w:t xml:space="preserve">   </w:t>
      </w:r>
    </w:p>
    <w:p w:rsidR="00740F20" w:rsidRPr="0049186D" w:rsidRDefault="00740F20" w:rsidP="00740F20">
      <w:pPr>
        <w:ind w:firstLine="567"/>
        <w:jc w:val="both"/>
        <w:rPr>
          <w:rFonts w:ascii="GHEA Grapalat" w:hAnsi="GHEA Grapalat" w:cs="Arial"/>
        </w:rPr>
      </w:pPr>
      <w:r w:rsidRPr="0049186D">
        <w:rPr>
          <w:rFonts w:ascii="GHEA Grapalat" w:hAnsi="GHEA Grapalat" w:cs="Sylfaen"/>
          <w:vertAlign w:val="superscript"/>
          <w:lang w:val="hy-AM"/>
        </w:rPr>
        <w:t xml:space="preserve">                                                                                     մասնակցի անվանումը</w:t>
      </w:r>
    </w:p>
    <w:p w:rsidR="00740F20" w:rsidRPr="0049186D" w:rsidRDefault="00740F20" w:rsidP="00740F20">
      <w:pPr>
        <w:jc w:val="both"/>
        <w:rPr>
          <w:rFonts w:ascii="GHEA Grapalat" w:hAnsi="GHEA Grapalat"/>
          <w:sz w:val="20"/>
          <w:lang w:val="hy-AM"/>
        </w:rPr>
      </w:pPr>
      <w:r w:rsidRPr="0049186D">
        <w:rPr>
          <w:rFonts w:ascii="GHEA Grapalat" w:hAnsi="GHEA Grapalat" w:cs="Arial"/>
          <w:sz w:val="20"/>
          <w:szCs w:val="20"/>
          <w:lang w:val="es-ES"/>
        </w:rPr>
        <w:t>պայմանագիրը կատարել ներքոհիշյալ ընդհանուր գներով.</w:t>
      </w:r>
    </w:p>
    <w:p w:rsidR="00740F20" w:rsidRPr="0049186D" w:rsidRDefault="00740F20" w:rsidP="00740F20">
      <w:pPr>
        <w:jc w:val="center"/>
        <w:rPr>
          <w:rFonts w:ascii="GHEA Grapalat" w:hAnsi="GHEA Grapalat"/>
          <w:sz w:val="20"/>
          <w:lang w:val="hy-AM"/>
        </w:rPr>
      </w:pPr>
      <w:r w:rsidRPr="0049186D">
        <w:rPr>
          <w:rFonts w:ascii="GHEA Grapalat" w:hAnsi="GHEA Grapalat"/>
          <w:sz w:val="20"/>
          <w:szCs w:val="20"/>
          <w:lang w:val="es-ES"/>
        </w:rPr>
        <w:t xml:space="preserve">                                                                                                                                   </w:t>
      </w:r>
      <w:r w:rsidRPr="0049186D">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740F20" w:rsidRPr="0049186D" w:rsidTr="0042396C">
        <w:trPr>
          <w:cantSplit/>
          <w:trHeight w:val="916"/>
          <w:jc w:val="center"/>
        </w:trPr>
        <w:tc>
          <w:tcPr>
            <w:tcW w:w="1136" w:type="dxa"/>
            <w:tcBorders>
              <w:top w:val="single" w:sz="4" w:space="0" w:color="auto"/>
              <w:left w:val="single" w:sz="4" w:space="0" w:color="auto"/>
              <w:right w:val="single" w:sz="4" w:space="0" w:color="auto"/>
            </w:tcBorders>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Չափա-</w:t>
            </w:r>
          </w:p>
          <w:p w:rsidR="00740F20" w:rsidRPr="0049186D" w:rsidRDefault="00740F20" w:rsidP="0042396C">
            <w:pPr>
              <w:jc w:val="center"/>
              <w:rPr>
                <w:rFonts w:ascii="GHEA Grapalat" w:hAnsi="GHEA Grapalat"/>
                <w:b/>
                <w:bCs/>
                <w:sz w:val="16"/>
                <w:lang w:val="es-ES"/>
              </w:rPr>
            </w:pPr>
            <w:r w:rsidRPr="0049186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 xml:space="preserve"> Արժեքը (ինքնարժեքի և կանխատեսվող շահույթի հանրագումարը)</w:t>
            </w:r>
          </w:p>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ԱԱՀ**</w:t>
            </w:r>
          </w:p>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Ընդհանուր գինը</w:t>
            </w:r>
          </w:p>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 xml:space="preserve"> /տառերով և թվերով/</w:t>
            </w:r>
          </w:p>
        </w:tc>
      </w:tr>
      <w:tr w:rsidR="00740F20" w:rsidRPr="0049186D" w:rsidTr="004239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740F20" w:rsidRPr="0049186D" w:rsidRDefault="00740F20" w:rsidP="0042396C">
            <w:pPr>
              <w:jc w:val="center"/>
              <w:rPr>
                <w:rFonts w:ascii="GHEA Grapalat" w:hAnsi="GHEA Grapalat"/>
                <w:b/>
                <w:i/>
                <w:sz w:val="16"/>
                <w:lang w:val="es-ES"/>
              </w:rPr>
            </w:pPr>
            <w:r w:rsidRPr="0049186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740F20" w:rsidRPr="0049186D" w:rsidRDefault="00740F20" w:rsidP="0042396C">
            <w:pPr>
              <w:jc w:val="center"/>
              <w:rPr>
                <w:rFonts w:ascii="GHEA Grapalat" w:hAnsi="GHEA Grapalat"/>
                <w:b/>
                <w:i/>
                <w:sz w:val="16"/>
                <w:lang w:val="es-ES"/>
              </w:rPr>
            </w:pPr>
            <w:r w:rsidRPr="0049186D">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740F20" w:rsidRPr="0049186D" w:rsidRDefault="00740F20" w:rsidP="0042396C">
            <w:pPr>
              <w:jc w:val="center"/>
              <w:rPr>
                <w:rFonts w:ascii="GHEA Grapalat" w:hAnsi="GHEA Grapalat"/>
                <w:i/>
                <w:sz w:val="16"/>
                <w:lang w:val="es-ES"/>
              </w:rPr>
            </w:pPr>
            <w:r w:rsidRPr="0049186D">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740F20" w:rsidRPr="0049186D" w:rsidRDefault="00740F20" w:rsidP="0042396C">
            <w:pPr>
              <w:jc w:val="center"/>
              <w:rPr>
                <w:rFonts w:ascii="GHEA Grapalat" w:hAnsi="GHEA Grapalat"/>
                <w:i/>
                <w:sz w:val="16"/>
                <w:lang w:val="es-ES"/>
              </w:rPr>
            </w:pPr>
            <w:r w:rsidRPr="0049186D">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740F20" w:rsidRPr="0049186D" w:rsidRDefault="00740F20" w:rsidP="0042396C">
            <w:pPr>
              <w:jc w:val="center"/>
              <w:rPr>
                <w:rFonts w:ascii="GHEA Grapalat" w:hAnsi="GHEA Grapalat"/>
                <w:i/>
                <w:sz w:val="16"/>
                <w:lang w:val="es-ES"/>
              </w:rPr>
            </w:pPr>
            <w:r w:rsidRPr="0049186D">
              <w:rPr>
                <w:rFonts w:ascii="GHEA Grapalat" w:hAnsi="GHEA Grapalat"/>
                <w:b/>
                <w:i/>
                <w:sz w:val="16"/>
                <w:lang w:val="es-ES"/>
              </w:rPr>
              <w:t>5=3+4</w:t>
            </w:r>
          </w:p>
        </w:tc>
      </w:tr>
      <w:tr w:rsidR="00740F20" w:rsidRPr="0049186D" w:rsidTr="004239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jc w:val="center"/>
              <w:rPr>
                <w:rFonts w:ascii="GHEA Grapalat" w:hAnsi="GHEA Grapalat"/>
                <w:b/>
                <w:bCs/>
                <w:sz w:val="18"/>
                <w:lang w:val="es-ES"/>
              </w:rPr>
            </w:pPr>
            <w:r w:rsidRPr="0049186D">
              <w:rPr>
                <w:rFonts w:ascii="GHEA Grapalat" w:hAnsi="GHEA Grapalat"/>
                <w:b/>
                <w:bCs/>
                <w:sz w:val="18"/>
                <w:lang w:val="es-ES"/>
              </w:rPr>
              <w:lastRenderedPageBreak/>
              <w:t>1</w:t>
            </w:r>
          </w:p>
        </w:tc>
        <w:tc>
          <w:tcPr>
            <w:tcW w:w="3259"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r>
      <w:tr w:rsidR="00740F20" w:rsidRPr="0049186D" w:rsidTr="0042396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jc w:val="center"/>
              <w:rPr>
                <w:rFonts w:ascii="GHEA Grapalat" w:hAnsi="GHEA Grapalat"/>
                <w:b/>
                <w:bCs/>
                <w:sz w:val="18"/>
                <w:lang w:val="es-ES"/>
              </w:rPr>
            </w:pPr>
            <w:r w:rsidRPr="0049186D">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rPr>
                <w:rFonts w:ascii="GHEA Grapalat" w:hAnsi="GHEA Grapalat"/>
                <w:lang w:val="es-ES"/>
              </w:rPr>
            </w:pPr>
          </w:p>
        </w:tc>
      </w:tr>
      <w:tr w:rsidR="00740F20" w:rsidRPr="0049186D" w:rsidTr="004239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jc w:val="center"/>
              <w:rPr>
                <w:rFonts w:ascii="GHEA Grapalat" w:hAnsi="GHEA Grapalat"/>
                <w:b/>
                <w:bCs/>
                <w:sz w:val="18"/>
                <w:lang w:val="es-ES"/>
              </w:rPr>
            </w:pPr>
            <w:r w:rsidRPr="0049186D">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r>
      <w:tr w:rsidR="00740F20" w:rsidRPr="0049186D" w:rsidTr="004239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jc w:val="center"/>
              <w:rPr>
                <w:rFonts w:ascii="GHEA Grapalat" w:hAnsi="GHEA Grapalat"/>
                <w:b/>
                <w:bCs/>
                <w:sz w:val="18"/>
                <w:lang w:val="es-ES"/>
              </w:rPr>
            </w:pPr>
            <w:r w:rsidRPr="0049186D">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18"/>
                <w:lang w:val="es-ES"/>
              </w:rPr>
            </w:pPr>
            <w:r w:rsidRPr="0049186D">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740F20" w:rsidRPr="0049186D" w:rsidRDefault="00740F20" w:rsidP="0042396C">
            <w:pPr>
              <w:jc w:val="center"/>
              <w:rPr>
                <w:rFonts w:ascii="GHEA Grapalat" w:hAnsi="GHEA Grapalat"/>
                <w:lang w:val="es-ES"/>
              </w:rPr>
            </w:pPr>
          </w:p>
        </w:tc>
      </w:tr>
      <w:tr w:rsidR="00740F20" w:rsidRPr="0049186D" w:rsidTr="0042396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jc w:val="center"/>
              <w:rPr>
                <w:rFonts w:ascii="GHEA Grapalat" w:hAnsi="GHEA Grapalat"/>
                <w:b/>
                <w:bCs/>
                <w:sz w:val="18"/>
                <w:lang w:val="es-ES"/>
              </w:rPr>
            </w:pPr>
            <w:r w:rsidRPr="0049186D">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18"/>
                <w:lang w:val="es-ES"/>
              </w:rPr>
            </w:pPr>
            <w:r w:rsidRPr="0049186D">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0F20" w:rsidRPr="0049186D" w:rsidRDefault="00740F20" w:rsidP="0042396C">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0F20" w:rsidRPr="0049186D" w:rsidRDefault="00740F20" w:rsidP="0042396C">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0F20" w:rsidRPr="0049186D" w:rsidRDefault="00740F20" w:rsidP="0042396C">
            <w:pPr>
              <w:jc w:val="center"/>
              <w:rPr>
                <w:rFonts w:ascii="GHEA Grapalat" w:hAnsi="GHEA Grapalat"/>
                <w:sz w:val="20"/>
                <w:lang w:val="es-ES"/>
              </w:rPr>
            </w:pPr>
          </w:p>
        </w:tc>
      </w:tr>
    </w:tbl>
    <w:p w:rsidR="00740F20" w:rsidRPr="0049186D" w:rsidRDefault="00740F20" w:rsidP="00740F20">
      <w:pPr>
        <w:rPr>
          <w:rFonts w:ascii="GHEA Grapalat" w:hAnsi="GHEA Grapalat"/>
          <w:sz w:val="18"/>
          <w:szCs w:val="18"/>
          <w:lang w:val="es-ES"/>
        </w:rPr>
      </w:pPr>
    </w:p>
    <w:p w:rsidR="00740F20" w:rsidRPr="0049186D" w:rsidRDefault="00740F20" w:rsidP="00740F20">
      <w:pPr>
        <w:rPr>
          <w:rFonts w:ascii="GHEA Grapalat" w:hAnsi="GHEA Grapalat"/>
          <w:sz w:val="18"/>
          <w:szCs w:val="18"/>
          <w:lang w:val="es-ES"/>
        </w:rPr>
      </w:pPr>
    </w:p>
    <w:p w:rsidR="00740F20" w:rsidRPr="0049186D" w:rsidRDefault="00740F20" w:rsidP="00740F20">
      <w:pPr>
        <w:rPr>
          <w:rFonts w:ascii="GHEA Grapalat" w:hAnsi="GHEA Grapalat"/>
          <w:sz w:val="18"/>
          <w:szCs w:val="18"/>
          <w:lang w:val="hy-AM"/>
        </w:rPr>
      </w:pPr>
    </w:p>
    <w:p w:rsidR="00740F20" w:rsidRPr="0049186D" w:rsidRDefault="00740F20" w:rsidP="00740F20">
      <w:pPr>
        <w:ind w:left="720" w:firstLine="720"/>
        <w:jc w:val="both"/>
        <w:rPr>
          <w:rFonts w:ascii="GHEA Grapalat" w:hAnsi="GHEA Grapalat"/>
          <w:sz w:val="20"/>
          <w:lang w:val="hy-AM"/>
        </w:rPr>
      </w:pPr>
      <w:r w:rsidRPr="0049186D">
        <w:rPr>
          <w:rFonts w:ascii="GHEA Grapalat" w:hAnsi="GHEA Grapalat"/>
          <w:sz w:val="20"/>
        </w:rPr>
        <w:t xml:space="preserve">     </w:t>
      </w:r>
      <w:r w:rsidRPr="0049186D">
        <w:rPr>
          <w:rFonts w:ascii="GHEA Grapalat" w:hAnsi="GHEA Grapalat"/>
          <w:sz w:val="20"/>
          <w:lang w:val="hy-AM"/>
        </w:rPr>
        <w:t xml:space="preserve">___________________________________________ </w:t>
      </w:r>
      <w:r w:rsidRPr="0049186D">
        <w:rPr>
          <w:rFonts w:ascii="GHEA Grapalat" w:hAnsi="GHEA Grapalat"/>
          <w:sz w:val="20"/>
          <w:lang w:val="hy-AM"/>
        </w:rPr>
        <w:tab/>
        <w:t xml:space="preserve">                </w:t>
      </w:r>
      <w:r w:rsidRPr="0049186D">
        <w:rPr>
          <w:rFonts w:ascii="GHEA Grapalat" w:hAnsi="GHEA Grapalat"/>
          <w:sz w:val="20"/>
        </w:rPr>
        <w:t xml:space="preserve">       </w:t>
      </w:r>
      <w:r w:rsidRPr="0049186D">
        <w:rPr>
          <w:rFonts w:ascii="GHEA Grapalat" w:hAnsi="GHEA Grapalat"/>
          <w:sz w:val="20"/>
          <w:lang w:val="hy-AM"/>
        </w:rPr>
        <w:t xml:space="preserve">_____________ </w:t>
      </w:r>
    </w:p>
    <w:p w:rsidR="00740F20" w:rsidRPr="0049186D" w:rsidRDefault="00740F20" w:rsidP="00740F20">
      <w:pPr>
        <w:jc w:val="both"/>
        <w:rPr>
          <w:rFonts w:ascii="GHEA Grapalat" w:hAnsi="GHEA Grapalat"/>
          <w:sz w:val="20"/>
          <w:vertAlign w:val="superscript"/>
          <w:lang w:val="hy-AM"/>
        </w:rPr>
      </w:pPr>
      <w:r w:rsidRPr="0049186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9186D">
        <w:rPr>
          <w:rFonts w:ascii="GHEA Grapalat" w:hAnsi="GHEA Grapalat"/>
          <w:sz w:val="20"/>
          <w:vertAlign w:val="superscript"/>
          <w:lang w:val="hy-AM"/>
        </w:rPr>
        <w:tab/>
      </w:r>
    </w:p>
    <w:p w:rsidR="00740F20" w:rsidRPr="0049186D" w:rsidRDefault="00740F20" w:rsidP="00740F20">
      <w:pPr>
        <w:jc w:val="right"/>
        <w:rPr>
          <w:rFonts w:ascii="GHEA Grapalat" w:hAnsi="GHEA Grapalat"/>
          <w:sz w:val="20"/>
          <w:lang w:val="hy-AM"/>
        </w:rPr>
      </w:pPr>
      <w:r w:rsidRPr="0049186D">
        <w:rPr>
          <w:rFonts w:ascii="GHEA Grapalat" w:hAnsi="GHEA Grapalat"/>
          <w:sz w:val="20"/>
          <w:lang w:val="hy-AM"/>
        </w:rPr>
        <w:t xml:space="preserve">    </w:t>
      </w:r>
    </w:p>
    <w:p w:rsidR="00740F20" w:rsidRPr="0049186D" w:rsidRDefault="00740F20" w:rsidP="00740F20">
      <w:pPr>
        <w:jc w:val="right"/>
        <w:rPr>
          <w:rFonts w:ascii="GHEA Grapalat" w:hAnsi="GHEA Grapalat"/>
          <w:sz w:val="20"/>
          <w:lang w:val="hy-AM"/>
        </w:rPr>
      </w:pPr>
      <w:r w:rsidRPr="0049186D">
        <w:rPr>
          <w:rFonts w:ascii="GHEA Grapalat" w:hAnsi="GHEA Grapalat"/>
          <w:sz w:val="20"/>
          <w:lang w:val="hy-AM"/>
        </w:rPr>
        <w:t>Կ. Տ.</w:t>
      </w:r>
      <w:r w:rsidRPr="005D551B">
        <w:rPr>
          <w:rStyle w:val="FootnoteReference"/>
          <w:rFonts w:ascii="GHEA Grapalat" w:hAnsi="GHEA Grapalat"/>
          <w:color w:val="FFFFFF"/>
          <w:sz w:val="20"/>
          <w:lang w:val="hy-AM"/>
        </w:rPr>
        <w:footnoteReference w:id="16"/>
      </w:r>
      <w:r w:rsidRPr="0049186D">
        <w:rPr>
          <w:rFonts w:ascii="GHEA Grapalat" w:hAnsi="GHEA Grapalat"/>
          <w:sz w:val="20"/>
          <w:lang w:val="hy-AM"/>
        </w:rPr>
        <w:tab/>
      </w:r>
      <w:r w:rsidRPr="0049186D">
        <w:rPr>
          <w:rFonts w:ascii="GHEA Grapalat" w:hAnsi="GHEA Grapalat"/>
          <w:sz w:val="20"/>
          <w:lang w:val="hy-AM"/>
        </w:rPr>
        <w:tab/>
        <w:t xml:space="preserve"> </w:t>
      </w:r>
    </w:p>
    <w:p w:rsidR="00740F20" w:rsidRPr="0049186D" w:rsidRDefault="00740F20" w:rsidP="00740F20">
      <w:pPr>
        <w:jc w:val="right"/>
        <w:rPr>
          <w:rFonts w:ascii="GHEA Grapalat" w:hAnsi="GHEA Grapalat"/>
          <w:sz w:val="20"/>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rPr>
          <w:rFonts w:ascii="GHEA Grapalat" w:hAnsi="GHEA Grapalat" w:cs="Sylfaen"/>
          <w:i/>
          <w:sz w:val="16"/>
          <w:szCs w:val="16"/>
          <w:lang w:val="hy-AM"/>
        </w:rPr>
      </w:pPr>
    </w:p>
    <w:p w:rsidR="00740F20" w:rsidRPr="0049186D" w:rsidRDefault="00740F20" w:rsidP="00740F20">
      <w:pPr>
        <w:pStyle w:val="BodyTextIndent3"/>
        <w:spacing w:line="240" w:lineRule="auto"/>
        <w:jc w:val="right"/>
        <w:rPr>
          <w:rFonts w:ascii="GHEA Grapalat" w:hAnsi="GHEA Grapalat"/>
          <w:i/>
          <w:lang w:val="hy-AM"/>
        </w:rPr>
      </w:pPr>
    </w:p>
    <w:p w:rsidR="00740F20" w:rsidRPr="0049186D" w:rsidRDefault="00740F20" w:rsidP="00740F20">
      <w:pPr>
        <w:pStyle w:val="BodyTextIndent3"/>
        <w:spacing w:line="240" w:lineRule="auto"/>
        <w:jc w:val="right"/>
        <w:rPr>
          <w:rFonts w:ascii="GHEA Grapalat" w:hAnsi="GHEA Grapalat"/>
          <w:i/>
          <w:lang w:val="hy-AM"/>
        </w:rPr>
      </w:pPr>
    </w:p>
    <w:p w:rsidR="00740F20" w:rsidRPr="0049186D" w:rsidRDefault="00740F20" w:rsidP="00740F20">
      <w:pPr>
        <w:pStyle w:val="BodyTextIndent3"/>
        <w:spacing w:line="240" w:lineRule="auto"/>
        <w:jc w:val="right"/>
        <w:rPr>
          <w:rFonts w:ascii="GHEA Grapalat" w:hAnsi="GHEA Grapalat"/>
          <w:i/>
          <w:lang w:val="hy-AM"/>
        </w:rPr>
      </w:pPr>
    </w:p>
    <w:p w:rsidR="00740F20" w:rsidRPr="0049186D" w:rsidRDefault="00740F20" w:rsidP="00740F20">
      <w:pPr>
        <w:pStyle w:val="BodyTextIndent3"/>
        <w:spacing w:line="240" w:lineRule="auto"/>
        <w:jc w:val="right"/>
        <w:rPr>
          <w:rFonts w:ascii="GHEA Grapalat" w:hAnsi="GHEA Grapalat"/>
          <w:i/>
          <w:lang w:val="es-ES" w:eastAsia="ru-RU"/>
        </w:rPr>
      </w:pPr>
    </w:p>
    <w:p w:rsidR="00740F20" w:rsidRPr="0049186D" w:rsidDel="00377582" w:rsidRDefault="00740F20" w:rsidP="00740F20">
      <w:pPr>
        <w:pStyle w:val="BodyTextIndent3"/>
        <w:spacing w:line="240" w:lineRule="auto"/>
        <w:jc w:val="right"/>
        <w:rPr>
          <w:rFonts w:ascii="GHEA Grapalat" w:hAnsi="GHEA Grapalat"/>
          <w:i/>
          <w:lang w:val="es-ES" w:eastAsia="ru-RU"/>
        </w:rPr>
      </w:pPr>
      <w:r w:rsidRPr="0049186D">
        <w:rPr>
          <w:rFonts w:ascii="GHEA Grapalat" w:hAnsi="GHEA Grapalat"/>
          <w:i/>
          <w:lang w:val="es-ES" w:eastAsia="ru-RU"/>
        </w:rPr>
        <w:br w:type="page"/>
      </w:r>
      <w:r w:rsidRPr="0049186D" w:rsidDel="00377582">
        <w:rPr>
          <w:rFonts w:ascii="GHEA Grapalat" w:hAnsi="GHEA Grapalat"/>
          <w:i/>
          <w:lang w:val="es-ES" w:eastAsia="ru-RU"/>
        </w:rPr>
        <w:lastRenderedPageBreak/>
        <w:t xml:space="preserve"> </w:t>
      </w:r>
    </w:p>
    <w:p w:rsidR="00740F20" w:rsidRPr="005214FE" w:rsidRDefault="00740F20" w:rsidP="00740F20">
      <w:pPr>
        <w:ind w:firstLine="567"/>
        <w:jc w:val="right"/>
        <w:rPr>
          <w:rFonts w:ascii="GHEA Grapalat" w:hAnsi="GHEA Grapalat" w:cs="Arial"/>
          <w:b/>
          <w:sz w:val="20"/>
          <w:szCs w:val="20"/>
          <w:lang w:val="hy-AM"/>
        </w:rPr>
      </w:pPr>
      <w:r w:rsidRPr="0049186D">
        <w:rPr>
          <w:rFonts w:ascii="GHEA Grapalat" w:hAnsi="GHEA Grapalat" w:cs="Sylfaen"/>
          <w:b/>
          <w:sz w:val="20"/>
          <w:szCs w:val="20"/>
          <w:lang w:val="hy-AM"/>
        </w:rPr>
        <w:t>Հավելված</w:t>
      </w:r>
      <w:r w:rsidRPr="0049186D">
        <w:rPr>
          <w:rFonts w:ascii="GHEA Grapalat" w:hAnsi="GHEA Grapalat" w:cs="Arial"/>
          <w:b/>
          <w:sz w:val="20"/>
          <w:szCs w:val="20"/>
          <w:lang w:val="hy-AM"/>
        </w:rPr>
        <w:t xml:space="preserve"> </w:t>
      </w:r>
      <w:r w:rsidRPr="005214FE">
        <w:rPr>
          <w:rFonts w:ascii="GHEA Grapalat" w:hAnsi="GHEA Grapalat" w:cs="Arial"/>
          <w:b/>
          <w:sz w:val="20"/>
          <w:szCs w:val="20"/>
          <w:lang w:val="hy-AM"/>
        </w:rPr>
        <w:t>3</w:t>
      </w:r>
    </w:p>
    <w:p w:rsidR="00740F20" w:rsidRPr="0049186D" w:rsidRDefault="00740F20" w:rsidP="00740F20">
      <w:pPr>
        <w:pStyle w:val="BodyTextIndent3"/>
        <w:spacing w:line="240" w:lineRule="auto"/>
        <w:jc w:val="right"/>
        <w:rPr>
          <w:rFonts w:ascii="GHEA Grapalat" w:hAnsi="GHEA Grapalat" w:cs="Arial"/>
          <w:b/>
          <w:lang w:val="hy-AM"/>
        </w:rPr>
      </w:pP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b/>
          <w:lang w:val="hy-AM"/>
        </w:rPr>
        <w:t>ծածկագրով</w:t>
      </w:r>
    </w:p>
    <w:p w:rsidR="00740F20" w:rsidRPr="0049186D" w:rsidRDefault="00740F20" w:rsidP="00740F20">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740F20" w:rsidRPr="0049186D" w:rsidRDefault="00740F20" w:rsidP="00740F20">
      <w:pPr>
        <w:pStyle w:val="BodyTextIndent3"/>
        <w:spacing w:line="240" w:lineRule="auto"/>
        <w:jc w:val="right"/>
        <w:rPr>
          <w:rFonts w:ascii="GHEA Grapalat" w:hAnsi="GHEA Grapalat"/>
          <w:szCs w:val="24"/>
          <w:lang w:val="hy-AM"/>
        </w:rPr>
      </w:pPr>
    </w:p>
    <w:p w:rsidR="00740F20" w:rsidRPr="0049186D" w:rsidRDefault="00740F20" w:rsidP="00740F20">
      <w:pPr>
        <w:rPr>
          <w:rFonts w:ascii="GHEA Grapalat" w:hAnsi="GHEA Grapalat"/>
          <w:lang w:val="hy-AM"/>
        </w:rPr>
      </w:pPr>
    </w:p>
    <w:p w:rsidR="00740F20" w:rsidRPr="0049186D" w:rsidRDefault="00740F20" w:rsidP="00740F20">
      <w:pPr>
        <w:ind w:left="-66"/>
        <w:jc w:val="center"/>
        <w:rPr>
          <w:rFonts w:ascii="GHEA Grapalat" w:hAnsi="GHEA Grapalat"/>
          <w:b/>
          <w:sz w:val="20"/>
          <w:lang w:val="hy-AM"/>
        </w:rPr>
      </w:pPr>
      <w:r w:rsidRPr="0049186D">
        <w:rPr>
          <w:rFonts w:ascii="GHEA Grapalat" w:hAnsi="GHEA Grapalat"/>
          <w:b/>
          <w:sz w:val="20"/>
          <w:lang w:val="hy-AM"/>
        </w:rPr>
        <w:t>ԴԻՄՈՒՄ</w:t>
      </w:r>
    </w:p>
    <w:p w:rsidR="00740F20" w:rsidRPr="0049186D" w:rsidRDefault="00740F20" w:rsidP="00740F20">
      <w:pPr>
        <w:ind w:left="-66"/>
        <w:jc w:val="center"/>
        <w:rPr>
          <w:rFonts w:ascii="GHEA Grapalat" w:hAnsi="GHEA Grapalat"/>
          <w:b/>
          <w:sz w:val="20"/>
          <w:lang w:val="hy-AM"/>
        </w:rPr>
      </w:pPr>
      <w:r w:rsidRPr="0049186D">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740F20" w:rsidRPr="0049186D" w:rsidRDefault="00740F20" w:rsidP="00740F20">
      <w:pPr>
        <w:rPr>
          <w:rFonts w:ascii="GHEA Grapalat" w:hAnsi="GHEA Grapalat"/>
          <w:lang w:val="hy-AM"/>
        </w:rPr>
      </w:pPr>
    </w:p>
    <w:p w:rsidR="00740F20" w:rsidRPr="0049186D" w:rsidRDefault="00740F20" w:rsidP="00740F20">
      <w:pPr>
        <w:rPr>
          <w:rFonts w:ascii="GHEA Grapalat" w:hAnsi="GHEA Grapalat"/>
          <w:lang w:val="hy-AM"/>
        </w:rPr>
      </w:pPr>
    </w:p>
    <w:p w:rsidR="00740F20" w:rsidRPr="0049186D" w:rsidRDefault="00740F20" w:rsidP="00740F20">
      <w:pPr>
        <w:ind w:firstLine="720"/>
        <w:jc w:val="both"/>
        <w:rPr>
          <w:rFonts w:ascii="GHEA Grapalat" w:hAnsi="GHEA Grapalat" w:cs="Sylfaen"/>
          <w:szCs w:val="28"/>
          <w:lang w:val="hy-AM"/>
        </w:rPr>
      </w:pPr>
    </w:p>
    <w:p w:rsidR="00740F20" w:rsidRPr="0049186D" w:rsidRDefault="00740F20" w:rsidP="00740F20">
      <w:pPr>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«---ԳՀԱՊՁԲ---/---»* </w:t>
      </w:r>
    </w:p>
    <w:p w:rsidR="00740F20" w:rsidRPr="0049186D" w:rsidRDefault="00740F20" w:rsidP="00740F20">
      <w:pPr>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740F20" w:rsidRPr="0049186D" w:rsidRDefault="00740F20" w:rsidP="00740F20">
      <w:pPr>
        <w:jc w:val="both"/>
        <w:rPr>
          <w:rFonts w:ascii="GHEA Grapalat" w:hAnsi="GHEA Grapalat"/>
          <w:lang w:val="hy-AM"/>
        </w:rPr>
      </w:pPr>
      <w:r w:rsidRPr="0049186D">
        <w:rPr>
          <w:rFonts w:ascii="GHEA Grapalat" w:hAnsi="GHEA Grapalat"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w:t>
      </w:r>
      <w:ins w:id="34" w:author="User" w:date="2019-05-25T08:28:00Z">
        <w:r>
          <w:rPr>
            <w:rFonts w:ascii="GHEA Grapalat" w:hAnsi="GHEA Grapalat" w:cs="Arial"/>
            <w:sz w:val="20"/>
            <w:szCs w:val="20"/>
            <w:lang w:val="es-ES"/>
          </w:rPr>
          <w:t xml:space="preserve"> </w:t>
        </w:r>
      </w:ins>
      <w:r w:rsidRPr="0049186D">
        <w:rPr>
          <w:rFonts w:ascii="GHEA Grapalat" w:hAnsi="GHEA Grapalat" w:cs="Arial"/>
          <w:sz w:val="20"/>
          <w:szCs w:val="20"/>
          <w:lang w:val="es-ES"/>
        </w:rPr>
        <w:t>ամբողջական նկարագիր</w:t>
      </w:r>
      <w:r>
        <w:rPr>
          <w:rFonts w:ascii="GHEA Grapalat" w:hAnsi="GHEA Grapalat" w:cs="Arial"/>
          <w:sz w:val="20"/>
          <w:szCs w:val="20"/>
          <w:lang w:val="es-ES"/>
        </w:rPr>
        <w:t>ը</w:t>
      </w:r>
      <w:r w:rsidRPr="0049186D">
        <w:rPr>
          <w:rFonts w:ascii="GHEA Grapalat" w:hAnsi="GHEA Grapalat" w:cs="Arial"/>
          <w:sz w:val="20"/>
          <w:szCs w:val="20"/>
          <w:lang w:val="es-ES"/>
        </w:rPr>
        <w:t>:</w:t>
      </w:r>
    </w:p>
    <w:p w:rsidR="00740F20" w:rsidRPr="0049186D" w:rsidRDefault="00740F20" w:rsidP="00740F20">
      <w:pPr>
        <w:ind w:left="720" w:firstLine="720"/>
        <w:jc w:val="right"/>
        <w:rPr>
          <w:rFonts w:ascii="GHEA Grapalat" w:hAnsi="GHEA Grapalat"/>
          <w:sz w:val="20"/>
          <w:lang w:val="es-ES"/>
        </w:rPr>
      </w:pPr>
    </w:p>
    <w:p w:rsidR="00740F20" w:rsidRPr="0049186D" w:rsidRDefault="00740F20" w:rsidP="00740F20">
      <w:pPr>
        <w:ind w:left="720" w:firstLine="720"/>
        <w:jc w:val="right"/>
        <w:rPr>
          <w:rFonts w:ascii="GHEA Grapalat" w:hAnsi="GHEA Grapalat"/>
          <w:sz w:val="20"/>
          <w:lang w:val="es-ES"/>
        </w:rPr>
      </w:pPr>
    </w:p>
    <w:p w:rsidR="00740F20" w:rsidRPr="0049186D" w:rsidRDefault="00740F20" w:rsidP="00740F20">
      <w:pPr>
        <w:ind w:left="720" w:firstLine="720"/>
        <w:jc w:val="right"/>
        <w:rPr>
          <w:rFonts w:ascii="GHEA Grapalat" w:hAnsi="GHEA Grapalat"/>
          <w:sz w:val="20"/>
          <w:lang w:val="es-ES"/>
        </w:rPr>
      </w:pPr>
    </w:p>
    <w:p w:rsidR="00740F20" w:rsidRPr="0049186D" w:rsidRDefault="00740F20" w:rsidP="00740F20">
      <w:pPr>
        <w:ind w:left="720" w:firstLine="720"/>
        <w:jc w:val="right"/>
        <w:rPr>
          <w:rFonts w:ascii="GHEA Grapalat" w:hAnsi="GHEA Grapalat"/>
          <w:sz w:val="20"/>
          <w:lang w:val="es-ES"/>
        </w:rPr>
      </w:pPr>
    </w:p>
    <w:p w:rsidR="00740F20" w:rsidRPr="0049186D" w:rsidRDefault="00740F20" w:rsidP="00740F20">
      <w:pPr>
        <w:ind w:left="720" w:firstLine="720"/>
        <w:jc w:val="right"/>
        <w:rPr>
          <w:rFonts w:ascii="GHEA Grapalat" w:hAnsi="GHEA Grapalat"/>
          <w:sz w:val="20"/>
          <w:lang w:val="es-ES"/>
        </w:rPr>
      </w:pPr>
    </w:p>
    <w:p w:rsidR="00740F20" w:rsidRPr="0049186D" w:rsidRDefault="00740F20" w:rsidP="00740F20">
      <w:pPr>
        <w:rPr>
          <w:rFonts w:ascii="GHEA Grapalat" w:hAnsi="GHEA Grapalat"/>
          <w:sz w:val="20"/>
          <w:lang w:val="es-ES"/>
        </w:rPr>
      </w:pPr>
    </w:p>
    <w:p w:rsidR="00740F20" w:rsidRPr="0049186D" w:rsidRDefault="00740F20" w:rsidP="00740F20">
      <w:pPr>
        <w:jc w:val="both"/>
        <w:rPr>
          <w:rFonts w:ascii="GHEA Grapalat" w:hAnsi="GHEA Grapalat"/>
          <w:sz w:val="20"/>
          <w:u w:val="single"/>
          <w:lang w:val="es-ES"/>
        </w:rPr>
      </w:pP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p>
    <w:p w:rsidR="00740F20" w:rsidRPr="0049186D" w:rsidRDefault="00740F20" w:rsidP="00740F20">
      <w:pPr>
        <w:jc w:val="both"/>
        <w:rPr>
          <w:rFonts w:ascii="GHEA Grapalat" w:hAnsi="GHEA Grapalat" w:cs="Sylfaen"/>
          <w:sz w:val="20"/>
          <w:vertAlign w:val="superscript"/>
          <w:lang w:val="hy-AM"/>
        </w:rPr>
      </w:pP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hy-AM"/>
        </w:rPr>
        <w:t>ստորագրություն</w:t>
      </w:r>
      <w:r w:rsidRPr="0049186D">
        <w:rPr>
          <w:rFonts w:ascii="GHEA Grapalat" w:hAnsi="GHEA Grapalat" w:cs="Sylfaen"/>
          <w:sz w:val="20"/>
          <w:vertAlign w:val="superscript"/>
          <w:lang w:val="hy-AM"/>
        </w:rPr>
        <w:tab/>
      </w:r>
    </w:p>
    <w:p w:rsidR="00740F20" w:rsidRPr="0049186D" w:rsidRDefault="00740F20" w:rsidP="00740F20">
      <w:pPr>
        <w:jc w:val="both"/>
        <w:rPr>
          <w:rFonts w:ascii="GHEA Grapalat" w:hAnsi="GHEA Grapalat"/>
          <w:sz w:val="20"/>
          <w:lang w:val="es-ES"/>
        </w:rPr>
      </w:pPr>
    </w:p>
    <w:p w:rsidR="00740F20" w:rsidRPr="0049186D" w:rsidRDefault="00740F20" w:rsidP="00740F20">
      <w:pPr>
        <w:jc w:val="both"/>
        <w:rPr>
          <w:rFonts w:ascii="GHEA Grapalat" w:hAnsi="GHEA Grapalat"/>
          <w:sz w:val="20"/>
          <w:lang w:val="hy-AM"/>
        </w:rPr>
      </w:pPr>
      <w:r w:rsidRPr="0049186D">
        <w:rPr>
          <w:rFonts w:ascii="GHEA Grapalat" w:hAnsi="GHEA Grapalat"/>
          <w:sz w:val="20"/>
          <w:lang w:val="hy-AM"/>
        </w:rPr>
        <w:t xml:space="preserve"> </w:t>
      </w:r>
    </w:p>
    <w:p w:rsidR="00740F20" w:rsidRPr="0049186D" w:rsidRDefault="00740F20" w:rsidP="00740F20">
      <w:pPr>
        <w:jc w:val="right"/>
        <w:rPr>
          <w:rFonts w:ascii="GHEA Grapalat" w:hAnsi="GHEA Grapalat"/>
          <w:sz w:val="20"/>
          <w:lang w:val="hy-AM"/>
        </w:rPr>
      </w:pPr>
      <w:r w:rsidRPr="0049186D">
        <w:rPr>
          <w:rFonts w:ascii="GHEA Grapalat" w:hAnsi="GHEA Grapalat"/>
          <w:sz w:val="20"/>
          <w:lang w:val="hy-AM"/>
        </w:rPr>
        <w:t xml:space="preserve">    </w:t>
      </w:r>
    </w:p>
    <w:p w:rsidR="00740F20" w:rsidRPr="0049186D" w:rsidRDefault="00740F20" w:rsidP="00740F20">
      <w:pPr>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17"/>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r w:rsidRPr="0049186D">
        <w:rPr>
          <w:rFonts w:ascii="GHEA Grapalat" w:hAnsi="GHEA Grapalat"/>
          <w:sz w:val="20"/>
          <w:lang w:val="hy-AM"/>
        </w:rPr>
        <w:br w:type="page"/>
      </w: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rPr>
          <w:lang w:val="hy-AM"/>
        </w:rPr>
      </w:pPr>
    </w:p>
    <w:p w:rsidR="00740F20" w:rsidRPr="0049186D" w:rsidRDefault="00740F20" w:rsidP="00740F20">
      <w:pPr>
        <w:pStyle w:val="Heading3"/>
        <w:spacing w:line="240" w:lineRule="auto"/>
        <w:ind w:firstLine="567"/>
        <w:jc w:val="right"/>
        <w:rPr>
          <w:rFonts w:ascii="GHEA Grapalat" w:hAnsi="GHEA Grapalat" w:cs="Arial"/>
          <w:b/>
          <w:i w:val="0"/>
          <w:lang w:val="hy-AM"/>
        </w:rPr>
      </w:pPr>
      <w:r w:rsidRPr="0049186D">
        <w:rPr>
          <w:rFonts w:ascii="GHEA Grapalat" w:hAnsi="GHEA Grapalat" w:cs="Sylfaen"/>
          <w:b/>
          <w:i w:val="0"/>
          <w:lang w:val="hy-AM"/>
        </w:rPr>
        <w:t>Հավելված</w:t>
      </w:r>
      <w:r w:rsidRPr="0049186D">
        <w:rPr>
          <w:rFonts w:ascii="GHEA Grapalat" w:hAnsi="GHEA Grapalat" w:cs="Arial"/>
          <w:b/>
          <w:i w:val="0"/>
          <w:lang w:val="hy-AM"/>
        </w:rPr>
        <w:t xml:space="preserve"> </w:t>
      </w:r>
      <w:r w:rsidRPr="005214FE">
        <w:rPr>
          <w:rFonts w:ascii="GHEA Grapalat" w:hAnsi="GHEA Grapalat" w:cs="Arial"/>
          <w:b/>
          <w:i w:val="0"/>
          <w:lang w:val="hy-AM"/>
        </w:rPr>
        <w:t>3</w:t>
      </w:r>
      <w:r w:rsidRPr="0049186D">
        <w:rPr>
          <w:rFonts w:ascii="GHEA Grapalat" w:hAnsi="GHEA Grapalat" w:cs="Arial"/>
          <w:b/>
          <w:i w:val="0"/>
          <w:lang w:val="hy-AM"/>
        </w:rPr>
        <w:t>.1</w:t>
      </w:r>
    </w:p>
    <w:p w:rsidR="00740F20" w:rsidRPr="0049186D" w:rsidRDefault="00740F20" w:rsidP="00740F20">
      <w:pPr>
        <w:pStyle w:val="BodyTextIndent3"/>
        <w:spacing w:line="240" w:lineRule="auto"/>
        <w:jc w:val="right"/>
        <w:rPr>
          <w:rFonts w:ascii="GHEA Grapalat" w:hAnsi="GHEA Grapalat" w:cs="Arial"/>
          <w:b/>
          <w:lang w:val="hy-AM"/>
        </w:rPr>
      </w:pP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-20/01&gt;&gt; </w:t>
      </w:r>
      <w:r w:rsidRPr="0049186D">
        <w:rPr>
          <w:rFonts w:ascii="GHEA Grapalat" w:hAnsi="GHEA Grapalat" w:cs="Sylfaen"/>
          <w:b/>
          <w:lang w:val="hy-AM"/>
        </w:rPr>
        <w:t>ծածկագրով</w:t>
      </w:r>
    </w:p>
    <w:p w:rsidR="00740F20" w:rsidRPr="0049186D" w:rsidRDefault="00740F20" w:rsidP="00740F20">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w:t>
      </w:r>
      <w:r>
        <w:rPr>
          <w:rFonts w:ascii="GHEA Grapalat" w:hAnsi="GHEA Grapalat"/>
          <w:i/>
          <w:lang w:val="af-ZA"/>
        </w:rPr>
        <w:t xml:space="preserve"> </w:t>
      </w:r>
      <w:r w:rsidRPr="0049186D">
        <w:rPr>
          <w:rFonts w:ascii="GHEA Grapalat" w:hAnsi="GHEA Grapalat" w:cs="Sylfaen"/>
          <w:b/>
          <w:lang w:val="hy-AM"/>
        </w:rPr>
        <w:t>ման հարցման հրավերի</w:t>
      </w:r>
    </w:p>
    <w:p w:rsidR="00740F20" w:rsidRPr="0049186D" w:rsidRDefault="00740F20" w:rsidP="00740F20">
      <w:pPr>
        <w:ind w:left="-66"/>
        <w:jc w:val="center"/>
        <w:rPr>
          <w:rFonts w:ascii="GHEA Grapalat" w:hAnsi="GHEA Grapalat"/>
          <w:b/>
          <w:lang w:val="hy-AM"/>
        </w:rPr>
      </w:pPr>
    </w:p>
    <w:p w:rsidR="00740F20" w:rsidRPr="0049186D" w:rsidRDefault="00740F20" w:rsidP="00740F20">
      <w:pPr>
        <w:pStyle w:val="Heading3"/>
        <w:spacing w:line="240" w:lineRule="auto"/>
        <w:ind w:firstLine="567"/>
        <w:jc w:val="left"/>
        <w:rPr>
          <w:rFonts w:ascii="GHEA Grapalat" w:hAnsi="GHEA Grapalat"/>
          <w:b/>
          <w:lang w:val="hy-AM"/>
        </w:rPr>
      </w:pPr>
    </w:p>
    <w:p w:rsidR="00740F20" w:rsidRPr="0049186D" w:rsidRDefault="00740F20" w:rsidP="00740F20">
      <w:pPr>
        <w:pStyle w:val="Heading3"/>
        <w:spacing w:line="240" w:lineRule="auto"/>
        <w:ind w:firstLine="567"/>
        <w:rPr>
          <w:rFonts w:ascii="GHEA Grapalat" w:hAnsi="GHEA Grapalat"/>
          <w:b/>
          <w:i w:val="0"/>
          <w:lang w:val="hy-AM"/>
        </w:rPr>
      </w:pPr>
      <w:r w:rsidRPr="0049186D">
        <w:rPr>
          <w:rFonts w:ascii="GHEA Grapalat" w:hAnsi="GHEA Grapalat"/>
          <w:b/>
          <w:i w:val="0"/>
          <w:lang w:val="hy-AM"/>
        </w:rPr>
        <w:t>ՆԿԱՐԱԳԻՐ</w:t>
      </w:r>
    </w:p>
    <w:p w:rsidR="00740F20" w:rsidRPr="0049186D" w:rsidRDefault="00740F20" w:rsidP="00740F20">
      <w:pPr>
        <w:pStyle w:val="Heading3"/>
        <w:spacing w:line="240" w:lineRule="auto"/>
        <w:ind w:firstLine="567"/>
        <w:rPr>
          <w:rFonts w:ascii="GHEA Grapalat" w:hAnsi="GHEA Grapalat"/>
          <w:b/>
          <w:i w:val="0"/>
          <w:lang w:val="hy-AM"/>
        </w:rPr>
      </w:pPr>
      <w:r w:rsidRPr="0049186D">
        <w:rPr>
          <w:rFonts w:ascii="GHEA Grapalat" w:hAnsi="GHEA Grapalat"/>
          <w:b/>
          <w:i w:val="0"/>
          <w:lang w:val="hy-AM"/>
        </w:rPr>
        <w:t xml:space="preserve">առաջին տեղը զբաղեցրած մասնակից կողմից առաջարկվող ապրանքի ամբողջական </w:t>
      </w:r>
    </w:p>
    <w:p w:rsidR="00740F20" w:rsidRPr="0049186D" w:rsidRDefault="00740F20" w:rsidP="00740F20">
      <w:pPr>
        <w:pStyle w:val="Heading3"/>
        <w:spacing w:line="240" w:lineRule="auto"/>
        <w:ind w:firstLine="567"/>
        <w:rPr>
          <w:rFonts w:ascii="GHEA Grapalat" w:hAnsi="GHEA Grapalat" w:cs="Arial"/>
          <w:lang w:val="es-ES"/>
        </w:rPr>
      </w:pPr>
    </w:p>
    <w:p w:rsidR="00740F20" w:rsidRPr="0049186D" w:rsidRDefault="00740F20" w:rsidP="00740F20">
      <w:pPr>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-20/02&gt;&gt;</w:t>
      </w:r>
    </w:p>
    <w:p w:rsidR="00740F20" w:rsidRPr="0049186D" w:rsidRDefault="00740F20" w:rsidP="00740F20">
      <w:pPr>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740F20" w:rsidRPr="0049186D" w:rsidRDefault="00740F20" w:rsidP="00740F20">
      <w:pPr>
        <w:jc w:val="both"/>
        <w:rPr>
          <w:rFonts w:ascii="GHEA Grapalat" w:hAnsi="GHEA Grapalat"/>
          <w:lang w:val="hy-AM"/>
        </w:rPr>
      </w:pPr>
      <w:r w:rsidRPr="0049186D">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w:t>
      </w:r>
      <w:r>
        <w:rPr>
          <w:rFonts w:ascii="GHEA Grapalat" w:hAnsi="GHEA Grapalat" w:cs="Arial"/>
          <w:sz w:val="20"/>
          <w:szCs w:val="20"/>
          <w:lang w:val="es-ES"/>
        </w:rPr>
        <w:t xml:space="preserve"> ամբողջական նկարագիրը:</w:t>
      </w:r>
      <w:r w:rsidRPr="0049186D">
        <w:rPr>
          <w:rFonts w:ascii="GHEA Grapalat" w:hAnsi="GHEA Grapalat" w:cs="Arial"/>
          <w:sz w:val="20"/>
          <w:szCs w:val="20"/>
          <w:lang w:val="es-ES"/>
        </w:rPr>
        <w:t xml:space="preserve">  </w:t>
      </w:r>
    </w:p>
    <w:p w:rsidR="00740F20" w:rsidRPr="0049186D" w:rsidRDefault="00740F20" w:rsidP="00740F20">
      <w:pPr>
        <w:pStyle w:val="Heading3"/>
        <w:spacing w:line="240" w:lineRule="auto"/>
        <w:ind w:firstLine="567"/>
        <w:rPr>
          <w:rFonts w:ascii="GHEA Grapalat" w:hAnsi="GHEA Grapalat" w:cs="Arial"/>
          <w:lang w:val="es-ES"/>
        </w:rPr>
      </w:pPr>
    </w:p>
    <w:p w:rsidR="00740F20" w:rsidRPr="0049186D" w:rsidRDefault="00740F20" w:rsidP="00740F2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740F20" w:rsidRPr="0049186D" w:rsidTr="0042396C">
        <w:tc>
          <w:tcPr>
            <w:tcW w:w="1368" w:type="dxa"/>
            <w:vMerge w:val="restart"/>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Չափաբաժնի համար</w:t>
            </w:r>
          </w:p>
        </w:tc>
        <w:tc>
          <w:tcPr>
            <w:tcW w:w="8550" w:type="dxa"/>
            <w:gridSpan w:val="5"/>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Առաջարկվող ապրանքի</w:t>
            </w:r>
          </w:p>
        </w:tc>
      </w:tr>
      <w:tr w:rsidR="00740F20" w:rsidRPr="0049186D" w:rsidTr="0042396C">
        <w:tc>
          <w:tcPr>
            <w:tcW w:w="1368" w:type="dxa"/>
            <w:vMerge/>
            <w:vAlign w:val="center"/>
          </w:tcPr>
          <w:p w:rsidR="00740F20" w:rsidRPr="0049186D" w:rsidRDefault="00740F20" w:rsidP="0042396C">
            <w:pPr>
              <w:jc w:val="center"/>
              <w:rPr>
                <w:rFonts w:ascii="GHEA Grapalat" w:hAnsi="GHEA Grapalat"/>
                <w:b/>
                <w:bCs/>
                <w:sz w:val="16"/>
                <w:szCs w:val="18"/>
                <w:lang w:val="es-ES"/>
              </w:rPr>
            </w:pPr>
          </w:p>
        </w:tc>
        <w:tc>
          <w:tcPr>
            <w:tcW w:w="1460" w:type="dxa"/>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անվանումը</w:t>
            </w:r>
          </w:p>
        </w:tc>
        <w:tc>
          <w:tcPr>
            <w:tcW w:w="2003" w:type="dxa"/>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ապրանքային նշանը</w:t>
            </w:r>
          </w:p>
        </w:tc>
        <w:tc>
          <w:tcPr>
            <w:tcW w:w="1757" w:type="dxa"/>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արտադրողի անվանումը</w:t>
            </w:r>
          </w:p>
        </w:tc>
        <w:tc>
          <w:tcPr>
            <w:tcW w:w="1530" w:type="dxa"/>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ծագման երկիրը</w:t>
            </w:r>
          </w:p>
        </w:tc>
        <w:tc>
          <w:tcPr>
            <w:tcW w:w="1800" w:type="dxa"/>
            <w:vAlign w:val="center"/>
          </w:tcPr>
          <w:p w:rsidR="00740F20" w:rsidRPr="0049186D" w:rsidRDefault="00740F20" w:rsidP="0042396C">
            <w:pPr>
              <w:jc w:val="center"/>
              <w:rPr>
                <w:rFonts w:ascii="GHEA Grapalat" w:hAnsi="GHEA Grapalat"/>
                <w:b/>
                <w:bCs/>
                <w:sz w:val="16"/>
                <w:szCs w:val="18"/>
                <w:lang w:val="es-ES"/>
              </w:rPr>
            </w:pPr>
            <w:r w:rsidRPr="0049186D">
              <w:rPr>
                <w:rFonts w:ascii="GHEA Grapalat" w:hAnsi="GHEA Grapalat"/>
                <w:b/>
                <w:bCs/>
                <w:sz w:val="16"/>
                <w:szCs w:val="18"/>
                <w:lang w:val="es-ES"/>
              </w:rPr>
              <w:t>տեխնիկական բնութագրերը</w:t>
            </w:r>
          </w:p>
        </w:tc>
      </w:tr>
      <w:tr w:rsidR="00740F20" w:rsidRPr="0049186D" w:rsidTr="0042396C">
        <w:tc>
          <w:tcPr>
            <w:tcW w:w="1368" w:type="dxa"/>
          </w:tcPr>
          <w:p w:rsidR="00740F20" w:rsidRPr="002330B2" w:rsidRDefault="00740F20" w:rsidP="0042396C">
            <w:pPr>
              <w:pStyle w:val="Heading3"/>
              <w:spacing w:line="240" w:lineRule="auto"/>
              <w:jc w:val="left"/>
              <w:rPr>
                <w:rFonts w:ascii="GHEA Grapalat" w:hAnsi="GHEA Grapalat"/>
                <w:b/>
                <w:lang w:val="en-US"/>
              </w:rPr>
            </w:pPr>
            <w:r>
              <w:rPr>
                <w:rFonts w:ascii="GHEA Grapalat" w:hAnsi="GHEA Grapalat"/>
                <w:b/>
                <w:lang w:val="en-US"/>
              </w:rPr>
              <w:t>1</w:t>
            </w:r>
          </w:p>
        </w:tc>
        <w:tc>
          <w:tcPr>
            <w:tcW w:w="1460" w:type="dxa"/>
          </w:tcPr>
          <w:p w:rsidR="00740F20" w:rsidRPr="002330B2" w:rsidRDefault="00740F20" w:rsidP="0042396C">
            <w:pPr>
              <w:pStyle w:val="Heading3"/>
              <w:spacing w:line="240" w:lineRule="auto"/>
              <w:jc w:val="left"/>
              <w:rPr>
                <w:rFonts w:ascii="GHEA Grapalat" w:hAnsi="GHEA Grapalat"/>
                <w:b/>
                <w:lang w:val="en-US"/>
              </w:rPr>
            </w:pPr>
            <w:r>
              <w:rPr>
                <w:rFonts w:ascii="GHEA Grapalat" w:hAnsi="GHEA Grapalat"/>
                <w:b/>
                <w:lang w:val="en-US"/>
              </w:rPr>
              <w:t>ԴԻԶ ՎԱՌԵԼԻՔ</w:t>
            </w:r>
          </w:p>
        </w:tc>
        <w:tc>
          <w:tcPr>
            <w:tcW w:w="2003" w:type="dxa"/>
          </w:tcPr>
          <w:p w:rsidR="00740F20" w:rsidRPr="0049186D" w:rsidRDefault="00740F20" w:rsidP="0042396C">
            <w:pPr>
              <w:pStyle w:val="Heading3"/>
              <w:spacing w:line="240" w:lineRule="auto"/>
              <w:jc w:val="left"/>
              <w:rPr>
                <w:rFonts w:ascii="GHEA Grapalat" w:hAnsi="GHEA Grapalat"/>
                <w:b/>
                <w:lang w:val="hy-AM"/>
              </w:rPr>
            </w:pPr>
          </w:p>
        </w:tc>
        <w:tc>
          <w:tcPr>
            <w:tcW w:w="1757" w:type="dxa"/>
          </w:tcPr>
          <w:p w:rsidR="00740F20" w:rsidRPr="001D2FB1" w:rsidRDefault="00740F20" w:rsidP="0042396C">
            <w:pPr>
              <w:pStyle w:val="Heading3"/>
              <w:spacing w:line="240" w:lineRule="auto"/>
              <w:jc w:val="left"/>
              <w:rPr>
                <w:rFonts w:ascii="GHEA Grapalat" w:hAnsi="GHEA Grapalat"/>
                <w:b/>
                <w:lang w:val="en-US"/>
              </w:rPr>
            </w:pPr>
            <w:r>
              <w:rPr>
                <w:rFonts w:ascii="GHEA Grapalat" w:hAnsi="GHEA Grapalat"/>
                <w:b/>
                <w:lang w:val="en-US"/>
              </w:rPr>
              <w:t>ցանկացած</w:t>
            </w:r>
          </w:p>
        </w:tc>
        <w:tc>
          <w:tcPr>
            <w:tcW w:w="1530" w:type="dxa"/>
          </w:tcPr>
          <w:p w:rsidR="00740F20" w:rsidRPr="001D2FB1" w:rsidRDefault="00740F20" w:rsidP="0042396C">
            <w:pPr>
              <w:pStyle w:val="Heading3"/>
              <w:spacing w:line="240" w:lineRule="auto"/>
              <w:jc w:val="left"/>
              <w:rPr>
                <w:rFonts w:ascii="GHEA Grapalat" w:hAnsi="GHEA Grapalat"/>
                <w:b/>
                <w:lang w:val="en-US"/>
              </w:rPr>
            </w:pPr>
            <w:r>
              <w:rPr>
                <w:rFonts w:ascii="GHEA Grapalat" w:hAnsi="GHEA Grapalat"/>
                <w:b/>
                <w:lang w:val="en-US"/>
              </w:rPr>
              <w:t>ցանկացած</w:t>
            </w:r>
          </w:p>
        </w:tc>
        <w:tc>
          <w:tcPr>
            <w:tcW w:w="1800" w:type="dxa"/>
          </w:tcPr>
          <w:p w:rsidR="00740F20" w:rsidRPr="0049186D" w:rsidRDefault="00740F20" w:rsidP="0042396C">
            <w:pPr>
              <w:pStyle w:val="Heading3"/>
              <w:spacing w:line="240" w:lineRule="auto"/>
              <w:jc w:val="left"/>
              <w:rPr>
                <w:rFonts w:ascii="GHEA Grapalat" w:hAnsi="GHEA Grapalat"/>
                <w:b/>
                <w:lang w:val="hy-AM"/>
              </w:rPr>
            </w:pPr>
          </w:p>
        </w:tc>
      </w:tr>
      <w:tr w:rsidR="00740F20" w:rsidRPr="0049186D" w:rsidTr="0042396C">
        <w:tc>
          <w:tcPr>
            <w:tcW w:w="1368" w:type="dxa"/>
          </w:tcPr>
          <w:p w:rsidR="00740F20" w:rsidRPr="0049186D" w:rsidRDefault="00740F20" w:rsidP="0042396C">
            <w:pPr>
              <w:pStyle w:val="Heading3"/>
              <w:spacing w:line="240" w:lineRule="auto"/>
              <w:jc w:val="left"/>
              <w:rPr>
                <w:rFonts w:ascii="GHEA Grapalat" w:hAnsi="GHEA Grapalat"/>
                <w:b/>
                <w:lang w:val="hy-AM"/>
              </w:rPr>
            </w:pPr>
          </w:p>
        </w:tc>
        <w:tc>
          <w:tcPr>
            <w:tcW w:w="1460" w:type="dxa"/>
          </w:tcPr>
          <w:p w:rsidR="00740F20" w:rsidRPr="0049186D" w:rsidRDefault="00740F20" w:rsidP="0042396C">
            <w:pPr>
              <w:pStyle w:val="Heading3"/>
              <w:spacing w:line="240" w:lineRule="auto"/>
              <w:jc w:val="left"/>
              <w:rPr>
                <w:rFonts w:ascii="GHEA Grapalat" w:hAnsi="GHEA Grapalat"/>
                <w:b/>
                <w:lang w:val="hy-AM"/>
              </w:rPr>
            </w:pPr>
          </w:p>
        </w:tc>
        <w:tc>
          <w:tcPr>
            <w:tcW w:w="2003" w:type="dxa"/>
          </w:tcPr>
          <w:p w:rsidR="00740F20" w:rsidRPr="0049186D" w:rsidRDefault="00740F20" w:rsidP="0042396C">
            <w:pPr>
              <w:pStyle w:val="Heading3"/>
              <w:spacing w:line="240" w:lineRule="auto"/>
              <w:jc w:val="left"/>
              <w:rPr>
                <w:rFonts w:ascii="GHEA Grapalat" w:hAnsi="GHEA Grapalat"/>
                <w:b/>
                <w:lang w:val="hy-AM"/>
              </w:rPr>
            </w:pPr>
          </w:p>
        </w:tc>
        <w:tc>
          <w:tcPr>
            <w:tcW w:w="1757" w:type="dxa"/>
          </w:tcPr>
          <w:p w:rsidR="00740F20" w:rsidRPr="0049186D" w:rsidRDefault="00740F20" w:rsidP="0042396C">
            <w:pPr>
              <w:pStyle w:val="Heading3"/>
              <w:spacing w:line="240" w:lineRule="auto"/>
              <w:jc w:val="left"/>
              <w:rPr>
                <w:rFonts w:ascii="GHEA Grapalat" w:hAnsi="GHEA Grapalat"/>
                <w:b/>
                <w:lang w:val="hy-AM"/>
              </w:rPr>
            </w:pPr>
          </w:p>
        </w:tc>
        <w:tc>
          <w:tcPr>
            <w:tcW w:w="1530" w:type="dxa"/>
          </w:tcPr>
          <w:p w:rsidR="00740F20" w:rsidRPr="0049186D" w:rsidRDefault="00740F20" w:rsidP="0042396C">
            <w:pPr>
              <w:pStyle w:val="Heading3"/>
              <w:spacing w:line="240" w:lineRule="auto"/>
              <w:jc w:val="left"/>
              <w:rPr>
                <w:rFonts w:ascii="GHEA Grapalat" w:hAnsi="GHEA Grapalat"/>
                <w:b/>
                <w:lang w:val="hy-AM"/>
              </w:rPr>
            </w:pPr>
          </w:p>
        </w:tc>
        <w:tc>
          <w:tcPr>
            <w:tcW w:w="1800" w:type="dxa"/>
          </w:tcPr>
          <w:p w:rsidR="00740F20" w:rsidRPr="0049186D" w:rsidRDefault="00740F20" w:rsidP="0042396C">
            <w:pPr>
              <w:pStyle w:val="Heading3"/>
              <w:spacing w:line="240" w:lineRule="auto"/>
              <w:jc w:val="left"/>
              <w:rPr>
                <w:rFonts w:ascii="GHEA Grapalat" w:hAnsi="GHEA Grapalat"/>
                <w:b/>
                <w:lang w:val="hy-AM"/>
              </w:rPr>
            </w:pPr>
          </w:p>
        </w:tc>
      </w:tr>
      <w:tr w:rsidR="00740F20" w:rsidRPr="0049186D" w:rsidTr="0042396C">
        <w:tc>
          <w:tcPr>
            <w:tcW w:w="1368" w:type="dxa"/>
          </w:tcPr>
          <w:p w:rsidR="00740F20" w:rsidRPr="0049186D" w:rsidRDefault="00740F20" w:rsidP="0042396C">
            <w:pPr>
              <w:pStyle w:val="Heading3"/>
              <w:spacing w:line="240" w:lineRule="auto"/>
              <w:jc w:val="left"/>
              <w:rPr>
                <w:rFonts w:ascii="GHEA Grapalat" w:hAnsi="GHEA Grapalat"/>
                <w:b/>
                <w:lang w:val="hy-AM"/>
              </w:rPr>
            </w:pPr>
          </w:p>
        </w:tc>
        <w:tc>
          <w:tcPr>
            <w:tcW w:w="1460" w:type="dxa"/>
          </w:tcPr>
          <w:p w:rsidR="00740F20" w:rsidRPr="0049186D" w:rsidRDefault="00740F20" w:rsidP="0042396C">
            <w:pPr>
              <w:pStyle w:val="Heading3"/>
              <w:spacing w:line="240" w:lineRule="auto"/>
              <w:jc w:val="left"/>
              <w:rPr>
                <w:rFonts w:ascii="GHEA Grapalat" w:hAnsi="GHEA Grapalat"/>
                <w:b/>
                <w:lang w:val="hy-AM"/>
              </w:rPr>
            </w:pPr>
          </w:p>
        </w:tc>
        <w:tc>
          <w:tcPr>
            <w:tcW w:w="2003" w:type="dxa"/>
          </w:tcPr>
          <w:p w:rsidR="00740F20" w:rsidRPr="0049186D" w:rsidRDefault="00740F20" w:rsidP="0042396C">
            <w:pPr>
              <w:pStyle w:val="Heading3"/>
              <w:spacing w:line="240" w:lineRule="auto"/>
              <w:jc w:val="left"/>
              <w:rPr>
                <w:rFonts w:ascii="GHEA Grapalat" w:hAnsi="GHEA Grapalat"/>
                <w:b/>
                <w:lang w:val="hy-AM"/>
              </w:rPr>
            </w:pPr>
          </w:p>
        </w:tc>
        <w:tc>
          <w:tcPr>
            <w:tcW w:w="1757" w:type="dxa"/>
          </w:tcPr>
          <w:p w:rsidR="00740F20" w:rsidRPr="0049186D" w:rsidRDefault="00740F20" w:rsidP="0042396C">
            <w:pPr>
              <w:pStyle w:val="Heading3"/>
              <w:spacing w:line="240" w:lineRule="auto"/>
              <w:jc w:val="left"/>
              <w:rPr>
                <w:rFonts w:ascii="GHEA Grapalat" w:hAnsi="GHEA Grapalat"/>
                <w:b/>
                <w:lang w:val="hy-AM"/>
              </w:rPr>
            </w:pPr>
          </w:p>
        </w:tc>
        <w:tc>
          <w:tcPr>
            <w:tcW w:w="1530" w:type="dxa"/>
          </w:tcPr>
          <w:p w:rsidR="00740F20" w:rsidRPr="0049186D" w:rsidRDefault="00740F20" w:rsidP="0042396C">
            <w:pPr>
              <w:pStyle w:val="Heading3"/>
              <w:spacing w:line="240" w:lineRule="auto"/>
              <w:jc w:val="left"/>
              <w:rPr>
                <w:rFonts w:ascii="GHEA Grapalat" w:hAnsi="GHEA Grapalat"/>
                <w:b/>
                <w:lang w:val="hy-AM"/>
              </w:rPr>
            </w:pPr>
          </w:p>
        </w:tc>
        <w:tc>
          <w:tcPr>
            <w:tcW w:w="1800" w:type="dxa"/>
          </w:tcPr>
          <w:p w:rsidR="00740F20" w:rsidRPr="0049186D" w:rsidRDefault="00740F20" w:rsidP="0042396C">
            <w:pPr>
              <w:pStyle w:val="Heading3"/>
              <w:spacing w:line="240" w:lineRule="auto"/>
              <w:jc w:val="left"/>
              <w:rPr>
                <w:rFonts w:ascii="GHEA Grapalat" w:hAnsi="GHEA Grapalat"/>
                <w:b/>
                <w:lang w:val="hy-AM"/>
              </w:rPr>
            </w:pPr>
          </w:p>
        </w:tc>
      </w:tr>
    </w:tbl>
    <w:p w:rsidR="00740F20" w:rsidRPr="0049186D" w:rsidRDefault="00740F20" w:rsidP="00740F20">
      <w:pPr>
        <w:pStyle w:val="Heading3"/>
        <w:spacing w:line="240" w:lineRule="auto"/>
        <w:ind w:firstLine="567"/>
        <w:jc w:val="left"/>
        <w:rPr>
          <w:rFonts w:ascii="GHEA Grapalat" w:hAnsi="GHEA Grapalat"/>
          <w:b/>
          <w:lang w:val="en-US"/>
        </w:rPr>
      </w:pPr>
    </w:p>
    <w:p w:rsidR="00740F20" w:rsidRPr="0049186D" w:rsidRDefault="00740F20" w:rsidP="00740F20">
      <w:pPr>
        <w:pStyle w:val="Heading3"/>
        <w:spacing w:line="240" w:lineRule="auto"/>
        <w:ind w:firstLine="567"/>
        <w:jc w:val="left"/>
        <w:rPr>
          <w:rFonts w:ascii="GHEA Grapalat" w:hAnsi="GHEA Grapalat"/>
          <w:b/>
          <w:lang w:val="en-US"/>
        </w:rPr>
      </w:pPr>
    </w:p>
    <w:p w:rsidR="00740F20" w:rsidRPr="0049186D" w:rsidRDefault="00740F20" w:rsidP="00740F20">
      <w:pPr>
        <w:pStyle w:val="Heading3"/>
        <w:spacing w:line="240" w:lineRule="auto"/>
        <w:ind w:firstLine="567"/>
        <w:jc w:val="left"/>
        <w:rPr>
          <w:rFonts w:ascii="GHEA Grapalat" w:hAnsi="GHEA Grapalat"/>
          <w:b/>
          <w:lang w:val="en-US"/>
        </w:rPr>
      </w:pPr>
    </w:p>
    <w:p w:rsidR="00740F20" w:rsidRPr="0049186D" w:rsidRDefault="00740F20" w:rsidP="00740F20">
      <w:pPr>
        <w:pStyle w:val="Heading3"/>
        <w:spacing w:line="240" w:lineRule="auto"/>
        <w:ind w:firstLine="567"/>
        <w:jc w:val="left"/>
        <w:rPr>
          <w:rFonts w:ascii="GHEA Grapalat" w:hAnsi="GHEA Grapalat"/>
          <w:b/>
          <w:lang w:val="en-US"/>
        </w:rPr>
      </w:pPr>
    </w:p>
    <w:p w:rsidR="00740F20" w:rsidRPr="0049186D" w:rsidRDefault="00740F20" w:rsidP="00740F20">
      <w:pPr>
        <w:rPr>
          <w:rFonts w:ascii="GHEA Grapalat" w:hAnsi="GHEA Grapalat"/>
          <w:sz w:val="20"/>
          <w:lang w:val="es-ES"/>
        </w:rPr>
      </w:pPr>
    </w:p>
    <w:p w:rsidR="00740F20" w:rsidRPr="0049186D" w:rsidRDefault="00740F20" w:rsidP="00740F20">
      <w:pPr>
        <w:jc w:val="both"/>
        <w:rPr>
          <w:rFonts w:ascii="GHEA Grapalat" w:hAnsi="GHEA Grapalat"/>
          <w:sz w:val="20"/>
          <w:u w:val="single"/>
        </w:rPr>
      </w:pP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t xml:space="preserve">    </w:t>
      </w:r>
    </w:p>
    <w:p w:rsidR="00740F20" w:rsidRPr="0049186D" w:rsidRDefault="00740F20" w:rsidP="00740F20">
      <w:pPr>
        <w:jc w:val="both"/>
        <w:rPr>
          <w:rFonts w:ascii="GHEA Grapalat" w:hAnsi="GHEA Grapalat"/>
          <w:sz w:val="20"/>
          <w:u w:val="single"/>
        </w:rPr>
      </w:pPr>
      <w:r w:rsidRPr="0049186D">
        <w:rPr>
          <w:rFonts w:ascii="GHEA Grapalat" w:hAnsi="GHEA Grapalat" w:cs="Sylfaen"/>
          <w:sz w:val="20"/>
          <w:vertAlign w:val="superscript"/>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rPr>
        <w:t xml:space="preserve">  </w:t>
      </w:r>
      <w:r w:rsidRPr="0049186D">
        <w:rPr>
          <w:rFonts w:ascii="GHEA Grapalat" w:hAnsi="GHEA Grapalat" w:cs="Sylfaen"/>
          <w:sz w:val="20"/>
          <w:vertAlign w:val="superscript"/>
        </w:rPr>
        <w:tab/>
      </w:r>
      <w:r w:rsidRPr="0049186D">
        <w:rPr>
          <w:rFonts w:ascii="GHEA Grapalat" w:hAnsi="GHEA Grapalat" w:cs="Sylfaen"/>
          <w:sz w:val="20"/>
          <w:vertAlign w:val="superscript"/>
        </w:rPr>
        <w:tab/>
      </w:r>
      <w:r w:rsidRPr="0049186D">
        <w:rPr>
          <w:rFonts w:ascii="GHEA Grapalat" w:hAnsi="GHEA Grapalat" w:cs="Sylfaen"/>
          <w:vertAlign w:val="superscript"/>
        </w:rPr>
        <w:t xml:space="preserve">                           </w:t>
      </w:r>
      <w:r w:rsidRPr="0049186D">
        <w:rPr>
          <w:rFonts w:ascii="GHEA Grapalat" w:hAnsi="GHEA Grapalat" w:cs="Sylfaen"/>
          <w:sz w:val="20"/>
          <w:vertAlign w:val="superscript"/>
          <w:lang w:val="hy-AM"/>
        </w:rPr>
        <w:t>ստորագրությո</w:t>
      </w:r>
      <w:r w:rsidRPr="0049186D">
        <w:rPr>
          <w:rFonts w:ascii="GHEA Grapalat" w:hAnsi="GHEA Grapalat" w:cs="Sylfaen"/>
          <w:sz w:val="20"/>
          <w:vertAlign w:val="superscript"/>
        </w:rPr>
        <w:t>ւն</w:t>
      </w:r>
      <w:r w:rsidRPr="0049186D">
        <w:rPr>
          <w:rFonts w:ascii="GHEA Grapalat" w:hAnsi="GHEA Grapalat" w:cs="Sylfaen"/>
          <w:sz w:val="20"/>
          <w:lang w:val="hy-AM"/>
        </w:rPr>
        <w:t xml:space="preserve"> </w:t>
      </w:r>
    </w:p>
    <w:p w:rsidR="00740F20" w:rsidRPr="0049186D" w:rsidRDefault="00740F20" w:rsidP="00740F20">
      <w:pPr>
        <w:jc w:val="right"/>
        <w:rPr>
          <w:rFonts w:ascii="GHEA Grapalat" w:hAnsi="GHEA Grapalat" w:cs="Sylfaen"/>
          <w:sz w:val="20"/>
        </w:rPr>
      </w:pPr>
    </w:p>
    <w:p w:rsidR="00740F20" w:rsidRPr="0049186D" w:rsidRDefault="00740F20" w:rsidP="00740F20">
      <w:pPr>
        <w:jc w:val="right"/>
        <w:rPr>
          <w:rFonts w:ascii="GHEA Grapalat" w:hAnsi="GHEA Grapalat" w:cs="Sylfaen"/>
          <w:sz w:val="20"/>
        </w:rPr>
      </w:pPr>
    </w:p>
    <w:p w:rsidR="00740F20" w:rsidRPr="0049186D" w:rsidRDefault="00740F20" w:rsidP="00740F20">
      <w:pPr>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18"/>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740F20" w:rsidRPr="0049186D" w:rsidRDefault="00740F20" w:rsidP="00740F20">
      <w:pPr>
        <w:jc w:val="right"/>
        <w:rPr>
          <w:rFonts w:ascii="GHEA Grapalat" w:hAnsi="GHEA Grapalat"/>
          <w:sz w:val="20"/>
          <w:lang w:val="hy-AM"/>
        </w:rPr>
      </w:pPr>
    </w:p>
    <w:p w:rsidR="00740F20" w:rsidRPr="0049186D" w:rsidRDefault="00740F20" w:rsidP="00740F20">
      <w:pPr>
        <w:jc w:val="right"/>
        <w:rPr>
          <w:rFonts w:ascii="GHEA Grapalat" w:hAnsi="GHEA Grapalat"/>
          <w:sz w:val="20"/>
          <w:lang w:val="hy-AM"/>
        </w:rPr>
      </w:pPr>
    </w:p>
    <w:p w:rsidR="00740F20" w:rsidRPr="0049186D" w:rsidRDefault="00740F20" w:rsidP="00740F20">
      <w:pPr>
        <w:pStyle w:val="Heading3"/>
        <w:spacing w:line="240" w:lineRule="auto"/>
        <w:ind w:firstLine="567"/>
        <w:jc w:val="right"/>
        <w:rPr>
          <w:rFonts w:ascii="GHEA Grapalat" w:hAnsi="GHEA Grapalat"/>
          <w:sz w:val="16"/>
          <w:szCs w:val="16"/>
          <w:lang w:val="hy-AM"/>
        </w:rPr>
      </w:pPr>
      <w:r w:rsidRPr="0049186D">
        <w:rPr>
          <w:rFonts w:ascii="GHEA Grapalat" w:hAnsi="GHEA Grapalat"/>
          <w:b/>
          <w:lang w:val="hy-AM"/>
        </w:rPr>
        <w:t xml:space="preserve"> </w:t>
      </w:r>
      <w:r w:rsidRPr="0049186D">
        <w:rPr>
          <w:rFonts w:ascii="GHEA Grapalat" w:hAnsi="GHEA Grapalat"/>
          <w:b/>
          <w:lang w:val="hy-AM"/>
        </w:rPr>
        <w:br w:type="page"/>
      </w:r>
      <w:r w:rsidRPr="0049186D">
        <w:rPr>
          <w:rFonts w:ascii="GHEA Grapalat" w:hAnsi="GHEA Grapalat"/>
          <w:sz w:val="16"/>
          <w:szCs w:val="16"/>
          <w:lang w:val="hy-AM"/>
        </w:rPr>
        <w:lastRenderedPageBreak/>
        <w:t xml:space="preserve"> </w:t>
      </w:r>
    </w:p>
    <w:p w:rsidR="00740F20" w:rsidRPr="0049186D" w:rsidRDefault="00740F20" w:rsidP="00740F20">
      <w:pPr>
        <w:ind w:right="891"/>
        <w:jc w:val="right"/>
        <w:rPr>
          <w:rFonts w:ascii="GHEA Grapalat" w:hAnsi="GHEA Grapalat"/>
          <w:sz w:val="16"/>
          <w:szCs w:val="16"/>
          <w:lang w:val="hy-AM"/>
        </w:rPr>
      </w:pPr>
    </w:p>
    <w:p w:rsidR="00740F20" w:rsidRPr="0049186D" w:rsidRDefault="00740F20" w:rsidP="00740F20">
      <w:pPr>
        <w:ind w:right="891"/>
        <w:jc w:val="right"/>
        <w:rPr>
          <w:rFonts w:ascii="GHEA Grapalat" w:hAnsi="GHEA Grapalat"/>
          <w:sz w:val="16"/>
          <w:szCs w:val="16"/>
          <w:lang w:val="hy-AM"/>
        </w:rPr>
      </w:pPr>
    </w:p>
    <w:p w:rsidR="00740F20" w:rsidRPr="0049186D" w:rsidRDefault="00740F20" w:rsidP="00740F20">
      <w:pPr>
        <w:ind w:right="891"/>
        <w:jc w:val="right"/>
        <w:rPr>
          <w:rFonts w:ascii="GHEA Grapalat" w:hAnsi="GHEA Grapalat"/>
          <w:sz w:val="16"/>
          <w:szCs w:val="16"/>
          <w:lang w:val="hy-AM"/>
        </w:rPr>
      </w:pPr>
    </w:p>
    <w:p w:rsidR="00740F20" w:rsidRPr="0049186D" w:rsidRDefault="00740F20" w:rsidP="00740F20">
      <w:pPr>
        <w:pStyle w:val="BodyTextIndent3"/>
        <w:spacing w:line="240" w:lineRule="auto"/>
        <w:jc w:val="right"/>
        <w:rPr>
          <w:rFonts w:ascii="GHEA Grapalat" w:hAnsi="GHEA Grapalat" w:cs="Sylfaen"/>
          <w:b/>
          <w:lang w:val="hy-AM"/>
        </w:rPr>
      </w:pPr>
    </w:p>
    <w:p w:rsidR="00740F20" w:rsidRPr="0049186D" w:rsidRDefault="00740F20" w:rsidP="00740F20">
      <w:pPr>
        <w:pStyle w:val="BodyTextIndent3"/>
        <w:spacing w:line="240" w:lineRule="auto"/>
        <w:jc w:val="right"/>
        <w:rPr>
          <w:rFonts w:ascii="GHEA Grapalat" w:hAnsi="GHEA Grapalat" w:cs="Sylfaen"/>
          <w:i/>
          <w:sz w:val="16"/>
          <w:szCs w:val="16"/>
          <w:lang w:val="hy-AM" w:eastAsia="ru-RU"/>
        </w:rPr>
      </w:pPr>
      <w:r w:rsidRPr="0049186D">
        <w:rPr>
          <w:rFonts w:ascii="GHEA Grapalat" w:hAnsi="GHEA Grapalat" w:cs="Sylfaen"/>
          <w:b/>
          <w:lang w:val="hy-AM"/>
        </w:rPr>
        <w:br w:type="page"/>
      </w:r>
      <w:r w:rsidRPr="0049186D">
        <w:rPr>
          <w:rFonts w:ascii="GHEA Grapalat" w:hAnsi="GHEA Grapalat" w:cs="Sylfaen"/>
          <w:i/>
          <w:sz w:val="16"/>
          <w:szCs w:val="16"/>
          <w:lang w:val="hy-AM" w:eastAsia="ru-RU"/>
        </w:rPr>
        <w:lastRenderedPageBreak/>
        <w:t xml:space="preserve"> </w:t>
      </w:r>
    </w:p>
    <w:p w:rsidR="00740F20" w:rsidRPr="0049186D" w:rsidRDefault="00740F20" w:rsidP="00740F20">
      <w:pPr>
        <w:jc w:val="right"/>
        <w:rPr>
          <w:rFonts w:ascii="GHEA Grapalat" w:hAnsi="GHEA Grapalat" w:cs="Arial"/>
          <w:sz w:val="20"/>
          <w:lang w:val="hy-AM"/>
        </w:rPr>
      </w:pPr>
      <w:r w:rsidRPr="0049186D">
        <w:rPr>
          <w:rFonts w:ascii="GHEA Grapalat" w:hAnsi="GHEA Grapalat" w:cs="Arial"/>
          <w:sz w:val="20"/>
          <w:lang w:val="hy-AM"/>
        </w:rPr>
        <w:tab/>
        <w:t xml:space="preserve"> </w:t>
      </w:r>
    </w:p>
    <w:p w:rsidR="00740F20" w:rsidRPr="005214FE" w:rsidRDefault="00740F20" w:rsidP="00740F20">
      <w:pPr>
        <w:pStyle w:val="BodyTextIndent3"/>
        <w:spacing w:line="240" w:lineRule="auto"/>
        <w:jc w:val="right"/>
        <w:rPr>
          <w:rFonts w:ascii="GHEA Grapalat" w:hAnsi="GHEA Grapalat" w:cs="Sylfaen"/>
          <w:b/>
          <w:lang w:val="hy-AM"/>
        </w:rPr>
      </w:pPr>
      <w:r w:rsidRPr="0049186D">
        <w:rPr>
          <w:rFonts w:ascii="GHEA Grapalat" w:hAnsi="GHEA Grapalat"/>
          <w:i/>
          <w:lang w:val="hy-AM"/>
        </w:rPr>
        <w:br w:type="page"/>
      </w:r>
      <w:r w:rsidRPr="0049186D">
        <w:rPr>
          <w:rFonts w:ascii="GHEA Grapalat" w:hAnsi="GHEA Grapalat" w:cs="Sylfaen"/>
          <w:b/>
          <w:lang w:val="hy-AM"/>
        </w:rPr>
        <w:lastRenderedPageBreak/>
        <w:t xml:space="preserve">Հավելված </w:t>
      </w:r>
      <w:r w:rsidRPr="005214FE">
        <w:rPr>
          <w:rFonts w:ascii="GHEA Grapalat" w:hAnsi="GHEA Grapalat" w:cs="Sylfaen"/>
          <w:b/>
          <w:lang w:val="hy-AM"/>
        </w:rPr>
        <w:t>4</w:t>
      </w:r>
    </w:p>
    <w:p w:rsidR="00740F20" w:rsidRPr="0049186D" w:rsidRDefault="00740F20" w:rsidP="00740F20">
      <w:pPr>
        <w:pStyle w:val="BodyTextIndent3"/>
        <w:spacing w:line="240" w:lineRule="auto"/>
        <w:jc w:val="right"/>
        <w:rPr>
          <w:rFonts w:ascii="GHEA Grapalat" w:hAnsi="GHEA Grapalat" w:cs="Sylfaen"/>
          <w:b/>
          <w:lang w:val="hy-AM"/>
        </w:rPr>
      </w:pP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 xml:space="preserve">-20/02&gt;&gt; </w:t>
      </w:r>
      <w:r w:rsidRPr="0049186D">
        <w:rPr>
          <w:rFonts w:ascii="GHEA Grapalat" w:hAnsi="GHEA Grapalat" w:cs="Sylfaen"/>
          <w:b/>
          <w:lang w:val="hy-AM"/>
        </w:rPr>
        <w:t>ծածկագրով</w:t>
      </w:r>
    </w:p>
    <w:p w:rsidR="00740F20" w:rsidRPr="0049186D" w:rsidRDefault="00740F20" w:rsidP="00740F20">
      <w:pPr>
        <w:pStyle w:val="BodyTextIndent3"/>
        <w:spacing w:line="240" w:lineRule="auto"/>
        <w:jc w:val="right"/>
        <w:rPr>
          <w:rFonts w:ascii="GHEA Grapalat" w:hAnsi="GHEA Grapalat" w:cs="Sylfaen"/>
          <w:b/>
          <w:lang w:val="hy-AM"/>
        </w:rPr>
      </w:pPr>
      <w:r w:rsidRPr="0049186D">
        <w:rPr>
          <w:rFonts w:ascii="GHEA Grapalat" w:hAnsi="GHEA Grapalat" w:cs="Sylfaen"/>
          <w:b/>
          <w:lang w:val="hy-AM"/>
        </w:rPr>
        <w:t>գնանշման հարցման հրավերի</w:t>
      </w:r>
    </w:p>
    <w:p w:rsidR="00740F20" w:rsidRPr="0049186D" w:rsidRDefault="00740F20" w:rsidP="00740F20">
      <w:pPr>
        <w:jc w:val="right"/>
        <w:rPr>
          <w:rFonts w:ascii="GHEA Grapalat" w:hAnsi="GHEA Grapalat"/>
          <w:i/>
          <w:sz w:val="20"/>
          <w:lang w:val="hy-AM"/>
        </w:rPr>
      </w:pPr>
    </w:p>
    <w:p w:rsidR="00740F20" w:rsidRPr="0049186D" w:rsidRDefault="00740F20" w:rsidP="00740F20">
      <w:pPr>
        <w:tabs>
          <w:tab w:val="left" w:pos="2268"/>
        </w:tabs>
        <w:ind w:left="-284" w:firstLine="284"/>
        <w:jc w:val="right"/>
        <w:rPr>
          <w:rFonts w:ascii="GHEA Grapalat" w:hAnsi="GHEA Grapalat"/>
          <w:lang w:val="hy-AM"/>
        </w:rPr>
      </w:pPr>
    </w:p>
    <w:p w:rsidR="00740F20" w:rsidRPr="0049186D" w:rsidRDefault="00740F20" w:rsidP="00740F20">
      <w:pPr>
        <w:ind w:left="-142" w:firstLine="142"/>
        <w:jc w:val="center"/>
        <w:rPr>
          <w:rFonts w:ascii="GHEA Grapalat" w:hAnsi="GHEA Grapalat"/>
          <w:b/>
          <w:lang w:val="hy-AM"/>
        </w:rPr>
      </w:pPr>
      <w:r w:rsidRPr="0049186D">
        <w:rPr>
          <w:rFonts w:ascii="GHEA Grapalat" w:hAnsi="GHEA Grapalat" w:cs="Sylfaen"/>
          <w:b/>
          <w:lang w:val="hy-AM"/>
        </w:rPr>
        <w:t>ՊԵՏՈՒԹՅԱՆ</w:t>
      </w:r>
      <w:r w:rsidRPr="0049186D">
        <w:rPr>
          <w:rFonts w:ascii="GHEA Grapalat" w:hAnsi="GHEA Grapalat" w:cs="Times Armenian"/>
          <w:b/>
          <w:lang w:val="hy-AM"/>
        </w:rPr>
        <w:t xml:space="preserve">  </w:t>
      </w:r>
      <w:r w:rsidRPr="0049186D">
        <w:rPr>
          <w:rFonts w:ascii="GHEA Grapalat" w:hAnsi="GHEA Grapalat" w:cs="Sylfaen"/>
          <w:b/>
          <w:lang w:val="hy-AM"/>
        </w:rPr>
        <w:t>ԿԱՐԻՔՆԵՐԻ</w:t>
      </w:r>
      <w:r w:rsidRPr="0049186D">
        <w:rPr>
          <w:rFonts w:ascii="GHEA Grapalat" w:hAnsi="GHEA Grapalat" w:cs="Times Armenian"/>
          <w:b/>
          <w:lang w:val="hy-AM"/>
        </w:rPr>
        <w:t xml:space="preserve"> </w:t>
      </w:r>
      <w:r w:rsidRPr="0049186D">
        <w:rPr>
          <w:rFonts w:ascii="GHEA Grapalat" w:hAnsi="GHEA Grapalat" w:cs="Sylfaen"/>
          <w:b/>
          <w:lang w:val="hy-AM"/>
        </w:rPr>
        <w:t>ՀԱՄԱՐ ԱՊՐԱՆՔԻ ՄԱՏԱԿԱՐԱՐՄԱՆ</w:t>
      </w:r>
    </w:p>
    <w:p w:rsidR="00740F20" w:rsidRPr="0049186D" w:rsidRDefault="00740F20" w:rsidP="00740F20">
      <w:pPr>
        <w:ind w:left="-142" w:firstLine="142"/>
        <w:jc w:val="center"/>
        <w:rPr>
          <w:rFonts w:ascii="GHEA Grapalat" w:hAnsi="GHEA Grapalat" w:cs="Times Armenian"/>
          <w:b/>
          <w:lang w:val="hy-AM"/>
        </w:rPr>
      </w:pPr>
      <w:r w:rsidRPr="0049186D">
        <w:rPr>
          <w:rFonts w:ascii="GHEA Grapalat" w:hAnsi="GHEA Grapalat" w:cs="Sylfaen"/>
          <w:b/>
          <w:lang w:val="hy-AM"/>
        </w:rPr>
        <w:t>ՊԱՅՄԱՆԱԳԻՐ</w:t>
      </w:r>
      <w:r w:rsidRPr="0049186D">
        <w:rPr>
          <w:rFonts w:ascii="GHEA Grapalat" w:hAnsi="GHEA Grapalat" w:cs="Times Armenian"/>
          <w:b/>
          <w:lang w:val="hy-AM"/>
        </w:rPr>
        <w:t xml:space="preserve">   </w:t>
      </w:r>
    </w:p>
    <w:p w:rsidR="00740F20" w:rsidRPr="0049186D" w:rsidRDefault="00740F20" w:rsidP="00740F20">
      <w:pPr>
        <w:ind w:left="-142" w:firstLine="142"/>
        <w:jc w:val="center"/>
        <w:rPr>
          <w:rFonts w:ascii="GHEA Grapalat" w:hAnsi="GHEA Grapalat"/>
          <w:b/>
          <w:u w:val="single"/>
          <w:lang w:val="hy-AM"/>
        </w:rPr>
      </w:pPr>
      <w:r w:rsidRPr="0049186D">
        <w:rPr>
          <w:rFonts w:ascii="GHEA Grapalat" w:hAnsi="GHEA Grapalat"/>
          <w:b/>
          <w:lang w:val="hy-AM"/>
        </w:rPr>
        <w:t xml:space="preserve">N </w:t>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p>
    <w:p w:rsidR="00740F20" w:rsidRPr="0049186D" w:rsidRDefault="00740F20" w:rsidP="00740F20">
      <w:pPr>
        <w:jc w:val="center"/>
        <w:rPr>
          <w:rFonts w:ascii="GHEA Grapalat" w:hAnsi="GHEA Grapalat" w:cs="Sylfaen"/>
          <w:sz w:val="20"/>
          <w:lang w:val="hy-AM"/>
        </w:rPr>
      </w:pPr>
    </w:p>
    <w:p w:rsidR="00740F20" w:rsidRPr="0049186D" w:rsidRDefault="00740F20" w:rsidP="00740F20">
      <w:pPr>
        <w:tabs>
          <w:tab w:val="left" w:pos="720"/>
          <w:tab w:val="left" w:pos="1440"/>
          <w:tab w:val="left" w:pos="8865"/>
        </w:tabs>
        <w:jc w:val="both"/>
        <w:rPr>
          <w:rFonts w:ascii="GHEA Grapalat" w:hAnsi="GHEA Grapalat" w:cs="Sylfaen"/>
          <w:sz w:val="20"/>
          <w:lang w:val="hy-AM"/>
        </w:rPr>
      </w:pPr>
      <w:r w:rsidRPr="0049186D">
        <w:rPr>
          <w:rFonts w:ascii="GHEA Grapalat" w:hAnsi="GHEA Grapalat" w:cs="Sylfaen"/>
          <w:sz w:val="20"/>
          <w:lang w:val="hy-AM"/>
        </w:rPr>
        <w:tab/>
        <w:t xml:space="preserve">         ք. </w:t>
      </w:r>
      <w:r w:rsidRPr="0049186D">
        <w:rPr>
          <w:rFonts w:ascii="GHEA Grapalat" w:hAnsi="GHEA Grapalat" w:cs="Sylfaen"/>
          <w:sz w:val="20"/>
          <w:u w:val="single"/>
          <w:lang w:val="hy-AM"/>
        </w:rPr>
        <w:t xml:space="preserve">           </w:t>
      </w:r>
      <w:r w:rsidRPr="0049186D">
        <w:rPr>
          <w:rFonts w:ascii="GHEA Grapalat" w:hAnsi="GHEA Grapalat" w:cs="Sylfaen"/>
          <w:sz w:val="20"/>
          <w:lang w:val="hy-AM"/>
        </w:rPr>
        <w:t xml:space="preserve">                                                                                          </w:t>
      </w:r>
      <w:r w:rsidRPr="0049186D">
        <w:rPr>
          <w:rFonts w:ascii="GHEA Grapalat" w:hAnsi="GHEA Grapalat"/>
          <w:lang w:val="hy-AM"/>
        </w:rPr>
        <w:t>«</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cs="Sylfaen"/>
          <w:sz w:val="20"/>
          <w:lang w:val="hy-AM"/>
        </w:rPr>
        <w:t>20   թ.</w:t>
      </w:r>
    </w:p>
    <w:p w:rsidR="00740F20" w:rsidRPr="0049186D" w:rsidRDefault="00740F20" w:rsidP="00740F20">
      <w:pPr>
        <w:tabs>
          <w:tab w:val="left" w:pos="720"/>
          <w:tab w:val="left" w:pos="1440"/>
          <w:tab w:val="left" w:pos="8865"/>
        </w:tabs>
        <w:jc w:val="both"/>
        <w:rPr>
          <w:rFonts w:ascii="GHEA Grapalat" w:hAnsi="GHEA Grapalat" w:cs="Sylfaen"/>
          <w:sz w:val="20"/>
          <w:lang w:val="hy-AM"/>
        </w:rPr>
      </w:pPr>
    </w:p>
    <w:p w:rsidR="00740F20" w:rsidRPr="0049186D" w:rsidRDefault="00740F20" w:rsidP="00740F20">
      <w:pPr>
        <w:ind w:firstLine="720"/>
        <w:jc w:val="both"/>
        <w:rPr>
          <w:rFonts w:ascii="GHEA Grapalat" w:hAnsi="GHEA Grapalat"/>
          <w:sz w:val="20"/>
          <w:lang w:val="hy-AM"/>
        </w:rPr>
      </w:pPr>
      <w:r w:rsidRPr="0049186D">
        <w:rPr>
          <w:rFonts w:ascii="GHEA Grapalat" w:hAnsi="GHEA Grapalat"/>
          <w:u w:val="single"/>
          <w:lang w:val="hy-AM"/>
        </w:rPr>
        <w:t xml:space="preserve">______                         </w:t>
      </w:r>
      <w:r w:rsidRPr="0049186D">
        <w:rPr>
          <w:rFonts w:ascii="GHEA Grapalat" w:hAnsi="GHEA Grapalat"/>
          <w:sz w:val="20"/>
          <w:lang w:val="hy-AM"/>
        </w:rPr>
        <w:t>-ը ի դեմս _____</w:t>
      </w:r>
      <w:r w:rsidRPr="0049186D">
        <w:rPr>
          <w:rFonts w:ascii="GHEA Grapalat" w:hAnsi="GHEA Grapalat"/>
          <w:sz w:val="20"/>
          <w:u w:val="single"/>
          <w:lang w:val="hy-AM"/>
        </w:rPr>
        <w:t xml:space="preserve">                     </w:t>
      </w:r>
      <w:r w:rsidRPr="0049186D">
        <w:rPr>
          <w:rFonts w:ascii="GHEA Grapalat" w:hAnsi="GHEA Grapalat"/>
          <w:sz w:val="20"/>
          <w:lang w:val="hy-AM"/>
        </w:rPr>
        <w:t>-ի, որը գործում է</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Գնորդ</w:t>
      </w:r>
      <w:r w:rsidRPr="0049186D">
        <w:rPr>
          <w:rFonts w:ascii="GHEA Grapalat" w:hAnsi="GHEA Grapalat"/>
          <w:lang w:val="hy-AM"/>
        </w:rPr>
        <w:t>»</w:t>
      </w:r>
      <w:r w:rsidRPr="0049186D">
        <w:rPr>
          <w:rFonts w:ascii="GHEA Grapalat" w:hAnsi="GHEA Grapalat"/>
          <w:sz w:val="20"/>
          <w:lang w:val="hy-AM"/>
        </w:rPr>
        <w:t xml:space="preserve">, մի կողմից,  և __________________-ը, ի դեմս տնօրեն _____________________-ի, որը գործում է </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Վաճառող</w:t>
      </w:r>
      <w:r w:rsidRPr="0049186D">
        <w:rPr>
          <w:rFonts w:ascii="GHEA Grapalat" w:hAnsi="GHEA Grapalat"/>
          <w:lang w:val="hy-AM"/>
        </w:rPr>
        <w:t>»</w:t>
      </w:r>
      <w:r w:rsidRPr="0049186D">
        <w:rPr>
          <w:rFonts w:ascii="GHEA Grapalat" w:hAnsi="GHEA Grapalat"/>
          <w:sz w:val="20"/>
          <w:lang w:val="hy-AM"/>
        </w:rPr>
        <w:t xml:space="preserve"> մյուս կողմից, կնքեցին սույն պայմանագիրը հետևյալի մասին։</w:t>
      </w:r>
    </w:p>
    <w:p w:rsidR="00740F20" w:rsidRPr="0049186D" w:rsidRDefault="00740F20" w:rsidP="00740F20">
      <w:pPr>
        <w:ind w:firstLine="709"/>
        <w:jc w:val="both"/>
        <w:rPr>
          <w:rFonts w:ascii="GHEA Grapalat" w:hAnsi="GHEA Grapalat"/>
          <w:b/>
          <w:sz w:val="20"/>
          <w:lang w:val="hy-AM"/>
        </w:rPr>
      </w:pPr>
    </w:p>
    <w:p w:rsidR="00740F20" w:rsidRPr="0049186D" w:rsidRDefault="00740F20" w:rsidP="00740F20">
      <w:pPr>
        <w:ind w:firstLine="709"/>
        <w:jc w:val="center"/>
        <w:rPr>
          <w:rFonts w:ascii="GHEA Grapalat" w:hAnsi="GHEA Grapalat" w:cs="Times Armenian"/>
          <w:b/>
          <w:sz w:val="20"/>
          <w:lang w:val="hy-AM"/>
        </w:rPr>
      </w:pPr>
      <w:r w:rsidRPr="0049186D">
        <w:rPr>
          <w:rFonts w:ascii="GHEA Grapalat" w:hAnsi="GHEA Grapalat"/>
          <w:b/>
          <w:sz w:val="20"/>
          <w:lang w:val="hy-AM"/>
        </w:rPr>
        <w:t xml:space="preserve">1. </w:t>
      </w:r>
      <w:r w:rsidRPr="0049186D">
        <w:rPr>
          <w:rFonts w:ascii="GHEA Grapalat" w:hAnsi="GHEA Grapalat" w:cs="Sylfaen"/>
          <w:b/>
          <w:sz w:val="20"/>
          <w:lang w:val="hy-AM"/>
        </w:rPr>
        <w:t>ՊԱՅՄԱՆԱԳՐԻ</w:t>
      </w:r>
      <w:r w:rsidRPr="0049186D">
        <w:rPr>
          <w:rFonts w:ascii="GHEA Grapalat" w:hAnsi="GHEA Grapalat" w:cs="Times Armenian"/>
          <w:b/>
          <w:sz w:val="20"/>
          <w:lang w:val="hy-AM"/>
        </w:rPr>
        <w:t xml:space="preserve"> </w:t>
      </w:r>
      <w:r w:rsidRPr="0049186D">
        <w:rPr>
          <w:rFonts w:ascii="GHEA Grapalat" w:hAnsi="GHEA Grapalat" w:cs="Sylfaen"/>
          <w:b/>
          <w:sz w:val="20"/>
          <w:lang w:val="hy-AM"/>
        </w:rPr>
        <w:t>ԱՌԱՐԿԱՆ</w:t>
      </w:r>
    </w:p>
    <w:p w:rsidR="00740F20" w:rsidRPr="0049186D" w:rsidRDefault="00740F20" w:rsidP="00740F20">
      <w:pPr>
        <w:ind w:firstLine="709"/>
        <w:jc w:val="center"/>
        <w:rPr>
          <w:rFonts w:ascii="GHEA Grapalat" w:hAnsi="GHEA Grapalat" w:cs="Times Armenian"/>
          <w:b/>
          <w:sz w:val="20"/>
          <w:lang w:val="hy-AM"/>
        </w:rPr>
      </w:pPr>
    </w:p>
    <w:p w:rsidR="00740F20" w:rsidRPr="0049186D" w:rsidRDefault="00740F20" w:rsidP="00740F20">
      <w:pPr>
        <w:ind w:firstLine="709"/>
        <w:jc w:val="both"/>
        <w:rPr>
          <w:rFonts w:ascii="GHEA Grapalat" w:hAnsi="GHEA Grapalat" w:cs="Times Armenian"/>
          <w:sz w:val="20"/>
          <w:lang w:val="hy-AM"/>
        </w:rPr>
      </w:pPr>
      <w:r w:rsidRPr="0049186D">
        <w:rPr>
          <w:rFonts w:ascii="GHEA Grapalat" w:hAnsi="GHEA Grapalat"/>
          <w:sz w:val="20"/>
          <w:lang w:val="hy-AM"/>
        </w:rPr>
        <w:t xml:space="preserve">1.1. </w:t>
      </w:r>
      <w:r w:rsidRPr="0049186D">
        <w:rPr>
          <w:rFonts w:ascii="GHEA Grapalat" w:hAnsi="GHEA Grapalat" w:cs="Sylfaen"/>
          <w:sz w:val="20"/>
          <w:lang w:val="hy-AM"/>
        </w:rPr>
        <w:t>Վաճառողը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սույն</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րով (այսուհետ</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իր) սահմանված</w:t>
      </w:r>
      <w:r w:rsidRPr="0049186D">
        <w:rPr>
          <w:rFonts w:ascii="GHEA Grapalat" w:hAnsi="GHEA Grapalat" w:cs="Times Armenian"/>
          <w:sz w:val="20"/>
          <w:lang w:val="hy-AM"/>
        </w:rPr>
        <w:t xml:space="preserve">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 </w:t>
      </w:r>
      <w:r w:rsidRPr="0049186D">
        <w:rPr>
          <w:rFonts w:ascii="GHEA Grapalat" w:hAnsi="GHEA Grapalat" w:cs="Sylfaen"/>
          <w:sz w:val="20"/>
          <w:lang w:val="hy-AM"/>
        </w:rPr>
        <w:t>Գնորդին</w:t>
      </w:r>
      <w:r w:rsidRPr="0049186D">
        <w:rPr>
          <w:rFonts w:ascii="GHEA Grapalat" w:hAnsi="GHEA Grapalat" w:cs="Times Armenian"/>
          <w:sz w:val="20"/>
          <w:lang w:val="hy-AM"/>
        </w:rPr>
        <w:t xml:space="preserve"> </w:t>
      </w:r>
      <w:r w:rsidRPr="0049186D">
        <w:rPr>
          <w:rFonts w:ascii="GHEA Grapalat" w:hAnsi="GHEA Grapalat" w:cs="Sylfaen"/>
          <w:sz w:val="20"/>
          <w:lang w:val="hy-AM"/>
        </w:rPr>
        <w:t>մատակարարել</w:t>
      </w:r>
      <w:r w:rsidRPr="0049186D">
        <w:rPr>
          <w:rFonts w:ascii="GHEA Grapalat" w:hAnsi="GHEA Grapalat" w:cs="Times Armenian"/>
          <w:sz w:val="20"/>
          <w:lang w:val="hy-AM"/>
        </w:rPr>
        <w:t xml:space="preserve"> պ</w:t>
      </w:r>
      <w:r w:rsidRPr="0049186D">
        <w:rPr>
          <w:rFonts w:ascii="GHEA Grapalat" w:hAnsi="GHEA Grapalat" w:cs="Sylfaen"/>
          <w:sz w:val="20"/>
          <w:lang w:val="hy-AM"/>
        </w:rPr>
        <w:t>այմանա</w:t>
      </w:r>
      <w:r w:rsidRPr="0049186D">
        <w:rPr>
          <w:rFonts w:ascii="GHEA Grapalat" w:hAnsi="GHEA Grapalat"/>
          <w:sz w:val="20"/>
          <w:lang w:val="hy-AM"/>
        </w:rPr>
        <w:t>գ</w:t>
      </w:r>
      <w:r w:rsidRPr="0049186D">
        <w:rPr>
          <w:rFonts w:ascii="GHEA Grapalat" w:hAnsi="GHEA Grapalat" w:cs="Sylfaen"/>
          <w:sz w:val="20"/>
          <w:lang w:val="hy-AM"/>
        </w:rPr>
        <w:t>րի</w:t>
      </w:r>
      <w:r w:rsidRPr="0049186D">
        <w:rPr>
          <w:rFonts w:ascii="GHEA Grapalat" w:hAnsi="GHEA Grapalat" w:cs="Times Armenian"/>
          <w:sz w:val="20"/>
          <w:lang w:val="hy-AM"/>
        </w:rPr>
        <w:t xml:space="preserve"> N 1 </w:t>
      </w:r>
      <w:r w:rsidRPr="0049186D">
        <w:rPr>
          <w:rFonts w:ascii="GHEA Grapalat" w:hAnsi="GHEA Grapalat" w:cs="Sylfaen"/>
          <w:sz w:val="20"/>
          <w:lang w:val="hy-AM"/>
        </w:rPr>
        <w:t>հավելվածով`</w:t>
      </w:r>
      <w:r w:rsidRPr="0049186D">
        <w:rPr>
          <w:rFonts w:ascii="GHEA Grapalat" w:hAnsi="GHEA Grapalat" w:cs="Times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Times Armenian"/>
          <w:sz w:val="20"/>
          <w:lang w:val="hy-AM"/>
        </w:rPr>
        <w:t xml:space="preserve"> </w:t>
      </w:r>
      <w:r w:rsidRPr="0049186D">
        <w:rPr>
          <w:rFonts w:ascii="GHEA Grapalat" w:hAnsi="GHEA Grapalat" w:cs="Sylfaen"/>
          <w:sz w:val="20"/>
          <w:lang w:val="hy-AM"/>
        </w:rPr>
        <w:t>բնութա</w:t>
      </w:r>
      <w:r w:rsidRPr="0049186D">
        <w:rPr>
          <w:rFonts w:ascii="GHEA Grapalat" w:hAnsi="GHEA Grapalat" w:cs="Times Armenian"/>
          <w:sz w:val="20"/>
          <w:lang w:val="hy-AM"/>
        </w:rPr>
        <w:t>գի</w:t>
      </w:r>
      <w:r w:rsidRPr="0049186D">
        <w:rPr>
          <w:rFonts w:ascii="GHEA Grapalat" w:hAnsi="GHEA Grapalat" w:cs="Sylfaen"/>
          <w:sz w:val="20"/>
          <w:lang w:val="hy-AM"/>
        </w:rPr>
        <w:t>ր-գնման-ժամանակացուցով նախատեսված</w:t>
      </w:r>
      <w:r w:rsidRPr="0049186D">
        <w:rPr>
          <w:rFonts w:ascii="GHEA Grapalat" w:hAnsi="GHEA Grapalat" w:cs="Times Armenian"/>
          <w:sz w:val="20"/>
          <w:lang w:val="hy-AM"/>
        </w:rPr>
        <w:t xml:space="preserve"> ապրանքը (այսուհետ` ապրանք), </w:t>
      </w:r>
      <w:r w:rsidRPr="0049186D">
        <w:rPr>
          <w:rFonts w:ascii="GHEA Grapalat" w:hAnsi="GHEA Grapalat" w:cs="Sylfaen"/>
          <w:sz w:val="20"/>
          <w:lang w:val="hy-AM"/>
        </w:rPr>
        <w:t>իսկ</w:t>
      </w:r>
      <w:r w:rsidRPr="0049186D">
        <w:rPr>
          <w:rFonts w:ascii="GHEA Grapalat" w:hAnsi="GHEA Grapalat" w:cs="Times Armenian"/>
          <w:sz w:val="20"/>
          <w:lang w:val="hy-AM"/>
        </w:rPr>
        <w:t xml:space="preserve"> </w:t>
      </w:r>
      <w:r w:rsidRPr="0049186D">
        <w:rPr>
          <w:rFonts w:ascii="GHEA Grapalat" w:hAnsi="GHEA Grapalat" w:cs="Sylfaen"/>
          <w:sz w:val="20"/>
          <w:lang w:val="hy-AM"/>
        </w:rPr>
        <w:t>Գնորդը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ընդունել</w:t>
      </w:r>
      <w:r w:rsidRPr="0049186D">
        <w:rPr>
          <w:rFonts w:ascii="GHEA Grapalat" w:hAnsi="GHEA Grapalat" w:cs="Times Armenian"/>
          <w:sz w:val="20"/>
          <w:lang w:val="hy-AM"/>
        </w:rPr>
        <w:t xml:space="preserve"> ա</w:t>
      </w:r>
      <w:r w:rsidRPr="0049186D">
        <w:rPr>
          <w:rFonts w:ascii="GHEA Grapalat" w:hAnsi="GHEA Grapalat" w:cs="Sylfaen"/>
          <w:sz w:val="20"/>
          <w:lang w:val="hy-AM"/>
        </w:rPr>
        <w:t>պրանքը</w:t>
      </w:r>
      <w:r w:rsidRPr="0049186D">
        <w:rPr>
          <w:rFonts w:ascii="GHEA Grapalat" w:hAnsi="GHEA Grapalat" w:cs="Times Armenian"/>
          <w:sz w:val="20"/>
          <w:lang w:val="hy-AM"/>
        </w:rPr>
        <w:t xml:space="preserve"> </w:t>
      </w:r>
      <w:r w:rsidRPr="0049186D">
        <w:rPr>
          <w:rFonts w:ascii="GHEA Grapalat" w:hAnsi="GHEA Grapalat" w:cs="Sylfaen"/>
          <w:sz w:val="20"/>
          <w:lang w:val="hy-AM"/>
        </w:rPr>
        <w:t>և</w:t>
      </w:r>
      <w:r w:rsidRPr="0049186D">
        <w:rPr>
          <w:rFonts w:ascii="GHEA Grapalat" w:hAnsi="GHEA Grapalat" w:cs="Times Armenian"/>
          <w:sz w:val="20"/>
          <w:lang w:val="hy-AM"/>
        </w:rPr>
        <w:t xml:space="preserve"> </w:t>
      </w:r>
      <w:r w:rsidRPr="0049186D">
        <w:rPr>
          <w:rFonts w:ascii="GHEA Grapalat" w:hAnsi="GHEA Grapalat" w:cs="Sylfaen"/>
          <w:sz w:val="20"/>
          <w:lang w:val="hy-AM"/>
        </w:rPr>
        <w:t>վճարել</w:t>
      </w:r>
      <w:r w:rsidRPr="0049186D">
        <w:rPr>
          <w:rFonts w:ascii="GHEA Grapalat" w:hAnsi="GHEA Grapalat" w:cs="Times Armenian"/>
          <w:sz w:val="20"/>
          <w:lang w:val="hy-AM"/>
        </w:rPr>
        <w:t xml:space="preserve"> </w:t>
      </w:r>
      <w:r w:rsidRPr="0049186D">
        <w:rPr>
          <w:rFonts w:ascii="GHEA Grapalat" w:hAnsi="GHEA Grapalat" w:cs="Sylfaen"/>
          <w:sz w:val="20"/>
          <w:lang w:val="hy-AM"/>
        </w:rPr>
        <w:t>դրա</w:t>
      </w:r>
      <w:r w:rsidRPr="0049186D">
        <w:rPr>
          <w:rFonts w:ascii="GHEA Grapalat" w:hAnsi="GHEA Grapalat" w:cs="Times Armenian"/>
          <w:sz w:val="20"/>
          <w:lang w:val="hy-AM"/>
        </w:rPr>
        <w:t xml:space="preserve"> </w:t>
      </w:r>
      <w:r w:rsidRPr="0049186D">
        <w:rPr>
          <w:rFonts w:ascii="GHEA Grapalat" w:hAnsi="GHEA Grapalat" w:cs="Sylfaen"/>
          <w:sz w:val="20"/>
          <w:lang w:val="hy-AM"/>
        </w:rPr>
        <w:t>համար</w:t>
      </w:r>
      <w:r w:rsidRPr="0049186D">
        <w:rPr>
          <w:rFonts w:ascii="GHEA Grapalat" w:hAnsi="GHEA Grapalat" w:cs="Times Armenian"/>
          <w:sz w:val="20"/>
          <w:lang w:val="hy-AM"/>
        </w:rPr>
        <w:t xml:space="preserve">։ </w:t>
      </w:r>
    </w:p>
    <w:p w:rsidR="00740F20" w:rsidRPr="0049186D" w:rsidRDefault="00740F20" w:rsidP="00740F20">
      <w:pPr>
        <w:ind w:firstLine="709"/>
        <w:jc w:val="both"/>
        <w:rPr>
          <w:rFonts w:ascii="GHEA Grapalat" w:hAnsi="GHEA Grapalat" w:cs="Times Armenian"/>
          <w:sz w:val="20"/>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sz w:val="20"/>
          <w:lang w:val="hy-AM"/>
        </w:rPr>
        <w:tab/>
      </w:r>
      <w:r w:rsidRPr="0049186D">
        <w:rPr>
          <w:rFonts w:ascii="GHEA Grapalat" w:hAnsi="GHEA Grapalat"/>
          <w:b/>
          <w:sz w:val="20"/>
          <w:lang w:val="hy-AM"/>
        </w:rPr>
        <w:t>2. ԿՈՂՄԵՐԻ ԻՐԱՎՈՒՆՔՆԵՐԸ ԵՎ ՊԱՐՏԱԿԱՆՈՒԹՅՈՒՆՆԵՐԸ</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b/>
          <w:sz w:val="20"/>
          <w:lang w:val="hy-AM"/>
        </w:rPr>
        <w:t>2.1 Գնորդն իրավունք ունի`</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9186D">
        <w:rPr>
          <w:rFonts w:ascii="GHEA Grapalat" w:hAnsi="GHEA Grapalat"/>
          <w:sz w:val="20"/>
          <w:u w:val="single"/>
          <w:lang w:val="hy-AM"/>
        </w:rPr>
        <w:t xml:space="preserve">         </w:t>
      </w:r>
      <w:r w:rsidRPr="0049186D">
        <w:rPr>
          <w:rFonts w:ascii="GHEA Grapalat" w:hAnsi="GHEA Grapalat"/>
          <w:sz w:val="20"/>
          <w:lang w:val="hy-AM"/>
        </w:rPr>
        <w:t xml:space="preserve"> օրից ավելի:</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ա) պահանջել հատուցելու ապրանքի անպատշաճ որակի լինելու պատճառով իր կատարած ծախսերը.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lastRenderedPageBreak/>
        <w:t>գ) հրաժարվել պայմանագիրը կատարելուց և պահանջել վերադարձնելու ապրանքի համար վճարված գումարը: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2.1.3 Եթե հանձնվել է պայմանագրով որոշվածից պակաս քանակի ապրանք, ապա`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ա)  պահանջել լրացնելու ապրանքի պակաս հանձնված քանակը,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2.1.4 Եթե հանձնվել է տեսակի պայմանի խախտմամբ ապրանք,  իր ընտրությամբ`</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ա) ընդունել տեսակի վերաբերյալ պայմանին համապատասխանող ապրանքը և հրաժարվել մնացած ապրանքներից.</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40F20" w:rsidRPr="0049186D" w:rsidRDefault="00740F20" w:rsidP="00740F20">
      <w:pPr>
        <w:tabs>
          <w:tab w:val="left" w:pos="720"/>
        </w:tabs>
        <w:ind w:firstLine="709"/>
        <w:jc w:val="both"/>
        <w:rPr>
          <w:rFonts w:ascii="GHEA Grapalat" w:hAnsi="GHEA Grapalat"/>
          <w:sz w:val="20"/>
          <w:lang w:val="hy-AM"/>
        </w:rPr>
      </w:pPr>
      <w:r w:rsidRPr="0049186D">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740F20" w:rsidRPr="0049186D" w:rsidRDefault="00740F20" w:rsidP="00740F20">
      <w:pPr>
        <w:tabs>
          <w:tab w:val="left" w:pos="720"/>
        </w:tabs>
        <w:ind w:firstLine="709"/>
        <w:jc w:val="both"/>
        <w:rPr>
          <w:rFonts w:ascii="GHEA Grapalat" w:hAnsi="GHEA Grapalat"/>
          <w:sz w:val="20"/>
          <w:lang w:val="hy-AM"/>
        </w:rPr>
      </w:pPr>
      <w:r w:rsidRPr="0049186D">
        <w:rPr>
          <w:rFonts w:ascii="GHEA Grapalat" w:hAnsi="GHEA Grapalat"/>
          <w:sz w:val="20"/>
          <w:lang w:val="hy-AM"/>
        </w:rPr>
        <w:tab/>
        <w:t>2.1.7.1 Վաճառողի կողմից պայմանագիրը խախտելն էական է համարվում, եթե`</w:t>
      </w:r>
    </w:p>
    <w:p w:rsidR="00740F20" w:rsidRPr="0049186D" w:rsidRDefault="00740F20" w:rsidP="00740F20">
      <w:pPr>
        <w:tabs>
          <w:tab w:val="left" w:pos="720"/>
        </w:tabs>
        <w:ind w:firstLine="709"/>
        <w:jc w:val="both"/>
        <w:rPr>
          <w:rFonts w:ascii="GHEA Grapalat" w:hAnsi="GHEA Grapalat"/>
          <w:sz w:val="20"/>
          <w:lang w:val="hy-AM"/>
        </w:rPr>
      </w:pPr>
      <w:r w:rsidRPr="0049186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740F20" w:rsidRPr="0049186D" w:rsidRDefault="00740F20" w:rsidP="00740F20">
      <w:pPr>
        <w:tabs>
          <w:tab w:val="left" w:pos="720"/>
        </w:tabs>
        <w:ind w:firstLine="709"/>
        <w:jc w:val="both"/>
        <w:rPr>
          <w:rFonts w:ascii="GHEA Grapalat" w:hAnsi="GHEA Grapalat"/>
          <w:sz w:val="20"/>
          <w:lang w:val="hy-AM"/>
        </w:rPr>
      </w:pPr>
      <w:r w:rsidRPr="0049186D">
        <w:rPr>
          <w:rFonts w:ascii="GHEA Grapalat" w:hAnsi="GHEA Grapalat"/>
          <w:sz w:val="20"/>
          <w:lang w:val="hy-AM"/>
        </w:rPr>
        <w:tab/>
        <w:t xml:space="preserve">բ) ապրանքի մատակարարման ժամկետները խախտվել են </w:t>
      </w:r>
      <w:r w:rsidRPr="0049186D">
        <w:rPr>
          <w:rFonts w:ascii="GHEA Grapalat" w:hAnsi="GHEA Grapalat"/>
          <w:sz w:val="20"/>
          <w:u w:val="single"/>
          <w:lang w:val="hy-AM"/>
        </w:rPr>
        <w:t xml:space="preserve">        </w:t>
      </w:r>
      <w:r w:rsidRPr="0049186D">
        <w:rPr>
          <w:rFonts w:ascii="GHEA Grapalat" w:hAnsi="GHEA Grapalat"/>
          <w:sz w:val="20"/>
          <w:lang w:val="hy-AM"/>
        </w:rPr>
        <w:t xml:space="preserve"> օրից ավելի,</w:t>
      </w:r>
    </w:p>
    <w:p w:rsidR="00740F20" w:rsidRPr="0049186D" w:rsidRDefault="00740F20" w:rsidP="00740F20">
      <w:pPr>
        <w:tabs>
          <w:tab w:val="left" w:pos="720"/>
        </w:tabs>
        <w:ind w:firstLine="709"/>
        <w:jc w:val="both"/>
        <w:rPr>
          <w:rFonts w:ascii="GHEA Grapalat" w:hAnsi="GHEA Grapalat"/>
          <w:sz w:val="20"/>
          <w:lang w:val="hy-AM"/>
        </w:rPr>
      </w:pPr>
      <w:r w:rsidRPr="0049186D">
        <w:rPr>
          <w:rFonts w:ascii="GHEA Grapalat" w:hAnsi="GHEA Grapalat"/>
          <w:sz w:val="20"/>
          <w:lang w:val="hy-AM"/>
        </w:rPr>
        <w:t>2.1.8 Զննել ապրանքը և հայտնաբերված թերությունների մասին անհապաղ տեղեկացնել Վաճառողին։</w:t>
      </w:r>
    </w:p>
    <w:p w:rsidR="00740F20" w:rsidRPr="0049186D" w:rsidRDefault="00740F20" w:rsidP="00740F20">
      <w:pPr>
        <w:tabs>
          <w:tab w:val="left" w:pos="720"/>
        </w:tabs>
        <w:ind w:firstLine="709"/>
        <w:jc w:val="both"/>
        <w:rPr>
          <w:rFonts w:ascii="GHEA Grapalat" w:hAnsi="GHEA Grapalat"/>
          <w:sz w:val="12"/>
          <w:szCs w:val="12"/>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b/>
          <w:sz w:val="20"/>
          <w:lang w:val="hy-AM"/>
        </w:rPr>
        <w:t>2.2 Գնորդը պարտավոր է`</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lastRenderedPageBreak/>
        <w:t>2.2.1 Կատարել պայմանագրին համապատասխան մատակարարված ապրանքի ընդունումն ապահովող բոլոր անհրաժեշտ գործողությունները: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2.2.5 Պայմանագրի 2.3.</w:t>
      </w:r>
      <w:r w:rsidRPr="005214FE">
        <w:rPr>
          <w:rFonts w:ascii="GHEA Grapalat" w:hAnsi="GHEA Grapalat"/>
          <w:sz w:val="20"/>
          <w:lang w:val="hy-AM"/>
        </w:rPr>
        <w:t>3</w:t>
      </w:r>
      <w:r w:rsidRPr="0049186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b/>
          <w:sz w:val="20"/>
          <w:lang w:val="hy-AM"/>
        </w:rPr>
        <w:t>2.3 Վաճառողն իրավունք ունի`</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2.3.1 Գնորդից պահանջել ընդունելու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ապրանքը: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2.3.2 Գնորդից պահանջել վճարելու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2.3.</w:t>
      </w:r>
      <w:r w:rsidRPr="005214FE">
        <w:rPr>
          <w:rFonts w:ascii="GHEA Grapalat" w:hAnsi="GHEA Grapalat"/>
          <w:sz w:val="20"/>
          <w:lang w:val="hy-AM"/>
        </w:rPr>
        <w:t>3</w:t>
      </w:r>
      <w:r w:rsidRPr="0049186D">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2.3.</w:t>
      </w:r>
      <w:r w:rsidRPr="005214FE">
        <w:rPr>
          <w:rFonts w:ascii="GHEA Grapalat" w:hAnsi="GHEA Grapalat"/>
          <w:sz w:val="20"/>
          <w:lang w:val="hy-AM"/>
        </w:rPr>
        <w:t>3</w:t>
      </w:r>
      <w:r w:rsidRPr="0049186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2.3.</w:t>
      </w:r>
      <w:r w:rsidRPr="005214FE">
        <w:rPr>
          <w:rFonts w:ascii="GHEA Grapalat" w:hAnsi="GHEA Grapalat"/>
          <w:sz w:val="20"/>
          <w:lang w:val="hy-AM"/>
        </w:rPr>
        <w:t>4</w:t>
      </w:r>
      <w:r w:rsidRPr="0049186D">
        <w:rPr>
          <w:rFonts w:ascii="GHEA Grapalat" w:hAnsi="GHEA Grapalat"/>
          <w:sz w:val="20"/>
          <w:lang w:val="hy-AM"/>
        </w:rPr>
        <w:t xml:space="preserve"> Գնորդի համաձայնությամբ վաղաժամկետ մատակարարել ապրանքը։ </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b/>
          <w:sz w:val="20"/>
          <w:lang w:val="hy-AM"/>
        </w:rPr>
        <w:t>2.4 Վաճառողը պարտավոր է`</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2.4.1 Գնորդին հանձնել ապրանքը` պայմանագրով նախատեսված կարգով,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2.4.3 Գնորդին հանձնել երրորդ անձանց իրավունքներից ազատ ապրանք:</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2.4.9 Գնորդին հանձնել ապրանքի պատկանելիքները և համապատասխան փաստաթղթերը։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740F20" w:rsidRPr="0049186D" w:rsidRDefault="00740F20" w:rsidP="00740F20">
      <w:pPr>
        <w:ind w:firstLine="709"/>
        <w:jc w:val="both"/>
        <w:rPr>
          <w:rFonts w:ascii="GHEA Grapalat" w:hAnsi="GHEA Grapalat"/>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3. ՊԱՅՄԱՆԱԳՐԻ ԳԻՆԸ ԵՎ ՎՃԱՐՄԱՆ ԿԱՐԳԸ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3.1  Պայմանագրի գինը կազմում է ________________ ՀՀ դրամ, ներառյալ ԱԱՀ-ն</w:t>
      </w:r>
      <w:r w:rsidRPr="005214FE">
        <w:rPr>
          <w:rFonts w:ascii="GHEA Grapalat" w:hAnsi="GHEA Grapalat"/>
          <w:sz w:val="20"/>
          <w:vertAlign w:val="superscript"/>
          <w:lang w:val="hy-AM"/>
        </w:rPr>
        <w:t>19</w:t>
      </w:r>
      <w:r w:rsidRPr="005D551B">
        <w:rPr>
          <w:rStyle w:val="FootnoteReference"/>
          <w:rFonts w:ascii="GHEA Grapalat" w:hAnsi="GHEA Grapalat"/>
          <w:color w:val="FFFFFF"/>
          <w:sz w:val="20"/>
          <w:lang w:val="hy-AM"/>
        </w:rPr>
        <w:footnoteReference w:id="19"/>
      </w:r>
      <w:r w:rsidRPr="0049186D">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40F20" w:rsidRPr="0049186D" w:rsidRDefault="00740F20" w:rsidP="00740F20">
      <w:pPr>
        <w:ind w:firstLine="720"/>
        <w:jc w:val="both"/>
        <w:rPr>
          <w:rFonts w:ascii="GHEA Grapalat" w:hAnsi="GHEA Grapalat" w:cs="Sylfaen"/>
          <w:sz w:val="20"/>
          <w:lang w:val="hy-AM"/>
        </w:rPr>
      </w:pPr>
      <w:r w:rsidRPr="0049186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cs="Sylfaen"/>
          <w:sz w:val="20"/>
          <w:lang w:val="hy-AM"/>
        </w:rPr>
        <w:t>3.2 Պայմանա</w:t>
      </w:r>
      <w:r w:rsidRPr="0049186D">
        <w:rPr>
          <w:rFonts w:ascii="GHEA Grapalat" w:hAnsi="GHEA Grapalat" w:cs="Times Armenian"/>
          <w:sz w:val="20"/>
          <w:lang w:val="hy-AM"/>
        </w:rPr>
        <w:t>գ</w:t>
      </w:r>
      <w:r w:rsidRPr="0049186D">
        <w:rPr>
          <w:rFonts w:ascii="GHEA Grapalat" w:hAnsi="GHEA Grapalat" w:cs="Sylfaen"/>
          <w:sz w:val="20"/>
          <w:lang w:val="hy-AM"/>
        </w:rPr>
        <w:t>րի</w:t>
      </w:r>
      <w:r w:rsidRPr="0049186D">
        <w:rPr>
          <w:rFonts w:ascii="GHEA Grapalat" w:hAnsi="GHEA Grapalat" w:cs="Times Armenian"/>
          <w:sz w:val="20"/>
          <w:lang w:val="hy-AM"/>
        </w:rPr>
        <w:t xml:space="preserve"> գ</w:t>
      </w:r>
      <w:r w:rsidRPr="0049186D">
        <w:rPr>
          <w:rFonts w:ascii="GHEA Grapalat" w:hAnsi="GHEA Grapalat" w:cs="Sylfaen"/>
          <w:sz w:val="20"/>
          <w:lang w:val="hy-AM"/>
        </w:rPr>
        <w:t>նից</w:t>
      </w:r>
      <w:r w:rsidRPr="0049186D">
        <w:rPr>
          <w:rFonts w:ascii="GHEA Grapalat" w:hAnsi="GHEA Grapalat" w:cs="Times Armenian"/>
          <w:sz w:val="20"/>
          <w:lang w:val="hy-AM"/>
        </w:rPr>
        <w:t xml:space="preserve">` մինչև </w:t>
      </w:r>
      <w:r w:rsidRPr="0049186D">
        <w:rPr>
          <w:rFonts w:ascii="GHEA Grapalat" w:hAnsi="GHEA Grapalat" w:cs="Times Armenian"/>
          <w:sz w:val="20"/>
          <w:u w:val="single"/>
          <w:lang w:val="hy-AM"/>
        </w:rPr>
        <w:t xml:space="preserve">             </w:t>
      </w:r>
      <w:r w:rsidRPr="0049186D">
        <w:rPr>
          <w:rFonts w:ascii="GHEA Grapalat" w:hAnsi="GHEA Grapalat" w:cs="Times Armenian"/>
          <w:sz w:val="20"/>
          <w:lang w:val="hy-AM"/>
        </w:rPr>
        <w:t xml:space="preserve"> </w:t>
      </w:r>
      <w:r w:rsidRPr="0049186D">
        <w:rPr>
          <w:rFonts w:ascii="GHEA Grapalat" w:hAnsi="GHEA Grapalat" w:cs="Sylfaen"/>
          <w:sz w:val="20"/>
          <w:lang w:val="hy-AM"/>
        </w:rPr>
        <w:t>ՀՀ</w:t>
      </w:r>
      <w:r w:rsidRPr="0049186D">
        <w:rPr>
          <w:rFonts w:ascii="GHEA Grapalat" w:hAnsi="GHEA Grapalat" w:cs="Times Armenian"/>
          <w:sz w:val="20"/>
          <w:lang w:val="hy-AM"/>
        </w:rPr>
        <w:t xml:space="preserve"> </w:t>
      </w:r>
      <w:r w:rsidRPr="0049186D">
        <w:rPr>
          <w:rFonts w:ascii="GHEA Grapalat" w:hAnsi="GHEA Grapalat" w:cs="Sylfaen"/>
          <w:sz w:val="20"/>
          <w:lang w:val="hy-AM"/>
        </w:rPr>
        <w:t>դրամը</w:t>
      </w:r>
      <w:r w:rsidRPr="0049186D">
        <w:rPr>
          <w:rFonts w:ascii="GHEA Grapalat" w:hAnsi="GHEA Grapalat" w:cs="Times Armenian"/>
          <w:sz w:val="20"/>
          <w:lang w:val="hy-AM"/>
        </w:rPr>
        <w:t xml:space="preserve">, </w:t>
      </w:r>
      <w:r w:rsidRPr="0049186D">
        <w:rPr>
          <w:rFonts w:ascii="GHEA Grapalat" w:hAnsi="GHEA Grapalat" w:cs="Sylfaen"/>
          <w:sz w:val="20"/>
          <w:lang w:val="hy-AM"/>
        </w:rPr>
        <w:t>Գնորդը</w:t>
      </w:r>
      <w:r w:rsidRPr="0049186D">
        <w:rPr>
          <w:rFonts w:ascii="GHEA Grapalat" w:hAnsi="GHEA Grapalat" w:cs="Times Armenian"/>
          <w:sz w:val="20"/>
          <w:lang w:val="hy-AM"/>
        </w:rPr>
        <w:t xml:space="preserve"> </w:t>
      </w:r>
      <w:r w:rsidRPr="0049186D">
        <w:rPr>
          <w:rFonts w:ascii="GHEA Grapalat" w:hAnsi="GHEA Grapalat" w:cs="Sylfaen"/>
          <w:sz w:val="20"/>
          <w:lang w:val="hy-AM"/>
        </w:rPr>
        <w:t>փոխանցում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Վաճառողի </w:t>
      </w:r>
      <w:r w:rsidRPr="0049186D">
        <w:rPr>
          <w:rFonts w:ascii="GHEA Grapalat" w:hAnsi="GHEA Grapalat" w:cs="Sylfaen"/>
          <w:sz w:val="20"/>
          <w:lang w:val="hy-AM"/>
        </w:rPr>
        <w:t>բանկային</w:t>
      </w:r>
      <w:r w:rsidRPr="0049186D">
        <w:rPr>
          <w:rFonts w:ascii="GHEA Grapalat" w:hAnsi="GHEA Grapalat" w:cs="Times Armenian"/>
          <w:sz w:val="20"/>
          <w:lang w:val="hy-AM"/>
        </w:rPr>
        <w:t xml:space="preserve"> </w:t>
      </w:r>
      <w:r w:rsidRPr="0049186D">
        <w:rPr>
          <w:rFonts w:ascii="GHEA Grapalat" w:hAnsi="GHEA Grapalat" w:cs="Sylfaen"/>
          <w:sz w:val="20"/>
          <w:lang w:val="hy-AM"/>
        </w:rPr>
        <w:t>հաշվին</w:t>
      </w:r>
      <w:r w:rsidRPr="0049186D">
        <w:rPr>
          <w:rFonts w:ascii="GHEA Grapalat" w:hAnsi="GHEA Grapalat" w:cs="Times Armenian"/>
          <w:sz w:val="20"/>
          <w:lang w:val="hy-AM"/>
        </w:rPr>
        <w:t xml:space="preserve">` </w:t>
      </w:r>
      <w:r w:rsidRPr="0049186D">
        <w:rPr>
          <w:rFonts w:ascii="GHEA Grapalat" w:hAnsi="GHEA Grapalat" w:cs="Sylfaen"/>
          <w:sz w:val="20"/>
          <w:lang w:val="hy-AM"/>
        </w:rPr>
        <w:t>որպես</w:t>
      </w:r>
      <w:r w:rsidRPr="0049186D">
        <w:rPr>
          <w:rFonts w:ascii="GHEA Grapalat" w:hAnsi="GHEA Grapalat" w:cs="Times Armenian"/>
          <w:sz w:val="20"/>
          <w:lang w:val="hy-AM"/>
        </w:rPr>
        <w:t xml:space="preserve"> </w:t>
      </w:r>
      <w:r w:rsidRPr="0049186D">
        <w:rPr>
          <w:rFonts w:ascii="GHEA Grapalat" w:hAnsi="GHEA Grapalat" w:cs="Sylfaen"/>
          <w:sz w:val="20"/>
          <w:lang w:val="hy-AM"/>
        </w:rPr>
        <w:t>կանխավճար։ Կանխավճարի</w:t>
      </w:r>
      <w:r w:rsidRPr="0049186D">
        <w:rPr>
          <w:rFonts w:ascii="GHEA Grapalat" w:hAnsi="GHEA Grapalat" w:cs="Times Armenian"/>
          <w:sz w:val="20"/>
          <w:lang w:val="hy-AM"/>
        </w:rPr>
        <w:t xml:space="preserve"> </w:t>
      </w:r>
      <w:r w:rsidRPr="0049186D">
        <w:rPr>
          <w:rFonts w:ascii="GHEA Grapalat" w:hAnsi="GHEA Grapalat" w:cs="Sylfaen"/>
          <w:sz w:val="20"/>
          <w:lang w:val="hy-AM"/>
        </w:rPr>
        <w:t>մարումն</w:t>
      </w:r>
      <w:r w:rsidRPr="0049186D">
        <w:rPr>
          <w:rFonts w:ascii="GHEA Grapalat" w:hAnsi="GHEA Grapalat" w:cs="Times Armenian"/>
          <w:sz w:val="20"/>
          <w:lang w:val="hy-AM"/>
        </w:rPr>
        <w:t xml:space="preserve"> </w:t>
      </w:r>
      <w:r w:rsidRPr="0049186D">
        <w:rPr>
          <w:rFonts w:ascii="GHEA Grapalat" w:hAnsi="GHEA Grapalat" w:cs="Sylfaen"/>
          <w:sz w:val="20"/>
          <w:lang w:val="hy-AM"/>
        </w:rPr>
        <w:t>իրականացվում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sz w:val="20"/>
          <w:lang w:val="hy-AM"/>
        </w:rPr>
        <w:t xml:space="preserve">հանձնման-ընդունման </w:t>
      </w:r>
      <w:r w:rsidRPr="0049186D">
        <w:rPr>
          <w:rFonts w:ascii="GHEA Grapalat" w:hAnsi="GHEA Grapalat" w:cs="Sylfaen"/>
          <w:sz w:val="20"/>
          <w:lang w:val="hy-AM"/>
        </w:rPr>
        <w:t>արձանագրությունների</w:t>
      </w:r>
      <w:r w:rsidRPr="0049186D">
        <w:rPr>
          <w:rFonts w:ascii="GHEA Grapalat" w:hAnsi="GHEA Grapalat" w:cs="Times Armenian"/>
          <w:sz w:val="20"/>
          <w:lang w:val="hy-AM"/>
        </w:rPr>
        <w:t xml:space="preserve"> </w:t>
      </w:r>
      <w:r w:rsidRPr="0049186D">
        <w:rPr>
          <w:rFonts w:ascii="GHEA Grapalat" w:hAnsi="GHEA Grapalat" w:cs="Sylfaen"/>
          <w:sz w:val="20"/>
          <w:lang w:val="hy-AM"/>
        </w:rPr>
        <w:t>հիման</w:t>
      </w:r>
      <w:r w:rsidRPr="0049186D">
        <w:rPr>
          <w:rFonts w:ascii="GHEA Grapalat" w:hAnsi="GHEA Grapalat" w:cs="Times Armenian"/>
          <w:sz w:val="20"/>
          <w:lang w:val="hy-AM"/>
        </w:rPr>
        <w:t xml:space="preserve"> </w:t>
      </w:r>
      <w:r w:rsidRPr="0049186D">
        <w:rPr>
          <w:rFonts w:ascii="GHEA Grapalat" w:hAnsi="GHEA Grapalat" w:cs="Sylfaen"/>
          <w:sz w:val="20"/>
          <w:lang w:val="hy-AM"/>
        </w:rPr>
        <w:t>վրա</w:t>
      </w:r>
      <w:r w:rsidRPr="0049186D">
        <w:rPr>
          <w:rFonts w:ascii="GHEA Grapalat" w:hAnsi="GHEA Grapalat" w:cs="Times Armenian"/>
          <w:sz w:val="20"/>
          <w:lang w:val="hy-AM"/>
        </w:rPr>
        <w:t xml:space="preserve"> </w:t>
      </w:r>
      <w:r w:rsidRPr="0049186D">
        <w:rPr>
          <w:rFonts w:ascii="GHEA Grapalat" w:hAnsi="GHEA Grapalat" w:cs="Sylfaen"/>
          <w:sz w:val="20"/>
          <w:lang w:val="hy-AM"/>
        </w:rPr>
        <w:t>կատարվող</w:t>
      </w:r>
      <w:r w:rsidRPr="0049186D">
        <w:rPr>
          <w:rFonts w:ascii="GHEA Grapalat" w:hAnsi="GHEA Grapalat" w:cs="Times Armenian"/>
          <w:sz w:val="20"/>
          <w:lang w:val="hy-AM"/>
        </w:rPr>
        <w:t xml:space="preserve"> </w:t>
      </w:r>
      <w:r w:rsidRPr="0049186D">
        <w:rPr>
          <w:rFonts w:ascii="GHEA Grapalat" w:hAnsi="GHEA Grapalat" w:cs="Sylfaen"/>
          <w:sz w:val="20"/>
          <w:lang w:val="hy-AM"/>
        </w:rPr>
        <w:t>վճարումներից</w:t>
      </w:r>
      <w:r w:rsidRPr="0049186D">
        <w:rPr>
          <w:rFonts w:ascii="GHEA Grapalat" w:hAnsi="GHEA Grapalat" w:cs="Times Armenian"/>
          <w:sz w:val="20"/>
          <w:lang w:val="hy-AM"/>
        </w:rPr>
        <w:t xml:space="preserve"> </w:t>
      </w:r>
      <w:r w:rsidRPr="0049186D">
        <w:rPr>
          <w:rFonts w:ascii="GHEA Grapalat" w:hAnsi="GHEA Grapalat" w:cs="Sylfaen"/>
          <w:sz w:val="20"/>
          <w:lang w:val="hy-AM"/>
        </w:rPr>
        <w:t>նվազեցումներ</w:t>
      </w:r>
      <w:r w:rsidRPr="0049186D">
        <w:rPr>
          <w:rFonts w:ascii="GHEA Grapalat" w:hAnsi="GHEA Grapalat" w:cs="Times Armenian"/>
          <w:sz w:val="20"/>
          <w:lang w:val="hy-AM"/>
        </w:rPr>
        <w:t xml:space="preserve"> (</w:t>
      </w:r>
      <w:r w:rsidRPr="0049186D">
        <w:rPr>
          <w:rFonts w:ascii="GHEA Grapalat" w:hAnsi="GHEA Grapalat" w:cs="Sylfaen"/>
          <w:sz w:val="20"/>
          <w:lang w:val="hy-AM"/>
        </w:rPr>
        <w:t>պահումներ</w:t>
      </w:r>
      <w:r w:rsidRPr="0049186D">
        <w:rPr>
          <w:rFonts w:ascii="GHEA Grapalat" w:hAnsi="GHEA Grapalat" w:cs="Times Armenian"/>
          <w:sz w:val="20"/>
          <w:lang w:val="hy-AM"/>
        </w:rPr>
        <w:t xml:space="preserve">) </w:t>
      </w:r>
      <w:r w:rsidRPr="0049186D">
        <w:rPr>
          <w:rFonts w:ascii="GHEA Grapalat" w:hAnsi="GHEA Grapalat" w:cs="Sylfaen"/>
          <w:sz w:val="20"/>
          <w:lang w:val="hy-AM"/>
        </w:rPr>
        <w:t>կատարելու</w:t>
      </w:r>
      <w:r w:rsidRPr="0049186D">
        <w:rPr>
          <w:rFonts w:ascii="GHEA Grapalat" w:hAnsi="GHEA Grapalat" w:cs="Times Armenian"/>
          <w:sz w:val="20"/>
          <w:lang w:val="hy-AM"/>
        </w:rPr>
        <w:t xml:space="preserve"> </w:t>
      </w:r>
      <w:r w:rsidRPr="0049186D">
        <w:rPr>
          <w:rFonts w:ascii="GHEA Grapalat" w:hAnsi="GHEA Grapalat" w:cs="Sylfaen"/>
          <w:sz w:val="20"/>
          <w:lang w:val="hy-AM"/>
        </w:rPr>
        <w:t>ձևով</w:t>
      </w:r>
      <w:r w:rsidRPr="0049186D">
        <w:rPr>
          <w:rFonts w:ascii="GHEA Grapalat" w:hAnsi="GHEA Grapalat" w:cs="Times Armenian"/>
          <w:sz w:val="20"/>
          <w:lang w:val="hy-AM"/>
        </w:rPr>
        <w:t xml:space="preserve">։ </w:t>
      </w:r>
      <w:r w:rsidRPr="0049186D">
        <w:rPr>
          <w:rFonts w:ascii="GHEA Grapalat" w:hAnsi="GHEA Grapalat" w:cs="Sylfaen"/>
          <w:sz w:val="20"/>
          <w:lang w:val="hy-AM"/>
        </w:rPr>
        <w:t>Յուրաքանչյուր</w:t>
      </w:r>
      <w:r w:rsidRPr="0049186D">
        <w:rPr>
          <w:rFonts w:ascii="GHEA Grapalat" w:hAnsi="GHEA Grapalat" w:cs="Times Armenian"/>
          <w:sz w:val="20"/>
          <w:lang w:val="hy-AM"/>
        </w:rPr>
        <w:t xml:space="preserve"> </w:t>
      </w:r>
      <w:r w:rsidRPr="0049186D">
        <w:rPr>
          <w:rFonts w:ascii="GHEA Grapalat" w:hAnsi="GHEA Grapalat" w:cs="Sylfaen"/>
          <w:sz w:val="20"/>
          <w:lang w:val="hy-AM"/>
        </w:rPr>
        <w:t>դեպքում</w:t>
      </w:r>
      <w:r w:rsidRPr="0049186D">
        <w:rPr>
          <w:rFonts w:ascii="GHEA Grapalat" w:hAnsi="GHEA Grapalat" w:cs="Times Armenian"/>
          <w:sz w:val="20"/>
          <w:lang w:val="hy-AM"/>
        </w:rPr>
        <w:t xml:space="preserve"> </w:t>
      </w:r>
      <w:r w:rsidRPr="0049186D">
        <w:rPr>
          <w:rFonts w:ascii="GHEA Grapalat" w:hAnsi="GHEA Grapalat" w:cs="Sylfaen"/>
          <w:sz w:val="20"/>
          <w:lang w:val="hy-AM"/>
        </w:rPr>
        <w:t>նվազեցվող</w:t>
      </w:r>
      <w:r w:rsidRPr="0049186D">
        <w:rPr>
          <w:rFonts w:ascii="GHEA Grapalat" w:hAnsi="GHEA Grapalat" w:cs="Times Armenian"/>
          <w:sz w:val="20"/>
          <w:lang w:val="hy-AM"/>
        </w:rPr>
        <w:t xml:space="preserve"> (</w:t>
      </w:r>
      <w:r w:rsidRPr="0049186D">
        <w:rPr>
          <w:rFonts w:ascii="GHEA Grapalat" w:hAnsi="GHEA Grapalat" w:cs="Sylfaen"/>
          <w:sz w:val="20"/>
          <w:lang w:val="hy-AM"/>
        </w:rPr>
        <w:t>կանխավճարի</w:t>
      </w:r>
      <w:r w:rsidRPr="0049186D">
        <w:rPr>
          <w:rFonts w:ascii="GHEA Grapalat" w:hAnsi="GHEA Grapalat" w:cs="Times Armenian"/>
          <w:sz w:val="20"/>
          <w:lang w:val="hy-AM"/>
        </w:rPr>
        <w:t xml:space="preserve"> </w:t>
      </w:r>
      <w:r w:rsidRPr="0049186D">
        <w:rPr>
          <w:rFonts w:ascii="GHEA Grapalat" w:hAnsi="GHEA Grapalat" w:cs="Sylfaen"/>
          <w:sz w:val="20"/>
          <w:lang w:val="hy-AM"/>
        </w:rPr>
        <w:t>մարվող</w:t>
      </w:r>
      <w:r w:rsidRPr="0049186D">
        <w:rPr>
          <w:rFonts w:ascii="GHEA Grapalat" w:hAnsi="GHEA Grapalat" w:cs="Times Armenian"/>
          <w:sz w:val="20"/>
          <w:lang w:val="hy-AM"/>
        </w:rPr>
        <w:t xml:space="preserve">) </w:t>
      </w:r>
      <w:r w:rsidRPr="0049186D">
        <w:rPr>
          <w:rFonts w:ascii="GHEA Grapalat" w:hAnsi="GHEA Grapalat" w:cs="Sylfaen"/>
          <w:sz w:val="20"/>
          <w:lang w:val="hy-AM"/>
        </w:rPr>
        <w:t>գումարի</w:t>
      </w:r>
      <w:r w:rsidRPr="0049186D">
        <w:rPr>
          <w:rFonts w:ascii="GHEA Grapalat" w:hAnsi="GHEA Grapalat" w:cs="Times Armenian"/>
          <w:sz w:val="20"/>
          <w:lang w:val="hy-AM"/>
        </w:rPr>
        <w:t xml:space="preserve"> </w:t>
      </w:r>
      <w:r w:rsidRPr="0049186D">
        <w:rPr>
          <w:rFonts w:ascii="GHEA Grapalat" w:hAnsi="GHEA Grapalat" w:cs="Sylfaen"/>
          <w:sz w:val="20"/>
          <w:lang w:val="hy-AM"/>
        </w:rPr>
        <w:t>չափը</w:t>
      </w:r>
      <w:r w:rsidRPr="0049186D">
        <w:rPr>
          <w:rFonts w:ascii="GHEA Grapalat" w:hAnsi="GHEA Grapalat" w:cs="Times Armenian"/>
          <w:sz w:val="20"/>
          <w:lang w:val="hy-AM"/>
        </w:rPr>
        <w:t xml:space="preserve"> </w:t>
      </w:r>
      <w:r w:rsidRPr="0049186D">
        <w:rPr>
          <w:rFonts w:ascii="GHEA Grapalat" w:hAnsi="GHEA Grapalat" w:cs="Sylfaen"/>
          <w:sz w:val="20"/>
          <w:lang w:val="hy-AM"/>
        </w:rPr>
        <w:t>որոշվում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պ</w:t>
      </w:r>
      <w:r w:rsidRPr="0049186D">
        <w:rPr>
          <w:rFonts w:ascii="GHEA Grapalat" w:hAnsi="GHEA Grapalat" w:cs="Sylfaen"/>
          <w:sz w:val="20"/>
          <w:lang w:val="hy-AM"/>
        </w:rPr>
        <w:t>այմանագրի</w:t>
      </w:r>
      <w:r w:rsidRPr="0049186D">
        <w:rPr>
          <w:rFonts w:ascii="GHEA Grapalat" w:hAnsi="GHEA Grapalat" w:cs="Times Armenian"/>
          <w:sz w:val="20"/>
          <w:lang w:val="hy-AM"/>
        </w:rPr>
        <w:t xml:space="preserve"> </w:t>
      </w:r>
      <w:r w:rsidRPr="0049186D">
        <w:rPr>
          <w:rFonts w:ascii="GHEA Grapalat" w:hAnsi="GHEA Grapalat" w:cs="Sylfaen"/>
          <w:sz w:val="20"/>
          <w:lang w:val="hy-AM"/>
        </w:rPr>
        <w:t>գնի</w:t>
      </w:r>
      <w:r w:rsidRPr="0049186D">
        <w:rPr>
          <w:rFonts w:ascii="GHEA Grapalat" w:hAnsi="GHEA Grapalat" w:cs="Times Armenian"/>
          <w:sz w:val="20"/>
          <w:lang w:val="hy-AM"/>
        </w:rPr>
        <w:t xml:space="preserve"> </w:t>
      </w:r>
      <w:r w:rsidRPr="0049186D">
        <w:rPr>
          <w:rFonts w:ascii="GHEA Grapalat" w:hAnsi="GHEA Grapalat" w:cs="Sylfaen"/>
          <w:sz w:val="20"/>
          <w:lang w:val="hy-AM"/>
        </w:rPr>
        <w:t>նկատմամբ</w:t>
      </w:r>
      <w:r w:rsidRPr="0049186D">
        <w:rPr>
          <w:rFonts w:ascii="GHEA Grapalat" w:hAnsi="GHEA Grapalat" w:cs="Times Armenian"/>
          <w:sz w:val="20"/>
          <w:lang w:val="hy-AM"/>
        </w:rPr>
        <w:t xml:space="preserve"> </w:t>
      </w:r>
      <w:r w:rsidRPr="0049186D">
        <w:rPr>
          <w:rFonts w:ascii="GHEA Grapalat" w:hAnsi="GHEA Grapalat" w:cs="Sylfaen"/>
          <w:sz w:val="20"/>
          <w:lang w:val="hy-AM"/>
        </w:rPr>
        <w:t>վճարվող</w:t>
      </w:r>
      <w:r w:rsidRPr="0049186D">
        <w:rPr>
          <w:rFonts w:ascii="GHEA Grapalat" w:hAnsi="GHEA Grapalat" w:cs="Times Armenian"/>
          <w:sz w:val="20"/>
          <w:lang w:val="hy-AM"/>
        </w:rPr>
        <w:t xml:space="preserve"> </w:t>
      </w:r>
      <w:r w:rsidRPr="0049186D">
        <w:rPr>
          <w:rFonts w:ascii="GHEA Grapalat" w:hAnsi="GHEA Grapalat" w:cs="Sylfaen"/>
          <w:sz w:val="20"/>
          <w:lang w:val="hy-AM"/>
        </w:rPr>
        <w:t>գումարի</w:t>
      </w:r>
      <w:r w:rsidRPr="0049186D">
        <w:rPr>
          <w:rFonts w:ascii="GHEA Grapalat" w:hAnsi="GHEA Grapalat" w:cs="Times Armenian"/>
          <w:sz w:val="20"/>
          <w:lang w:val="hy-AM"/>
        </w:rPr>
        <w:t xml:space="preserve"> </w:t>
      </w:r>
      <w:r w:rsidRPr="0049186D">
        <w:rPr>
          <w:rFonts w:ascii="GHEA Grapalat" w:hAnsi="GHEA Grapalat" w:cs="Sylfaen"/>
          <w:sz w:val="20"/>
          <w:lang w:val="hy-AM"/>
        </w:rPr>
        <w:t>համամասնությամբ</w:t>
      </w:r>
      <w:r w:rsidRPr="005214FE">
        <w:rPr>
          <w:rFonts w:ascii="GHEA Grapalat" w:hAnsi="GHEA Grapalat" w:cs="Sylfaen"/>
          <w:sz w:val="20"/>
          <w:vertAlign w:val="superscript"/>
          <w:lang w:val="hy-AM"/>
        </w:rPr>
        <w:t>20</w:t>
      </w:r>
      <w:r w:rsidRPr="005D551B">
        <w:rPr>
          <w:rStyle w:val="FootnoteReference"/>
          <w:rFonts w:ascii="GHEA Grapalat" w:hAnsi="GHEA Grapalat" w:cs="Sylfaen"/>
          <w:color w:val="FFFFFF"/>
          <w:sz w:val="20"/>
          <w:lang w:val="hy-AM"/>
        </w:rPr>
        <w:footnoteReference w:id="20"/>
      </w:r>
      <w:r w:rsidRPr="0049186D">
        <w:rPr>
          <w:rFonts w:ascii="GHEA Grapalat" w:hAnsi="GHEA Grapalat" w:cs="Times Armenian"/>
          <w:sz w:val="20"/>
          <w:lang w:val="hy-AM"/>
        </w:rPr>
        <w:t>։</w:t>
      </w:r>
      <w:r w:rsidRPr="0049186D">
        <w:rPr>
          <w:rFonts w:ascii="GHEA Grapalat" w:hAnsi="GHEA Grapalat"/>
          <w:sz w:val="20"/>
          <w:lang w:val="hy-AM"/>
        </w:rPr>
        <w:t xml:space="preserve">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5214FE">
        <w:rPr>
          <w:rFonts w:ascii="GHEA Grapalat" w:hAnsi="GHEA Grapalat"/>
          <w:sz w:val="20"/>
          <w:lang w:val="hy-AM"/>
        </w:rPr>
        <w:t>3</w:t>
      </w:r>
      <w:r w:rsidRPr="0049186D">
        <w:rPr>
          <w:rFonts w:ascii="GHEA Grapalat" w:hAnsi="GHEA Grapalat"/>
          <w:sz w:val="20"/>
          <w:lang w:val="hy-AM"/>
        </w:rPr>
        <w:t xml:space="preserve">0-ը: </w:t>
      </w:r>
    </w:p>
    <w:p w:rsidR="00740F20" w:rsidRPr="0049186D" w:rsidRDefault="00740F20" w:rsidP="00740F20">
      <w:pPr>
        <w:ind w:firstLine="720"/>
        <w:jc w:val="both"/>
        <w:rPr>
          <w:rFonts w:ascii="GHEA Grapalat" w:hAnsi="GHEA Grapalat" w:cs="Sylfaen"/>
          <w:i/>
          <w:sz w:val="20"/>
          <w:u w:val="single"/>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4. ԱՊՐԱՆՔԻ ՈՐԱԿԸ ԵՎ ԵՐԱՇԽԻՔԸ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740F20" w:rsidRPr="0049186D" w:rsidRDefault="00740F20" w:rsidP="00740F20">
      <w:pPr>
        <w:ind w:firstLine="702"/>
        <w:jc w:val="both"/>
        <w:rPr>
          <w:rFonts w:ascii="GHEA Grapalat" w:hAnsi="GHEA Grapalat" w:cs="Sylfaen"/>
          <w:sz w:val="20"/>
          <w:lang w:val="pt-BR"/>
        </w:rPr>
      </w:pPr>
      <w:r w:rsidRPr="0049186D">
        <w:rPr>
          <w:rFonts w:ascii="GHEA Grapalat" w:hAnsi="GHEA Grapalat" w:cs="Times Armenian"/>
          <w:sz w:val="20"/>
          <w:lang w:val="pt-BR"/>
        </w:rPr>
        <w:t xml:space="preserve">4.2 </w:t>
      </w:r>
      <w:r w:rsidRPr="0049186D">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49186D">
        <w:rPr>
          <w:rFonts w:ascii="GHEA Grapalat" w:hAnsi="GHEA Grapalat" w:cs="Sylfaen"/>
          <w:sz w:val="20"/>
          <w:u w:val="single"/>
          <w:lang w:val="pt-BR"/>
        </w:rPr>
        <w:t xml:space="preserve">            </w:t>
      </w:r>
      <w:r w:rsidRPr="0049186D">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21</w:t>
      </w:r>
      <w:r>
        <w:rPr>
          <w:rFonts w:ascii="GHEA Grapalat" w:hAnsi="GHEA Grapalat" w:cs="Sylfaen"/>
          <w:sz w:val="20"/>
          <w:lang w:val="pt-BR"/>
        </w:rPr>
        <w:t>:</w:t>
      </w:r>
      <w:r w:rsidRPr="005D551B">
        <w:rPr>
          <w:rStyle w:val="FootnoteReference"/>
          <w:rFonts w:ascii="GHEA Grapalat" w:hAnsi="GHEA Grapalat" w:cs="Sylfaen"/>
          <w:color w:val="FFFFFF"/>
          <w:sz w:val="20"/>
          <w:lang w:val="pt-BR"/>
        </w:rPr>
        <w:footnoteReference w:id="21"/>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5. ԱՊՐԱՆՔԻ ՀԱՆՁՆՈՒՄԸ ԵՎ ԸՆԴՈՒՆՈՒՄԸ</w:t>
      </w:r>
    </w:p>
    <w:p w:rsidR="00740F20" w:rsidRPr="00595447" w:rsidRDefault="00740F20" w:rsidP="00740F20">
      <w:pPr>
        <w:ind w:firstLine="720"/>
        <w:jc w:val="both"/>
        <w:rPr>
          <w:rFonts w:ascii="GHEA Grapalat" w:hAnsi="GHEA Grapalat" w:cs="Sylfaen"/>
          <w:sz w:val="20"/>
          <w:lang w:val="hy-AM"/>
        </w:rPr>
      </w:pPr>
      <w:r w:rsidRPr="00595447">
        <w:rPr>
          <w:rFonts w:ascii="GHEA Grapalat" w:hAnsi="GHEA Grapalat"/>
          <w:sz w:val="20"/>
          <w:lang w:val="hy-AM"/>
        </w:rPr>
        <w:t xml:space="preserve">5.1 Մատակարարված ապրանքն </w:t>
      </w:r>
      <w:r w:rsidRPr="00595447">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40F20" w:rsidRPr="00595447" w:rsidRDefault="00740F20" w:rsidP="00740F20">
      <w:pPr>
        <w:ind w:firstLine="720"/>
        <w:jc w:val="both"/>
        <w:rPr>
          <w:rFonts w:ascii="GHEA Grapalat" w:hAnsi="GHEA Grapalat" w:cs="Sylfaen"/>
          <w:sz w:val="20"/>
          <w:szCs w:val="20"/>
          <w:lang w:val="hy-AM"/>
        </w:rPr>
      </w:pPr>
      <w:r w:rsidRPr="00595447">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595447">
        <w:rPr>
          <w:rFonts w:ascii="GHEA Grapalat" w:hAnsi="GHEA Grapalat" w:cs="Sylfaen"/>
          <w:sz w:val="20"/>
          <w:lang w:val="hy-AM"/>
        </w:rPr>
        <w:t>_______ օրինակ</w:t>
      </w:r>
      <w:r w:rsidRPr="00595447">
        <w:rPr>
          <w:rFonts w:ascii="GHEA Grapalat" w:hAnsi="GHEA Grapalat" w:cs="Sylfaen"/>
          <w:sz w:val="20"/>
          <w:szCs w:val="20"/>
          <w:lang w:val="hy-AM"/>
        </w:rPr>
        <w:t xml:space="preserve"> (հավելված N 3): </w:t>
      </w:r>
    </w:p>
    <w:p w:rsidR="00740F20" w:rsidRPr="00595447" w:rsidRDefault="00740F20" w:rsidP="00740F20">
      <w:pPr>
        <w:ind w:firstLine="720"/>
        <w:jc w:val="both"/>
        <w:rPr>
          <w:rFonts w:ascii="GHEA Grapalat" w:hAnsi="GHEA Grapalat" w:cs="Sylfaen"/>
          <w:sz w:val="20"/>
          <w:lang w:val="hy-AM"/>
        </w:rPr>
      </w:pPr>
      <w:r w:rsidRPr="00595447">
        <w:rPr>
          <w:rFonts w:ascii="GHEA Grapalat" w:hAnsi="GHEA Grapalat" w:cs="Sylfaen"/>
          <w:sz w:val="20"/>
          <w:lang w:val="hy-AM"/>
        </w:rPr>
        <w:t xml:space="preserve">5.2 Հանձնման-ընդունման արձանագրությունը ստորագրվում է, եթե </w:t>
      </w:r>
      <w:r w:rsidRPr="00595447">
        <w:rPr>
          <w:rFonts w:ascii="GHEA Grapalat" w:hAnsi="GHEA Grapalat"/>
          <w:sz w:val="20"/>
          <w:lang w:val="pt-BR"/>
        </w:rPr>
        <w:t xml:space="preserve">մատակարարված ապրանքը </w:t>
      </w:r>
      <w:r w:rsidRPr="00595447">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740F20" w:rsidRPr="00595447" w:rsidRDefault="00740F20" w:rsidP="00740F20">
      <w:pPr>
        <w:ind w:firstLine="720"/>
        <w:jc w:val="both"/>
        <w:rPr>
          <w:rFonts w:ascii="GHEA Grapalat" w:hAnsi="GHEA Grapalat" w:cs="Sylfaen"/>
          <w:sz w:val="20"/>
          <w:lang w:val="hy-AM"/>
        </w:rPr>
      </w:pPr>
      <w:r w:rsidRPr="0059544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740F20" w:rsidRPr="00595447" w:rsidRDefault="00740F20" w:rsidP="00740F20">
      <w:pPr>
        <w:ind w:firstLine="720"/>
        <w:jc w:val="both"/>
        <w:rPr>
          <w:rFonts w:ascii="GHEA Grapalat" w:hAnsi="GHEA Grapalat" w:cs="Sylfaen"/>
          <w:sz w:val="20"/>
          <w:lang w:val="hy-AM"/>
        </w:rPr>
      </w:pPr>
      <w:r w:rsidRPr="00595447">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740F20" w:rsidRPr="00595447" w:rsidRDefault="00740F20" w:rsidP="00740F20">
      <w:pPr>
        <w:ind w:firstLine="709"/>
        <w:jc w:val="both"/>
        <w:rPr>
          <w:rFonts w:ascii="GHEA Grapalat" w:hAnsi="GHEA Grapalat"/>
          <w:sz w:val="20"/>
          <w:lang w:val="hy-AM"/>
        </w:rPr>
      </w:pPr>
      <w:r w:rsidRPr="00595447">
        <w:rPr>
          <w:rFonts w:ascii="GHEA Grapalat" w:hAnsi="GHEA Grapalat"/>
          <w:sz w:val="20"/>
          <w:lang w:val="hy-AM"/>
        </w:rPr>
        <w:t xml:space="preserve">5.3 Գնորդը հանձնման-ընդունման արձանագրությունը ստանալու </w:t>
      </w:r>
      <w:r w:rsidRPr="00595447">
        <w:rPr>
          <w:rFonts w:ascii="GHEA Grapalat" w:hAnsi="GHEA Grapalat" w:cs="Sylfaen"/>
          <w:sz w:val="20"/>
          <w:szCs w:val="20"/>
          <w:lang w:val="hy-AM"/>
        </w:rPr>
        <w:t xml:space="preserve">օրվան հաջորդող աշխատանքային օրվանից հաշված </w:t>
      </w:r>
      <w:r w:rsidRPr="00595447">
        <w:rPr>
          <w:rFonts w:ascii="GHEA Grapalat" w:hAnsi="GHEA Grapalat" w:cs="Sylfaen"/>
          <w:sz w:val="20"/>
          <w:szCs w:val="20"/>
          <w:u w:val="single"/>
          <w:lang w:val="hy-AM"/>
        </w:rPr>
        <w:t xml:space="preserve">     </w:t>
      </w:r>
      <w:r w:rsidRPr="00595447">
        <w:rPr>
          <w:rFonts w:ascii="GHEA Grapalat" w:hAnsi="GHEA Grapalat" w:cs="Sylfaen"/>
          <w:sz w:val="20"/>
          <w:szCs w:val="20"/>
          <w:lang w:val="hy-AM"/>
        </w:rPr>
        <w:t xml:space="preserve"> աշխատանքային օրվա ընթացքում </w:t>
      </w:r>
      <w:r w:rsidRPr="00595447">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740F20" w:rsidRPr="00595447" w:rsidRDefault="00740F20" w:rsidP="00740F20">
      <w:pPr>
        <w:ind w:firstLine="720"/>
        <w:jc w:val="both"/>
        <w:rPr>
          <w:rFonts w:ascii="GHEA Grapalat" w:hAnsi="GHEA Grapalat" w:cs="Sylfaen"/>
          <w:sz w:val="20"/>
          <w:lang w:val="hy-AM"/>
        </w:rPr>
      </w:pPr>
      <w:r w:rsidRPr="00595447">
        <w:rPr>
          <w:rFonts w:ascii="GHEA Grapalat" w:hAnsi="GHEA Grapalat"/>
          <w:sz w:val="20"/>
          <w:lang w:val="hy-AM"/>
        </w:rPr>
        <w:t xml:space="preserve">5.4 </w:t>
      </w:r>
      <w:r w:rsidRPr="00595447">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595447">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595447">
        <w:rPr>
          <w:rFonts w:ascii="GHEA Grapalat" w:hAnsi="GHEA Grapalat" w:cs="Sylfaen"/>
          <w:sz w:val="20"/>
          <w:lang w:val="hy-AM"/>
        </w:rPr>
        <w:softHyphen/>
        <w:t xml:space="preserve">գրությունը: </w:t>
      </w:r>
    </w:p>
    <w:p w:rsidR="00740F20" w:rsidRPr="0049186D" w:rsidDel="00D737EC" w:rsidRDefault="00740F20" w:rsidP="00740F20">
      <w:pPr>
        <w:ind w:firstLine="720"/>
        <w:jc w:val="both"/>
        <w:rPr>
          <w:del w:id="41" w:author="User" w:date="2019-06-02T23:40:00Z"/>
          <w:rFonts w:ascii="GHEA Grapalat" w:hAnsi="GHEA Grapalat" w:cs="Sylfaen"/>
          <w:sz w:val="20"/>
          <w:lang w:val="hy-AM"/>
        </w:rPr>
      </w:pPr>
      <w:del w:id="42" w:author="User" w:date="2019-06-02T23:40:00Z">
        <w:r w:rsidRPr="0049186D" w:rsidDel="00D737EC">
          <w:rPr>
            <w:rFonts w:ascii="GHEA Grapalat" w:hAnsi="GHEA Grapalat" w:cs="Sylfaen"/>
            <w:sz w:val="20"/>
            <w:lang w:val="hy-AM"/>
          </w:rPr>
          <w:delText xml:space="preserve"> </w:delText>
        </w:r>
      </w:del>
    </w:p>
    <w:p w:rsidR="00740F20" w:rsidRPr="0049186D" w:rsidRDefault="00740F20" w:rsidP="00740F20">
      <w:pPr>
        <w:ind w:firstLine="720"/>
        <w:jc w:val="both"/>
        <w:rPr>
          <w:rFonts w:ascii="GHEA Grapalat" w:hAnsi="GHEA Grapalat" w:cs="Sylfaen"/>
          <w:sz w:val="20"/>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6. ԿՈՂՄԵՐԻ ՊԱՏԱՍԽԱՆԱՏՎՈՒԹՅՈՒՆԸ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5214FE">
        <w:rPr>
          <w:rFonts w:ascii="GHEA Grapalat" w:hAnsi="GHEA Grapalat"/>
          <w:sz w:val="20"/>
          <w:lang w:val="hy-AM"/>
        </w:rPr>
        <w:t xml:space="preserve">աշխատանքային </w:t>
      </w:r>
      <w:r w:rsidRPr="0049186D">
        <w:rPr>
          <w:rFonts w:ascii="GHEA Grapalat" w:hAnsi="GHEA Grapalat"/>
          <w:sz w:val="20"/>
          <w:lang w:val="hy-AM"/>
        </w:rPr>
        <w:t xml:space="preserve">օրվա համար գանձվում է տույժ` մատակարարման ենթակա, սակայն չմատակարարված ապրանքի գնի 0,05 </w:t>
      </w:r>
      <w:r w:rsidRPr="0049186D">
        <w:rPr>
          <w:rFonts w:ascii="GHEA Grapalat" w:hAnsi="GHEA Grapalat" w:cs="Sylfaen"/>
          <w:sz w:val="20"/>
          <w:lang w:val="hy-AM"/>
        </w:rPr>
        <w:t>(զրո ամբողջ հինգ հարյուրերրորդական) տոկոսի</w:t>
      </w:r>
      <w:r w:rsidRPr="0049186D">
        <w:rPr>
          <w:rFonts w:ascii="GHEA Grapalat" w:hAnsi="GHEA Grapalat"/>
          <w:sz w:val="20"/>
          <w:lang w:val="hy-AM"/>
        </w:rPr>
        <w:t xml:space="preserve">  չափով։</w:t>
      </w:r>
    </w:p>
    <w:p w:rsidR="00740F20" w:rsidRPr="005214FE"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186D">
        <w:rPr>
          <w:rFonts w:ascii="GHEA Grapalat" w:hAnsi="GHEA Grapalat" w:cs="Sylfaen"/>
          <w:sz w:val="20"/>
          <w:lang w:val="hy-AM"/>
        </w:rPr>
        <w:t>(զրո ամբողջ հինգ տասնորդական) տոկոսի</w:t>
      </w:r>
      <w:r w:rsidRPr="0049186D" w:rsidDel="009B7E9C">
        <w:rPr>
          <w:rFonts w:ascii="GHEA Grapalat" w:hAnsi="GHEA Grapalat"/>
          <w:sz w:val="20"/>
          <w:lang w:val="hy-AM"/>
        </w:rPr>
        <w:t xml:space="preserve"> </w:t>
      </w:r>
      <w:r w:rsidRPr="0049186D">
        <w:rPr>
          <w:rFonts w:ascii="GHEA Grapalat" w:hAnsi="GHEA Grapalat"/>
          <w:sz w:val="20"/>
          <w:lang w:val="hy-AM"/>
        </w:rPr>
        <w:t xml:space="preserve"> չափով</w:t>
      </w:r>
      <w:r w:rsidRPr="005214FE">
        <w:rPr>
          <w:rFonts w:ascii="GHEA Grapalat" w:hAnsi="GHEA Grapalat"/>
          <w:sz w:val="20"/>
          <w:vertAlign w:val="superscript"/>
          <w:lang w:val="hy-AM"/>
        </w:rPr>
        <w:t>22</w:t>
      </w:r>
      <w:r w:rsidRPr="005214FE">
        <w:rPr>
          <w:rFonts w:ascii="GHEA Grapalat" w:hAnsi="GHEA Grapalat"/>
          <w:sz w:val="20"/>
          <w:lang w:val="hy-AM"/>
        </w:rPr>
        <w:t>:</w:t>
      </w:r>
      <w:r w:rsidRPr="005D551B">
        <w:rPr>
          <w:rStyle w:val="FootnoteReference"/>
          <w:rFonts w:ascii="GHEA Grapalat" w:hAnsi="GHEA Grapalat"/>
          <w:color w:val="FFFFFF"/>
          <w:sz w:val="20"/>
          <w:lang w:val="hy-AM"/>
        </w:rPr>
        <w:footnoteReference w:id="22"/>
      </w:r>
      <w:r w:rsidRPr="005214F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5214FE">
        <w:rPr>
          <w:rFonts w:ascii="GHEA Grapalat" w:hAnsi="GHEA Grapalat"/>
          <w:sz w:val="20"/>
          <w:lang w:val="hy-AM"/>
        </w:rPr>
        <w:t xml:space="preserve">աշխատանքային </w:t>
      </w:r>
      <w:r w:rsidRPr="0049186D">
        <w:rPr>
          <w:rFonts w:ascii="GHEA Grapalat" w:hAnsi="GHEA Grapalat"/>
          <w:sz w:val="20"/>
          <w:lang w:val="hy-AM"/>
        </w:rPr>
        <w:t xml:space="preserve">օրվա համար հաշվարկվում է տույժ` վճարման ենթակա, սակայն չվճարված գումարի 0,05 </w:t>
      </w:r>
      <w:r w:rsidRPr="0049186D">
        <w:rPr>
          <w:rFonts w:ascii="GHEA Grapalat" w:hAnsi="GHEA Grapalat" w:cs="Sylfaen"/>
          <w:sz w:val="20"/>
          <w:lang w:val="hy-AM"/>
        </w:rPr>
        <w:t>(զրո ամբողջ հինգ հարյուրերրորդական) տոկոսի</w:t>
      </w:r>
      <w:r w:rsidRPr="0049186D">
        <w:rPr>
          <w:rFonts w:ascii="GHEA Grapalat" w:hAnsi="GHEA Grapalat"/>
          <w:sz w:val="20"/>
          <w:lang w:val="hy-AM"/>
        </w:rPr>
        <w:t xml:space="preserve">  չափով։</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7. ԱՆՀԱՂԹԱՀԱՐԵԼԻ ՈՒԺԻ ԱԶԴԵՑՈՒԹՅՈՒՆԸ (ՖՈՐՍ-ՄԱԺՈՐ)</w:t>
      </w:r>
    </w:p>
    <w:p w:rsidR="00740F20" w:rsidRPr="0049186D" w:rsidRDefault="00740F20" w:rsidP="00740F20">
      <w:pPr>
        <w:ind w:firstLine="709"/>
        <w:jc w:val="center"/>
        <w:rPr>
          <w:rFonts w:ascii="GHEA Grapalat" w:hAnsi="GHEA Grapalat"/>
          <w:b/>
          <w:sz w:val="20"/>
          <w:lang w:val="hy-AM"/>
        </w:rPr>
      </w:pP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both"/>
        <w:rPr>
          <w:rFonts w:ascii="GHEA Grapalat" w:hAnsi="GHEA Grapalat"/>
          <w:sz w:val="20"/>
          <w:lang w:val="hy-AM"/>
        </w:rPr>
      </w:pPr>
    </w:p>
    <w:p w:rsidR="00740F20" w:rsidRPr="0049186D" w:rsidRDefault="00740F20" w:rsidP="00740F20">
      <w:pPr>
        <w:ind w:firstLine="709"/>
        <w:jc w:val="center"/>
        <w:rPr>
          <w:rFonts w:ascii="GHEA Grapalat" w:hAnsi="GHEA Grapalat"/>
          <w:b/>
          <w:sz w:val="20"/>
          <w:lang w:val="hy-AM"/>
        </w:rPr>
      </w:pPr>
      <w:r w:rsidRPr="0049186D">
        <w:rPr>
          <w:rFonts w:ascii="GHEA Grapalat" w:hAnsi="GHEA Grapalat"/>
          <w:b/>
          <w:sz w:val="20"/>
          <w:lang w:val="hy-AM"/>
        </w:rPr>
        <w:t>8. ԱՅԼ ՊԱՅՄԱՆՆԵՐ</w:t>
      </w:r>
    </w:p>
    <w:p w:rsidR="00740F20" w:rsidRPr="0049186D" w:rsidRDefault="00740F20" w:rsidP="00740F20">
      <w:pPr>
        <w:ind w:firstLine="709"/>
        <w:jc w:val="center"/>
        <w:rPr>
          <w:rFonts w:ascii="GHEA Grapalat" w:hAnsi="GHEA Grapalat"/>
          <w:b/>
          <w:sz w:val="20"/>
          <w:lang w:val="hy-AM"/>
        </w:rPr>
      </w:pPr>
    </w:p>
    <w:p w:rsidR="00740F20" w:rsidRPr="0049186D" w:rsidRDefault="00740F20" w:rsidP="00740F20">
      <w:pPr>
        <w:tabs>
          <w:tab w:val="left" w:pos="1276"/>
        </w:tabs>
        <w:ind w:firstLine="720"/>
        <w:jc w:val="both"/>
        <w:rPr>
          <w:rFonts w:ascii="GHEA Grapalat" w:hAnsi="GHEA Grapalat" w:cs="Times Armenian"/>
          <w:sz w:val="20"/>
          <w:lang w:val="hy-AM"/>
        </w:rPr>
      </w:pPr>
      <w:r w:rsidRPr="0049186D">
        <w:rPr>
          <w:rFonts w:ascii="GHEA Grapalat" w:hAnsi="GHEA Grapalat"/>
          <w:sz w:val="20"/>
          <w:lang w:val="hy-AM"/>
        </w:rPr>
        <w:t xml:space="preserve">8.1 </w:t>
      </w:r>
      <w:r w:rsidRPr="0049186D">
        <w:rPr>
          <w:rFonts w:ascii="GHEA Grapalat" w:hAnsi="GHEA Grapalat" w:cs="Sylfaen"/>
          <w:sz w:val="20"/>
          <w:lang w:val="hy-AM"/>
        </w:rPr>
        <w:t>Պայմանագիրն</w:t>
      </w:r>
      <w:r w:rsidRPr="0049186D">
        <w:rPr>
          <w:rFonts w:ascii="GHEA Grapalat" w:hAnsi="GHEA Grapalat" w:cs="Times Armenian"/>
          <w:sz w:val="20"/>
          <w:lang w:val="hy-AM"/>
        </w:rPr>
        <w:t xml:space="preserve"> </w:t>
      </w:r>
      <w:r w:rsidRPr="0049186D">
        <w:rPr>
          <w:rFonts w:ascii="GHEA Grapalat" w:hAnsi="GHEA Grapalat" w:cs="Sylfaen"/>
          <w:sz w:val="20"/>
          <w:lang w:val="hy-AM"/>
        </w:rPr>
        <w:t>ուժի</w:t>
      </w:r>
      <w:r w:rsidRPr="0049186D">
        <w:rPr>
          <w:rFonts w:ascii="GHEA Grapalat" w:hAnsi="GHEA Grapalat" w:cs="Times Armenian"/>
          <w:sz w:val="20"/>
          <w:lang w:val="hy-AM"/>
        </w:rPr>
        <w:t xml:space="preserve"> </w:t>
      </w:r>
      <w:r w:rsidRPr="0049186D">
        <w:rPr>
          <w:rFonts w:ascii="GHEA Grapalat" w:hAnsi="GHEA Grapalat" w:cs="Sylfaen"/>
          <w:sz w:val="20"/>
          <w:lang w:val="hy-AM"/>
        </w:rPr>
        <w:t>մեջ</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մտնում</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w:t>
      </w:r>
      <w:r w:rsidRPr="0049186D">
        <w:rPr>
          <w:rFonts w:ascii="GHEA Grapalat" w:hAnsi="GHEA Grapalat" w:cs="Times Armenian"/>
          <w:sz w:val="20"/>
          <w:lang w:val="hy-AM"/>
        </w:rPr>
        <w:t xml:space="preserve"> </w:t>
      </w:r>
      <w:r w:rsidRPr="0049186D">
        <w:rPr>
          <w:rFonts w:ascii="GHEA Grapalat" w:hAnsi="GHEA Grapalat" w:cs="Sylfaen"/>
          <w:sz w:val="20"/>
          <w:lang w:val="hy-AM"/>
        </w:rPr>
        <w:t>ստորագրման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պահից և գործում է մինչև</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 պայմանագրով</w:t>
      </w:r>
      <w:r w:rsidRPr="0049186D">
        <w:rPr>
          <w:rFonts w:ascii="GHEA Grapalat" w:hAnsi="GHEA Grapalat" w:cs="Times Armenian"/>
          <w:sz w:val="20"/>
          <w:lang w:val="hy-AM"/>
        </w:rPr>
        <w:t xml:space="preserve"> </w:t>
      </w:r>
      <w:r w:rsidRPr="0049186D">
        <w:rPr>
          <w:rFonts w:ascii="GHEA Grapalat" w:hAnsi="GHEA Grapalat" w:cs="Sylfaen"/>
          <w:sz w:val="20"/>
          <w:lang w:val="hy-AM"/>
        </w:rPr>
        <w:t>ստանձնած</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Times Armenian"/>
          <w:sz w:val="20"/>
          <w:lang w:val="hy-AM"/>
        </w:rPr>
        <w:t xml:space="preserve"> </w:t>
      </w:r>
      <w:r w:rsidRPr="0049186D">
        <w:rPr>
          <w:rFonts w:ascii="GHEA Grapalat" w:hAnsi="GHEA Grapalat" w:cs="Sylfaen"/>
          <w:sz w:val="20"/>
          <w:lang w:val="hy-AM"/>
        </w:rPr>
        <w:t>ողջ</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ծավալով</w:t>
      </w:r>
      <w:r w:rsidRPr="0049186D">
        <w:rPr>
          <w:rFonts w:ascii="GHEA Grapalat" w:hAnsi="GHEA Grapalat" w:cs="Times Armenian"/>
          <w:sz w:val="20"/>
          <w:lang w:val="hy-AM"/>
        </w:rPr>
        <w:t xml:space="preserve"> </w:t>
      </w:r>
      <w:r w:rsidRPr="0049186D">
        <w:rPr>
          <w:rFonts w:ascii="GHEA Grapalat" w:hAnsi="GHEA Grapalat" w:cs="Sylfaen"/>
          <w:sz w:val="20"/>
          <w:lang w:val="hy-AM"/>
        </w:rPr>
        <w:t>կատարումը</w:t>
      </w:r>
      <w:r w:rsidRPr="0049186D">
        <w:rPr>
          <w:rFonts w:ascii="GHEA Grapalat" w:hAnsi="GHEA Grapalat" w:cs="Times Armenian"/>
          <w:sz w:val="20"/>
          <w:lang w:val="hy-AM"/>
        </w:rPr>
        <w:t xml:space="preserve">։ </w:t>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5214FE">
        <w:rPr>
          <w:rFonts w:ascii="GHEA Grapalat" w:hAnsi="GHEA Grapalat" w:cs="Sylfaen"/>
          <w:sz w:val="20"/>
          <w:vertAlign w:val="superscript"/>
          <w:lang w:val="hy-AM"/>
        </w:rPr>
        <w:t>23</w:t>
      </w:r>
      <w:r w:rsidRPr="005214FE">
        <w:rPr>
          <w:rFonts w:ascii="GHEA Grapalat" w:hAnsi="GHEA Grapalat" w:cs="Sylfaen"/>
          <w:sz w:val="20"/>
          <w:lang w:val="hy-AM"/>
        </w:rPr>
        <w:t>:</w:t>
      </w:r>
      <w:r w:rsidRPr="005D551B">
        <w:rPr>
          <w:rStyle w:val="FootnoteReference"/>
          <w:rFonts w:ascii="GHEA Grapalat" w:hAnsi="GHEA Grapalat" w:cs="Sylfaen"/>
          <w:color w:val="FFFFFF"/>
          <w:sz w:val="20"/>
          <w:lang w:val="hy-AM"/>
        </w:rPr>
        <w:footnoteReference w:id="23"/>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8.5</w:t>
      </w:r>
      <w:r w:rsidRPr="0049186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740F20" w:rsidRPr="0049186D" w:rsidRDefault="00740F20" w:rsidP="00740F20">
      <w:pPr>
        <w:tabs>
          <w:tab w:val="left" w:pos="1276"/>
        </w:tabs>
        <w:ind w:firstLine="720"/>
        <w:jc w:val="both"/>
        <w:rPr>
          <w:rFonts w:ascii="GHEA Grapalat" w:hAnsi="GHEA Grapalat" w:cs="Sylfaen"/>
          <w:sz w:val="20"/>
          <w:lang w:val="hy-AM"/>
        </w:rPr>
      </w:pPr>
      <w:r w:rsidRPr="0049186D">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40F20" w:rsidRPr="0049186D" w:rsidRDefault="00740F20" w:rsidP="00740F20">
      <w:pPr>
        <w:tabs>
          <w:tab w:val="left" w:pos="1276"/>
        </w:tabs>
        <w:ind w:firstLine="720"/>
        <w:jc w:val="both"/>
        <w:rPr>
          <w:rFonts w:ascii="GHEA Grapalat" w:hAnsi="GHEA Grapalat" w:cs="Times Armenian"/>
          <w:sz w:val="20"/>
          <w:lang w:val="hy-AM"/>
        </w:rPr>
      </w:pPr>
      <w:r w:rsidRPr="0049186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40F20" w:rsidRPr="0049186D" w:rsidRDefault="00740F20" w:rsidP="00740F20">
      <w:pPr>
        <w:tabs>
          <w:tab w:val="left" w:pos="1276"/>
        </w:tabs>
        <w:ind w:firstLine="720"/>
        <w:jc w:val="both"/>
        <w:rPr>
          <w:rFonts w:ascii="GHEA Grapalat" w:hAnsi="GHEA Grapalat"/>
          <w:sz w:val="20"/>
          <w:lang w:val="hy-AM"/>
        </w:rPr>
      </w:pPr>
      <w:r w:rsidRPr="0049186D">
        <w:rPr>
          <w:rFonts w:ascii="GHEA Grapalat" w:hAnsi="GHEA Grapalat"/>
          <w:sz w:val="20"/>
          <w:lang w:val="pt-BR"/>
        </w:rPr>
        <w:t>8.6 Եթե պայմանագիրն  իրականացվ</w:t>
      </w:r>
      <w:r w:rsidRPr="0049186D">
        <w:rPr>
          <w:rFonts w:ascii="GHEA Grapalat" w:hAnsi="GHEA Grapalat"/>
          <w:sz w:val="20"/>
          <w:lang w:val="hy-AM"/>
        </w:rPr>
        <w:t>ում է</w:t>
      </w:r>
      <w:r w:rsidRPr="0049186D">
        <w:rPr>
          <w:rFonts w:ascii="GHEA Grapalat" w:hAnsi="GHEA Grapalat"/>
          <w:sz w:val="20"/>
          <w:lang w:val="pt-BR"/>
        </w:rPr>
        <w:t xml:space="preserve"> գործակալության պայմանագիր կնքելու միջոցով.</w:t>
      </w:r>
    </w:p>
    <w:p w:rsidR="00740F20" w:rsidRPr="0049186D" w:rsidRDefault="00740F20" w:rsidP="00740F20">
      <w:pPr>
        <w:tabs>
          <w:tab w:val="left" w:pos="1276"/>
        </w:tabs>
        <w:ind w:firstLine="720"/>
        <w:jc w:val="both"/>
        <w:rPr>
          <w:rFonts w:ascii="GHEA Grapalat" w:hAnsi="GHEA Grapalat"/>
          <w:sz w:val="20"/>
          <w:lang w:val="pt-BR"/>
        </w:rPr>
      </w:pPr>
      <w:r w:rsidRPr="0049186D">
        <w:rPr>
          <w:rFonts w:ascii="GHEA Grapalat" w:hAnsi="GHEA Grapalat"/>
          <w:sz w:val="20"/>
          <w:lang w:val="hy-AM"/>
        </w:rPr>
        <w:t>1)</w:t>
      </w:r>
      <w:r w:rsidRPr="0049186D">
        <w:rPr>
          <w:rFonts w:ascii="GHEA Grapalat" w:hAnsi="GHEA Grapalat"/>
          <w:sz w:val="20"/>
          <w:lang w:val="pt-BR"/>
        </w:rPr>
        <w:t xml:space="preserve"> Վաճառ</w:t>
      </w:r>
      <w:r w:rsidRPr="0049186D">
        <w:rPr>
          <w:rFonts w:ascii="GHEA Grapalat" w:hAnsi="GHEA Grapalat"/>
          <w:sz w:val="20"/>
          <w:lang w:val="hy-AM"/>
        </w:rPr>
        <w:t>ողը</w:t>
      </w:r>
      <w:r w:rsidRPr="0049186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40F20" w:rsidRPr="0049186D" w:rsidRDefault="00740F20" w:rsidP="00740F20">
      <w:pPr>
        <w:tabs>
          <w:tab w:val="left" w:pos="1276"/>
        </w:tabs>
        <w:ind w:firstLine="720"/>
        <w:jc w:val="both"/>
        <w:rPr>
          <w:rFonts w:ascii="GHEA Grapalat" w:hAnsi="GHEA Grapalat"/>
          <w:sz w:val="20"/>
          <w:lang w:val="pt-BR"/>
        </w:rPr>
      </w:pPr>
      <w:r w:rsidRPr="0049186D">
        <w:rPr>
          <w:rFonts w:ascii="GHEA Grapalat" w:hAnsi="GHEA Grapalat"/>
          <w:sz w:val="20"/>
          <w:lang w:val="pt-BR"/>
        </w:rPr>
        <w:t>2) պայմանագրի կատարման ընթացքում գործակալի փոփոխման դեպքում Վաճառ</w:t>
      </w:r>
      <w:r w:rsidRPr="0049186D">
        <w:rPr>
          <w:rFonts w:ascii="GHEA Grapalat" w:hAnsi="GHEA Grapalat"/>
          <w:sz w:val="20"/>
          <w:lang w:val="hy-AM"/>
        </w:rPr>
        <w:t>ող</w:t>
      </w:r>
      <w:r w:rsidRPr="0049186D">
        <w:rPr>
          <w:rFonts w:ascii="GHEA Grapalat" w:hAnsi="GHEA Grapalat"/>
          <w:sz w:val="20"/>
          <w:lang w:val="pt-BR"/>
        </w:rPr>
        <w:t xml:space="preserve">ը գրավոր տեղեկացնում է Գնորդին՝ տրամադրելով գործակալության պայմանագրի պատճենը և դրա կողմ </w:t>
      </w:r>
      <w:r w:rsidRPr="0049186D">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24</w:t>
      </w:r>
      <w:r w:rsidRPr="005D551B">
        <w:rPr>
          <w:rStyle w:val="FootnoteReference"/>
          <w:rFonts w:ascii="GHEA Grapalat" w:hAnsi="GHEA Grapalat"/>
          <w:color w:val="FFFFFF"/>
          <w:sz w:val="20"/>
          <w:lang w:val="pt-BR"/>
        </w:rPr>
        <w:footnoteReference w:id="24"/>
      </w:r>
      <w:r w:rsidRPr="0049186D">
        <w:rPr>
          <w:rFonts w:ascii="GHEA Grapalat" w:hAnsi="GHEA Grapalat"/>
          <w:sz w:val="20"/>
          <w:lang w:val="pt-BR"/>
        </w:rPr>
        <w:t>:</w:t>
      </w:r>
    </w:p>
    <w:p w:rsidR="00740F20" w:rsidRPr="0049186D" w:rsidRDefault="00740F20" w:rsidP="00740F20">
      <w:pPr>
        <w:tabs>
          <w:tab w:val="left" w:pos="1276"/>
        </w:tabs>
        <w:ind w:firstLine="720"/>
        <w:jc w:val="both"/>
        <w:rPr>
          <w:rFonts w:ascii="GHEA Grapalat" w:hAnsi="GHEA Grapalat"/>
          <w:sz w:val="20"/>
          <w:lang w:val="pt-BR"/>
        </w:rPr>
      </w:pPr>
      <w:r w:rsidRPr="0049186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25</w:t>
      </w:r>
      <w:r>
        <w:rPr>
          <w:rFonts w:ascii="GHEA Grapalat" w:hAnsi="GHEA Grapalat"/>
          <w:sz w:val="20"/>
          <w:lang w:val="pt-BR"/>
        </w:rPr>
        <w:t>:</w:t>
      </w:r>
      <w:r w:rsidRPr="005D551B">
        <w:rPr>
          <w:rStyle w:val="FootnoteReference"/>
          <w:rFonts w:ascii="GHEA Grapalat" w:hAnsi="GHEA Grapalat"/>
          <w:color w:val="FFFFFF"/>
          <w:sz w:val="20"/>
          <w:lang w:val="pt-BR"/>
        </w:rPr>
        <w:footnoteReference w:id="25"/>
      </w:r>
    </w:p>
    <w:p w:rsidR="00740F20" w:rsidRPr="0049186D" w:rsidRDefault="00740F20" w:rsidP="00740F20">
      <w:pPr>
        <w:tabs>
          <w:tab w:val="left" w:pos="1276"/>
        </w:tabs>
        <w:ind w:firstLine="720"/>
        <w:jc w:val="both"/>
        <w:rPr>
          <w:rFonts w:ascii="GHEA Grapalat" w:hAnsi="GHEA Grapalat"/>
          <w:sz w:val="20"/>
          <w:lang w:val="pt-BR"/>
        </w:rPr>
      </w:pPr>
      <w:r w:rsidRPr="0049186D">
        <w:rPr>
          <w:rFonts w:ascii="GHEA Grapalat" w:hAnsi="GHEA Grapalat" w:cs="Times Armenian"/>
          <w:sz w:val="20"/>
          <w:lang w:val="pt-BR"/>
        </w:rPr>
        <w:t>8</w:t>
      </w:r>
      <w:r w:rsidRPr="0049186D">
        <w:rPr>
          <w:rFonts w:ascii="GHEA Grapalat" w:hAnsi="GHEA Grapalat" w:cs="Times Armenian"/>
          <w:sz w:val="20"/>
          <w:lang w:val="hy-AM"/>
        </w:rPr>
        <w:t>.</w:t>
      </w:r>
      <w:r w:rsidRPr="0049186D">
        <w:rPr>
          <w:rFonts w:ascii="GHEA Grapalat" w:hAnsi="GHEA Grapalat" w:cs="Times Armenian"/>
          <w:sz w:val="20"/>
          <w:lang w:val="pt-BR"/>
        </w:rPr>
        <w:t>8</w:t>
      </w:r>
      <w:r w:rsidRPr="0049186D">
        <w:rPr>
          <w:rFonts w:ascii="GHEA Grapalat" w:hAnsi="GHEA Grapalat" w:cs="Times Armenian"/>
          <w:sz w:val="20"/>
          <w:lang w:val="hy-AM"/>
        </w:rPr>
        <w:t xml:space="preserve"> Ա</w:t>
      </w:r>
      <w:r w:rsidRPr="0049186D">
        <w:rPr>
          <w:rFonts w:ascii="GHEA Grapalat" w:hAnsi="GHEA Grapalat" w:cs="Times Armenian"/>
          <w:sz w:val="20"/>
        </w:rPr>
        <w:t>պր</w:t>
      </w:r>
      <w:r w:rsidRPr="0049186D">
        <w:rPr>
          <w:rFonts w:ascii="GHEA Grapalat" w:hAnsi="GHEA Grapalat" w:cs="Times Armenian"/>
          <w:sz w:val="20"/>
          <w:lang w:val="hy-AM"/>
        </w:rPr>
        <w:t xml:space="preserve">անքի </w:t>
      </w:r>
      <w:r w:rsidRPr="0049186D">
        <w:rPr>
          <w:rFonts w:ascii="GHEA Grapalat" w:hAnsi="GHEA Grapalat" w:cs="Times Armenian"/>
          <w:sz w:val="20"/>
        </w:rPr>
        <w:t>մատա</w:t>
      </w:r>
      <w:r w:rsidRPr="0049186D">
        <w:rPr>
          <w:rFonts w:ascii="GHEA Grapalat" w:hAnsi="GHEA Grapalat" w:cs="Sylfaen"/>
          <w:sz w:val="20"/>
          <w:lang w:val="hy-AM"/>
        </w:rPr>
        <w:t>կա</w:t>
      </w:r>
      <w:r w:rsidRPr="0049186D">
        <w:rPr>
          <w:rFonts w:ascii="GHEA Grapalat" w:hAnsi="GHEA Grapalat" w:cs="Sylfaen"/>
          <w:sz w:val="20"/>
        </w:rPr>
        <w:t>ր</w:t>
      </w:r>
      <w:r w:rsidRPr="0049186D">
        <w:rPr>
          <w:rFonts w:ascii="GHEA Grapalat" w:hAnsi="GHEA Grapalat" w:cs="Sylfaen"/>
          <w:sz w:val="20"/>
          <w:lang w:val="hy-AM"/>
        </w:rPr>
        <w:t>արման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Sylfaen"/>
          <w:sz w:val="20"/>
          <w:lang w:val="hy-AM"/>
        </w:rPr>
        <w:t>մինչև</w:t>
      </w:r>
      <w:r w:rsidRPr="0049186D">
        <w:rPr>
          <w:rFonts w:ascii="GHEA Grapalat" w:hAnsi="GHEA Grapalat" w:cs="Times Armenian"/>
          <w:sz w:val="20"/>
          <w:lang w:val="hy-AM"/>
        </w:rPr>
        <w:t xml:space="preserve"> </w:t>
      </w:r>
      <w:r w:rsidRPr="0049186D">
        <w:rPr>
          <w:rFonts w:ascii="GHEA Grapalat" w:hAnsi="GHEA Grapalat" w:cs="Times Armenian"/>
          <w:sz w:val="20"/>
        </w:rPr>
        <w:t>պ</w:t>
      </w:r>
      <w:r w:rsidRPr="0049186D">
        <w:rPr>
          <w:rFonts w:ascii="GHEA Grapalat" w:hAnsi="GHEA Grapalat" w:cs="Times Armenian"/>
          <w:sz w:val="20"/>
          <w:lang w:val="hy-AM"/>
        </w:rPr>
        <w:t xml:space="preserve">այմանագրով </w:t>
      </w:r>
      <w:r w:rsidRPr="0049186D">
        <w:rPr>
          <w:rFonts w:ascii="GHEA Grapalat" w:hAnsi="GHEA Grapalat" w:cs="Sylfaen"/>
          <w:sz w:val="20"/>
          <w:lang w:val="hy-AM"/>
        </w:rPr>
        <w:t>այդ</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լրանալը</w:t>
      </w:r>
      <w:r w:rsidRPr="0049186D">
        <w:rPr>
          <w:rFonts w:ascii="GHEA Grapalat" w:hAnsi="GHEA Grapalat" w:cs="Sylfaen"/>
          <w:sz w:val="20"/>
          <w:lang w:val="pt-BR"/>
        </w:rPr>
        <w:t>`</w:t>
      </w:r>
      <w:r w:rsidRPr="0049186D">
        <w:rPr>
          <w:rFonts w:ascii="GHEA Grapalat" w:hAnsi="GHEA Grapalat" w:cs="Times Armenian"/>
          <w:sz w:val="20"/>
          <w:lang w:val="hy-AM"/>
        </w:rPr>
        <w:t xml:space="preserve"> </w:t>
      </w:r>
      <w:r w:rsidRPr="0049186D">
        <w:rPr>
          <w:rFonts w:ascii="GHEA Grapalat" w:hAnsi="GHEA Grapalat" w:cs="Times Armenian"/>
          <w:sz w:val="20"/>
        </w:rPr>
        <w:t>Վաճառողի</w:t>
      </w:r>
      <w:r w:rsidRPr="0049186D">
        <w:rPr>
          <w:rFonts w:ascii="GHEA Grapalat" w:hAnsi="GHEA Grapalat" w:cs="Times Armenian"/>
          <w:sz w:val="20"/>
          <w:lang w:val="pt-BR"/>
        </w:rPr>
        <w:t xml:space="preserve"> </w:t>
      </w:r>
      <w:r w:rsidRPr="0049186D">
        <w:rPr>
          <w:rFonts w:ascii="GHEA Grapalat" w:hAnsi="GHEA Grapalat" w:cs="Sylfaen"/>
          <w:sz w:val="20"/>
          <w:lang w:val="hy-AM"/>
        </w:rPr>
        <w:t>առաջարկության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առկայության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դեպքում</w:t>
      </w:r>
      <w:r w:rsidRPr="0049186D">
        <w:rPr>
          <w:rFonts w:ascii="GHEA Grapalat" w:hAnsi="GHEA Grapalat" w:cs="Times Armenian"/>
          <w:sz w:val="20"/>
          <w:lang w:val="pt-BR"/>
        </w:rPr>
        <w:t>,</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պայմանով</w:t>
      </w:r>
      <w:r w:rsidRPr="0049186D">
        <w:rPr>
          <w:rFonts w:ascii="GHEA Grapalat" w:hAnsi="GHEA Grapalat" w:cs="Times Armenian"/>
          <w:sz w:val="20"/>
          <w:lang w:val="hy-AM"/>
        </w:rPr>
        <w:t xml:space="preserve">, </w:t>
      </w:r>
      <w:r w:rsidRPr="0049186D">
        <w:rPr>
          <w:rFonts w:ascii="GHEA Grapalat" w:hAnsi="GHEA Grapalat" w:cs="Sylfaen"/>
          <w:sz w:val="20"/>
          <w:lang w:val="hy-AM"/>
        </w:rPr>
        <w:t>որ</w:t>
      </w:r>
      <w:r w:rsidRPr="0049186D">
        <w:rPr>
          <w:rFonts w:ascii="GHEA Grapalat" w:hAnsi="GHEA Grapalat"/>
          <w:sz w:val="20"/>
          <w:lang w:val="hy-AM"/>
        </w:rPr>
        <w:t xml:space="preserve"> </w:t>
      </w:r>
      <w:r w:rsidRPr="0049186D">
        <w:rPr>
          <w:rFonts w:ascii="GHEA Grapalat" w:hAnsi="GHEA Grapalat"/>
          <w:sz w:val="20"/>
        </w:rPr>
        <w:t>Գնորդ</w:t>
      </w:r>
      <w:r w:rsidRPr="0049186D">
        <w:rPr>
          <w:rFonts w:ascii="GHEA Grapalat" w:hAnsi="GHEA Grapalat"/>
          <w:sz w:val="20"/>
          <w:lang w:val="hy-AM"/>
        </w:rPr>
        <w:t>ի</w:t>
      </w:r>
      <w:r w:rsidRPr="0049186D">
        <w:rPr>
          <w:rFonts w:ascii="GHEA Grapalat" w:hAnsi="GHEA Grapalat" w:cs="Times Armenian"/>
          <w:sz w:val="20"/>
          <w:lang w:val="hy-AM"/>
        </w:rPr>
        <w:t xml:space="preserve"> </w:t>
      </w:r>
      <w:r w:rsidRPr="0049186D">
        <w:rPr>
          <w:rFonts w:ascii="GHEA Grapalat" w:hAnsi="GHEA Grapalat" w:cs="Sylfaen"/>
          <w:sz w:val="20"/>
          <w:lang w:val="hy-AM"/>
        </w:rPr>
        <w:t>մոտ</w:t>
      </w:r>
      <w:r w:rsidRPr="0049186D">
        <w:rPr>
          <w:rFonts w:ascii="GHEA Grapalat" w:hAnsi="GHEA Grapalat" w:cs="Times Armenian"/>
          <w:sz w:val="20"/>
          <w:lang w:val="hy-AM"/>
        </w:rPr>
        <w:t xml:space="preserve"> </w:t>
      </w:r>
      <w:r w:rsidRPr="0049186D">
        <w:rPr>
          <w:rFonts w:ascii="GHEA Grapalat" w:hAnsi="GHEA Grapalat" w:cs="Sylfaen"/>
          <w:sz w:val="20"/>
          <w:lang w:val="hy-AM"/>
        </w:rPr>
        <w:t>չի</w:t>
      </w:r>
      <w:r w:rsidRPr="0049186D">
        <w:rPr>
          <w:rFonts w:ascii="GHEA Grapalat" w:hAnsi="GHEA Grapalat" w:cs="Times Armenian"/>
          <w:sz w:val="20"/>
          <w:lang w:val="hy-AM"/>
        </w:rPr>
        <w:t xml:space="preserve"> </w:t>
      </w:r>
      <w:r w:rsidRPr="0049186D">
        <w:rPr>
          <w:rFonts w:ascii="GHEA Grapalat" w:hAnsi="GHEA Grapalat" w:cs="Sylfaen"/>
          <w:sz w:val="20"/>
          <w:lang w:val="hy-AM"/>
        </w:rPr>
        <w:t>վերացել</w:t>
      </w:r>
      <w:r w:rsidRPr="0049186D">
        <w:rPr>
          <w:rFonts w:ascii="GHEA Grapalat" w:hAnsi="GHEA Grapalat" w:cs="Times Armenian"/>
          <w:sz w:val="20"/>
          <w:lang w:val="hy-AM"/>
        </w:rPr>
        <w:t xml:space="preserve"> </w:t>
      </w:r>
      <w:r w:rsidRPr="0049186D">
        <w:rPr>
          <w:rFonts w:ascii="GHEA Grapalat" w:hAnsi="GHEA Grapalat" w:cs="Times Armenian"/>
          <w:sz w:val="20"/>
        </w:rPr>
        <w:t>ապրանքի</w:t>
      </w:r>
      <w:r w:rsidRPr="0049186D">
        <w:rPr>
          <w:rFonts w:ascii="GHEA Grapalat" w:hAnsi="GHEA Grapalat" w:cs="Times Armenian"/>
          <w:sz w:val="20"/>
          <w:lang w:val="pt-BR"/>
        </w:rPr>
        <w:t xml:space="preserve"> </w:t>
      </w:r>
      <w:r w:rsidRPr="0049186D">
        <w:rPr>
          <w:rFonts w:ascii="GHEA Grapalat" w:hAnsi="GHEA Grapalat" w:cs="Sylfaen"/>
          <w:sz w:val="20"/>
          <w:lang w:val="hy-AM"/>
        </w:rPr>
        <w:t>օգտագործման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պահանջը</w:t>
      </w:r>
      <w:r w:rsidRPr="005214FE">
        <w:rPr>
          <w:rFonts w:ascii="GHEA Grapalat" w:hAnsi="GHEA Grapalat" w:cs="Sylfaen"/>
          <w:sz w:val="20"/>
          <w:lang w:val="pt-BR"/>
        </w:rPr>
        <w:t xml:space="preserve">, </w:t>
      </w:r>
      <w:r>
        <w:rPr>
          <w:rFonts w:ascii="GHEA Grapalat" w:hAnsi="GHEA Grapalat" w:cs="Sylfaen"/>
          <w:sz w:val="20"/>
        </w:rPr>
        <w:t>իսկ</w:t>
      </w:r>
      <w:r w:rsidRPr="005214FE">
        <w:rPr>
          <w:rFonts w:ascii="GHEA Grapalat" w:hAnsi="GHEA Grapalat" w:cs="Sylfaen"/>
          <w:sz w:val="20"/>
          <w:lang w:val="pt-BR"/>
        </w:rPr>
        <w:t xml:space="preserve"> </w:t>
      </w:r>
      <w:r>
        <w:rPr>
          <w:rFonts w:ascii="GHEA Grapalat" w:hAnsi="GHEA Grapalat" w:cs="Sylfaen"/>
          <w:sz w:val="20"/>
        </w:rPr>
        <w:t>Վաճառողի</w:t>
      </w:r>
      <w:r w:rsidRPr="005214FE">
        <w:rPr>
          <w:rFonts w:ascii="GHEA Grapalat" w:hAnsi="GHEA Grapalat" w:cs="Sylfaen"/>
          <w:sz w:val="20"/>
          <w:lang w:val="pt-BR"/>
        </w:rPr>
        <w:t xml:space="preserve"> </w:t>
      </w:r>
      <w:r>
        <w:rPr>
          <w:rFonts w:ascii="GHEA Grapalat" w:hAnsi="GHEA Grapalat" w:cs="Sylfaen"/>
          <w:sz w:val="20"/>
        </w:rPr>
        <w:t>առաջարկությունը</w:t>
      </w:r>
      <w:r w:rsidRPr="005214FE">
        <w:rPr>
          <w:rFonts w:ascii="GHEA Grapalat" w:hAnsi="GHEA Grapalat" w:cs="Sylfaen"/>
          <w:sz w:val="20"/>
          <w:lang w:val="pt-BR"/>
        </w:rPr>
        <w:t xml:space="preserve"> </w:t>
      </w:r>
      <w:r>
        <w:rPr>
          <w:rFonts w:ascii="GHEA Grapalat" w:hAnsi="GHEA Grapalat" w:cs="Sylfaen"/>
          <w:sz w:val="20"/>
        </w:rPr>
        <w:t>ներկայացվել</w:t>
      </w:r>
      <w:r w:rsidRPr="005214FE">
        <w:rPr>
          <w:rFonts w:ascii="GHEA Grapalat" w:hAnsi="GHEA Grapalat" w:cs="Sylfaen"/>
          <w:sz w:val="20"/>
          <w:lang w:val="pt-BR"/>
        </w:rPr>
        <w:t xml:space="preserve"> </w:t>
      </w:r>
      <w:r>
        <w:rPr>
          <w:rFonts w:ascii="GHEA Grapalat" w:hAnsi="GHEA Grapalat" w:cs="Sylfaen"/>
          <w:sz w:val="20"/>
        </w:rPr>
        <w:t>է</w:t>
      </w:r>
      <w:r w:rsidRPr="005214FE">
        <w:rPr>
          <w:rFonts w:ascii="GHEA Grapalat" w:hAnsi="GHEA Grapalat" w:cs="Sylfaen"/>
          <w:sz w:val="20"/>
          <w:lang w:val="pt-BR"/>
        </w:rPr>
        <w:t xml:space="preserve"> </w:t>
      </w:r>
      <w:r>
        <w:rPr>
          <w:rFonts w:ascii="GHEA Grapalat" w:hAnsi="GHEA Grapalat" w:cs="Sylfaen"/>
          <w:sz w:val="20"/>
        </w:rPr>
        <w:t>ոչ</w:t>
      </w:r>
      <w:r w:rsidRPr="005214FE">
        <w:rPr>
          <w:rFonts w:ascii="GHEA Grapalat" w:hAnsi="GHEA Grapalat" w:cs="Sylfaen"/>
          <w:sz w:val="20"/>
          <w:lang w:val="pt-BR"/>
        </w:rPr>
        <w:t xml:space="preserve"> </w:t>
      </w:r>
      <w:r>
        <w:rPr>
          <w:rFonts w:ascii="GHEA Grapalat" w:hAnsi="GHEA Grapalat" w:cs="Sylfaen"/>
          <w:sz w:val="20"/>
        </w:rPr>
        <w:t>ուշ</w:t>
      </w:r>
      <w:r w:rsidRPr="005214FE">
        <w:rPr>
          <w:rFonts w:ascii="GHEA Grapalat" w:hAnsi="GHEA Grapalat" w:cs="Sylfaen"/>
          <w:sz w:val="20"/>
          <w:lang w:val="pt-BR"/>
        </w:rPr>
        <w:t xml:space="preserve">, </w:t>
      </w:r>
      <w:r>
        <w:rPr>
          <w:rFonts w:ascii="GHEA Grapalat" w:hAnsi="GHEA Grapalat" w:cs="Sylfaen"/>
          <w:sz w:val="20"/>
        </w:rPr>
        <w:t>քան</w:t>
      </w:r>
      <w:r w:rsidRPr="005214FE">
        <w:rPr>
          <w:rFonts w:ascii="GHEA Grapalat" w:hAnsi="GHEA Grapalat" w:cs="Sylfaen"/>
          <w:sz w:val="20"/>
          <w:lang w:val="pt-BR"/>
        </w:rPr>
        <w:t xml:space="preserve"> </w:t>
      </w:r>
      <w:r>
        <w:rPr>
          <w:rFonts w:ascii="GHEA Grapalat" w:hAnsi="GHEA Grapalat" w:cs="Sylfaen"/>
          <w:sz w:val="20"/>
        </w:rPr>
        <w:t>պայմանագրով</w:t>
      </w:r>
      <w:r w:rsidRPr="005214FE">
        <w:rPr>
          <w:rFonts w:ascii="GHEA Grapalat" w:hAnsi="GHEA Grapalat" w:cs="Sylfaen"/>
          <w:sz w:val="20"/>
          <w:lang w:val="pt-BR"/>
        </w:rPr>
        <w:t xml:space="preserve"> </w:t>
      </w:r>
      <w:r>
        <w:rPr>
          <w:rFonts w:ascii="GHEA Grapalat" w:hAnsi="GHEA Grapalat" w:cs="Sylfaen"/>
          <w:sz w:val="20"/>
        </w:rPr>
        <w:t>ի</w:t>
      </w:r>
      <w:r w:rsidRPr="005214FE">
        <w:rPr>
          <w:rFonts w:ascii="GHEA Grapalat" w:hAnsi="GHEA Grapalat" w:cs="Sylfaen"/>
          <w:sz w:val="20"/>
          <w:lang w:val="pt-BR"/>
        </w:rPr>
        <w:t xml:space="preserve"> </w:t>
      </w:r>
      <w:r>
        <w:rPr>
          <w:rFonts w:ascii="GHEA Grapalat" w:hAnsi="GHEA Grapalat" w:cs="Sylfaen"/>
          <w:sz w:val="20"/>
        </w:rPr>
        <w:t>սկզբանե</w:t>
      </w:r>
      <w:r w:rsidRPr="005214FE">
        <w:rPr>
          <w:rFonts w:ascii="GHEA Grapalat" w:hAnsi="GHEA Grapalat" w:cs="Sylfaen"/>
          <w:sz w:val="20"/>
          <w:lang w:val="pt-BR"/>
        </w:rPr>
        <w:t xml:space="preserve"> </w:t>
      </w:r>
      <w:r>
        <w:rPr>
          <w:rFonts w:ascii="GHEA Grapalat" w:hAnsi="GHEA Grapalat" w:cs="Sylfaen"/>
          <w:sz w:val="20"/>
        </w:rPr>
        <w:t>մատակարարման</w:t>
      </w:r>
      <w:r w:rsidRPr="005214FE">
        <w:rPr>
          <w:rFonts w:ascii="GHEA Grapalat" w:hAnsi="GHEA Grapalat" w:cs="Sylfaen"/>
          <w:sz w:val="20"/>
          <w:lang w:val="pt-BR"/>
        </w:rPr>
        <w:t xml:space="preserve"> </w:t>
      </w:r>
      <w:r>
        <w:rPr>
          <w:rFonts w:ascii="GHEA Grapalat" w:hAnsi="GHEA Grapalat" w:cs="Sylfaen"/>
          <w:sz w:val="20"/>
        </w:rPr>
        <w:t>համար</w:t>
      </w:r>
      <w:r w:rsidRPr="005214FE">
        <w:rPr>
          <w:rFonts w:ascii="GHEA Grapalat" w:hAnsi="GHEA Grapalat" w:cs="Sylfaen"/>
          <w:sz w:val="20"/>
          <w:lang w:val="pt-BR"/>
        </w:rPr>
        <w:t xml:space="preserve"> </w:t>
      </w:r>
      <w:r>
        <w:rPr>
          <w:rFonts w:ascii="GHEA Grapalat" w:hAnsi="GHEA Grapalat" w:cs="Sylfaen"/>
          <w:sz w:val="20"/>
        </w:rPr>
        <w:t>սահմանված</w:t>
      </w:r>
      <w:r w:rsidRPr="005214FE">
        <w:rPr>
          <w:rFonts w:ascii="GHEA Grapalat" w:hAnsi="GHEA Grapalat" w:cs="Sylfaen"/>
          <w:sz w:val="20"/>
          <w:lang w:val="pt-BR"/>
        </w:rPr>
        <w:t xml:space="preserve"> </w:t>
      </w:r>
      <w:r>
        <w:rPr>
          <w:rFonts w:ascii="GHEA Grapalat" w:hAnsi="GHEA Grapalat" w:cs="Sylfaen"/>
          <w:sz w:val="20"/>
        </w:rPr>
        <w:t>ժամկետը</w:t>
      </w:r>
      <w:r w:rsidRPr="005214FE">
        <w:rPr>
          <w:rFonts w:ascii="GHEA Grapalat" w:hAnsi="GHEA Grapalat" w:cs="Sylfaen"/>
          <w:sz w:val="20"/>
          <w:lang w:val="pt-BR"/>
        </w:rPr>
        <w:t xml:space="preserve"> </w:t>
      </w:r>
      <w:r>
        <w:rPr>
          <w:rFonts w:ascii="GHEA Grapalat" w:hAnsi="GHEA Grapalat" w:cs="Sylfaen"/>
          <w:sz w:val="20"/>
        </w:rPr>
        <w:t>լրանալուց</w:t>
      </w:r>
      <w:r w:rsidRPr="005214FE">
        <w:rPr>
          <w:rFonts w:ascii="GHEA Grapalat" w:hAnsi="GHEA Grapalat" w:cs="Sylfaen"/>
          <w:sz w:val="20"/>
          <w:lang w:val="pt-BR"/>
        </w:rPr>
        <w:t xml:space="preserve"> </w:t>
      </w:r>
      <w:r>
        <w:rPr>
          <w:rFonts w:ascii="GHEA Grapalat" w:hAnsi="GHEA Grapalat" w:cs="Sylfaen"/>
          <w:sz w:val="20"/>
        </w:rPr>
        <w:t>առնվազն</w:t>
      </w:r>
      <w:r w:rsidRPr="005214FE">
        <w:rPr>
          <w:rFonts w:ascii="GHEA Grapalat" w:hAnsi="GHEA Grapalat" w:cs="Sylfaen"/>
          <w:sz w:val="20"/>
          <w:lang w:val="pt-BR"/>
        </w:rPr>
        <w:t xml:space="preserve"> 5 </w:t>
      </w:r>
      <w:r>
        <w:rPr>
          <w:rFonts w:ascii="GHEA Grapalat" w:hAnsi="GHEA Grapalat" w:cs="Sylfaen"/>
          <w:sz w:val="20"/>
        </w:rPr>
        <w:t>օրացուցային</w:t>
      </w:r>
      <w:r w:rsidRPr="005214FE">
        <w:rPr>
          <w:rFonts w:ascii="GHEA Grapalat" w:hAnsi="GHEA Grapalat" w:cs="Sylfaen"/>
          <w:sz w:val="20"/>
          <w:lang w:val="pt-BR"/>
        </w:rPr>
        <w:t xml:space="preserve"> </w:t>
      </w:r>
      <w:r>
        <w:rPr>
          <w:rFonts w:ascii="GHEA Grapalat" w:hAnsi="GHEA Grapalat" w:cs="Sylfaen"/>
          <w:sz w:val="20"/>
        </w:rPr>
        <w:t>օր</w:t>
      </w:r>
      <w:r w:rsidRPr="005214FE">
        <w:rPr>
          <w:rFonts w:ascii="GHEA Grapalat" w:hAnsi="GHEA Grapalat" w:cs="Sylfaen"/>
          <w:sz w:val="20"/>
          <w:lang w:val="pt-BR"/>
        </w:rPr>
        <w:t xml:space="preserve"> </w:t>
      </w:r>
      <w:r>
        <w:rPr>
          <w:rFonts w:ascii="GHEA Grapalat" w:hAnsi="GHEA Grapalat" w:cs="Sylfaen"/>
          <w:sz w:val="20"/>
        </w:rPr>
        <w:t>առաջ</w:t>
      </w:r>
      <w:r w:rsidRPr="0049186D">
        <w:rPr>
          <w:rFonts w:ascii="GHEA Grapalat" w:hAnsi="GHEA Grapalat" w:cs="Sylfaen"/>
          <w:sz w:val="20"/>
          <w:lang w:val="pt-BR"/>
        </w:rPr>
        <w:t>: Ընդ որում սույն կետով սահմանված դեպքում ապրա</w:t>
      </w:r>
      <w:r w:rsidRPr="0049186D">
        <w:rPr>
          <w:rFonts w:ascii="GHEA Grapalat" w:hAnsi="GHEA Grapalat" w:cs="Times Armenian"/>
          <w:sz w:val="20"/>
          <w:lang w:val="hy-AM"/>
        </w:rPr>
        <w:t xml:space="preserve">նքի </w:t>
      </w:r>
      <w:r w:rsidRPr="0049186D">
        <w:rPr>
          <w:rFonts w:ascii="GHEA Grapalat" w:hAnsi="GHEA Grapalat" w:cs="Times Armenian"/>
          <w:sz w:val="20"/>
        </w:rPr>
        <w:t>մատակարա</w:t>
      </w:r>
      <w:r w:rsidRPr="0049186D">
        <w:rPr>
          <w:rFonts w:ascii="GHEA Grapalat" w:hAnsi="GHEA Grapalat" w:cs="Sylfaen"/>
          <w:sz w:val="20"/>
          <w:lang w:val="hy-AM"/>
        </w:rPr>
        <w:t>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Times Armenian"/>
          <w:sz w:val="20"/>
        </w:rPr>
        <w:t>մեկ</w:t>
      </w:r>
      <w:r w:rsidRPr="0049186D">
        <w:rPr>
          <w:rFonts w:ascii="GHEA Grapalat" w:hAnsi="GHEA Grapalat" w:cs="Times Armenian"/>
          <w:sz w:val="20"/>
          <w:lang w:val="pt-BR"/>
        </w:rPr>
        <w:t xml:space="preserve"> </w:t>
      </w:r>
      <w:r w:rsidRPr="0049186D">
        <w:rPr>
          <w:rFonts w:ascii="GHEA Grapalat" w:hAnsi="GHEA Grapalat" w:cs="Times Armenian"/>
          <w:sz w:val="20"/>
        </w:rPr>
        <w:t>անգամ</w:t>
      </w:r>
      <w:r w:rsidRPr="0049186D">
        <w:rPr>
          <w:rFonts w:ascii="GHEA Grapalat" w:hAnsi="GHEA Grapalat" w:cs="Times Armenian"/>
          <w:sz w:val="20"/>
          <w:lang w:val="pt-BR"/>
        </w:rPr>
        <w:t xml:space="preserve"> </w:t>
      </w:r>
      <w:r w:rsidRPr="0049186D">
        <w:rPr>
          <w:rFonts w:ascii="GHEA Grapalat" w:hAnsi="GHEA Grapalat" w:cs="Sylfaen"/>
          <w:sz w:val="20"/>
          <w:lang w:val="hy-AM"/>
        </w:rPr>
        <w:t>մինչև</w:t>
      </w:r>
      <w:r w:rsidRPr="0049186D">
        <w:rPr>
          <w:rFonts w:ascii="GHEA Grapalat" w:hAnsi="GHEA Grapalat" w:cs="Sylfaen"/>
          <w:sz w:val="20"/>
          <w:lang w:val="pt-BR"/>
        </w:rPr>
        <w:t xml:space="preserve"> 30 </w:t>
      </w:r>
      <w:r w:rsidRPr="0049186D">
        <w:rPr>
          <w:rFonts w:ascii="GHEA Grapalat" w:hAnsi="GHEA Grapalat" w:cs="Sylfaen"/>
          <w:sz w:val="20"/>
        </w:rPr>
        <w:t>օրացուցային</w:t>
      </w:r>
      <w:r w:rsidRPr="0049186D">
        <w:rPr>
          <w:rFonts w:ascii="GHEA Grapalat" w:hAnsi="GHEA Grapalat" w:cs="Sylfaen"/>
          <w:sz w:val="20"/>
          <w:lang w:val="pt-BR"/>
        </w:rPr>
        <w:t xml:space="preserve"> </w:t>
      </w:r>
      <w:r w:rsidRPr="0049186D">
        <w:rPr>
          <w:rFonts w:ascii="GHEA Grapalat" w:hAnsi="GHEA Grapalat" w:cs="Sylfaen"/>
          <w:sz w:val="20"/>
        </w:rPr>
        <w:t>օրով</w:t>
      </w:r>
      <w:r w:rsidRPr="0049186D">
        <w:rPr>
          <w:rFonts w:ascii="GHEA Grapalat" w:hAnsi="GHEA Grapalat" w:cs="Sylfaen"/>
          <w:sz w:val="20"/>
          <w:lang w:val="pt-BR"/>
        </w:rPr>
        <w:t xml:space="preserve">, </w:t>
      </w:r>
      <w:r w:rsidRPr="0049186D">
        <w:rPr>
          <w:rFonts w:ascii="GHEA Grapalat" w:hAnsi="GHEA Grapalat" w:cs="Sylfaen"/>
          <w:sz w:val="20"/>
        </w:rPr>
        <w:t>բայց</w:t>
      </w:r>
      <w:r w:rsidRPr="0049186D">
        <w:rPr>
          <w:rFonts w:ascii="GHEA Grapalat" w:hAnsi="GHEA Grapalat" w:cs="Sylfaen"/>
          <w:sz w:val="20"/>
          <w:lang w:val="pt-BR"/>
        </w:rPr>
        <w:t xml:space="preserve"> </w:t>
      </w:r>
      <w:r w:rsidRPr="0049186D">
        <w:rPr>
          <w:rFonts w:ascii="GHEA Grapalat" w:hAnsi="GHEA Grapalat" w:cs="Sylfaen"/>
          <w:sz w:val="20"/>
        </w:rPr>
        <w:t>ոչ</w:t>
      </w:r>
      <w:r w:rsidRPr="0049186D">
        <w:rPr>
          <w:rFonts w:ascii="GHEA Grapalat" w:hAnsi="GHEA Grapalat" w:cs="Sylfaen"/>
          <w:sz w:val="20"/>
          <w:lang w:val="pt-BR"/>
        </w:rPr>
        <w:t xml:space="preserve"> </w:t>
      </w:r>
      <w:r w:rsidRPr="0049186D">
        <w:rPr>
          <w:rFonts w:ascii="GHEA Grapalat" w:hAnsi="GHEA Grapalat" w:cs="Sylfaen"/>
          <w:sz w:val="20"/>
        </w:rPr>
        <w:t>ավել</w:t>
      </w:r>
      <w:r w:rsidRPr="0049186D">
        <w:rPr>
          <w:rFonts w:ascii="GHEA Grapalat" w:hAnsi="GHEA Grapalat" w:cs="Sylfaen"/>
          <w:sz w:val="20"/>
          <w:lang w:val="pt-BR"/>
        </w:rPr>
        <w:t xml:space="preserve"> </w:t>
      </w:r>
      <w:r w:rsidRPr="0049186D">
        <w:rPr>
          <w:rFonts w:ascii="GHEA Grapalat" w:hAnsi="GHEA Grapalat" w:cs="Sylfaen"/>
          <w:sz w:val="20"/>
        </w:rPr>
        <w:t>քան</w:t>
      </w:r>
      <w:r w:rsidRPr="0049186D">
        <w:rPr>
          <w:rFonts w:ascii="GHEA Grapalat" w:hAnsi="GHEA Grapalat" w:cs="Sylfaen"/>
          <w:sz w:val="20"/>
          <w:lang w:val="pt-BR"/>
        </w:rPr>
        <w:t xml:space="preserve"> </w:t>
      </w:r>
      <w:r w:rsidRPr="0049186D">
        <w:rPr>
          <w:rFonts w:ascii="GHEA Grapalat" w:hAnsi="GHEA Grapalat" w:cs="Sylfaen"/>
          <w:sz w:val="20"/>
        </w:rPr>
        <w:t>պայմանագրով</w:t>
      </w:r>
      <w:r w:rsidRPr="0049186D">
        <w:rPr>
          <w:rFonts w:ascii="GHEA Grapalat" w:hAnsi="GHEA Grapalat" w:cs="Sylfaen"/>
          <w:sz w:val="20"/>
          <w:lang w:val="pt-BR"/>
        </w:rPr>
        <w:t xml:space="preserve"> </w:t>
      </w:r>
      <w:r w:rsidRPr="0049186D">
        <w:rPr>
          <w:rFonts w:ascii="GHEA Grapalat" w:hAnsi="GHEA Grapalat" w:cs="Sylfaen"/>
          <w:sz w:val="20"/>
        </w:rPr>
        <w:t>սահմանված</w:t>
      </w:r>
      <w:r w:rsidRPr="0049186D">
        <w:rPr>
          <w:rFonts w:ascii="GHEA Grapalat" w:hAnsi="GHEA Grapalat" w:cs="Sylfaen"/>
          <w:sz w:val="20"/>
          <w:lang w:val="pt-BR"/>
        </w:rPr>
        <w:t xml:space="preserve"> </w:t>
      </w:r>
      <w:r w:rsidRPr="0049186D">
        <w:rPr>
          <w:rFonts w:ascii="GHEA Grapalat" w:hAnsi="GHEA Grapalat" w:cs="Sylfaen"/>
          <w:sz w:val="20"/>
        </w:rPr>
        <w:t>ժամկետն</w:t>
      </w:r>
      <w:r w:rsidRPr="0049186D">
        <w:rPr>
          <w:rFonts w:ascii="GHEA Grapalat" w:hAnsi="GHEA Grapalat" w:cs="Sylfaen"/>
          <w:sz w:val="20"/>
          <w:lang w:val="pt-BR"/>
        </w:rPr>
        <w:t xml:space="preserve"> </w:t>
      </w:r>
      <w:r w:rsidRPr="0049186D">
        <w:rPr>
          <w:rFonts w:ascii="GHEA Grapalat" w:hAnsi="GHEA Grapalat" w:cs="Sylfaen"/>
          <w:sz w:val="20"/>
        </w:rPr>
        <w:t>է</w:t>
      </w:r>
      <w:r w:rsidRPr="0049186D">
        <w:rPr>
          <w:rFonts w:ascii="GHEA Grapalat" w:hAnsi="GHEA Grapalat" w:cs="Sylfaen"/>
          <w:sz w:val="20"/>
          <w:lang w:val="pt-BR"/>
        </w:rPr>
        <w:t>:</w:t>
      </w:r>
    </w:p>
    <w:p w:rsidR="00740F20" w:rsidRPr="0049186D" w:rsidRDefault="00740F20" w:rsidP="00740F20">
      <w:pPr>
        <w:tabs>
          <w:tab w:val="left" w:pos="720"/>
        </w:tabs>
        <w:jc w:val="both"/>
        <w:rPr>
          <w:rFonts w:ascii="GHEA Grapalat" w:hAnsi="GHEA Grapalat"/>
          <w:sz w:val="20"/>
          <w:lang w:val="hy-AM"/>
        </w:rPr>
      </w:pPr>
      <w:r w:rsidRPr="0049186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40F20" w:rsidRPr="0049186D" w:rsidRDefault="00740F20" w:rsidP="00740F20">
      <w:pPr>
        <w:tabs>
          <w:tab w:val="num" w:pos="0"/>
          <w:tab w:val="left" w:pos="720"/>
          <w:tab w:val="num" w:pos="900"/>
        </w:tabs>
        <w:jc w:val="both"/>
        <w:rPr>
          <w:rFonts w:ascii="GHEA Grapalat" w:hAnsi="GHEA Grapalat"/>
          <w:sz w:val="20"/>
          <w:lang w:val="hy-AM"/>
        </w:rPr>
      </w:pPr>
      <w:r w:rsidRPr="0049186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lang w:val="hy-AM"/>
        </w:rPr>
        <w:tab/>
        <w:t>8.10 Պ</w:t>
      </w:r>
      <w:r w:rsidRPr="0049186D">
        <w:rPr>
          <w:rFonts w:ascii="GHEA Grapalat" w:hAnsi="GHEA Grapalat"/>
          <w:spacing w:val="-4"/>
          <w:sz w:val="20"/>
          <w:szCs w:val="20"/>
          <w:lang w:val="hy-AM"/>
        </w:rPr>
        <w:t xml:space="preserve">այմանագիրը չի </w:t>
      </w:r>
      <w:r w:rsidRPr="0049186D">
        <w:rPr>
          <w:rFonts w:ascii="GHEA Grapalat" w:hAnsi="GHEA Grapalat"/>
          <w:sz w:val="20"/>
          <w:szCs w:val="20"/>
          <w:lang w:val="hy-AM"/>
        </w:rPr>
        <w:t>կարող փոփոխվել կողմերի պարտա</w:t>
      </w:r>
      <w:r w:rsidRPr="0049186D">
        <w:rPr>
          <w:rFonts w:ascii="GHEA Grapalat" w:hAnsi="GHEA Grapalat"/>
          <w:sz w:val="20"/>
          <w:szCs w:val="20"/>
          <w:lang w:val="hy-AM"/>
        </w:rPr>
        <w:softHyphen/>
        <w:t>վորու</w:t>
      </w:r>
      <w:r w:rsidRPr="0049186D">
        <w:rPr>
          <w:rFonts w:ascii="GHEA Grapalat" w:hAnsi="GHEA Grapalat"/>
          <w:sz w:val="20"/>
          <w:szCs w:val="20"/>
          <w:lang w:val="hy-AM"/>
        </w:rPr>
        <w:softHyphen/>
        <w:t>թյունների մասնակի չկատարման հետևանքով</w:t>
      </w:r>
      <w:r w:rsidRPr="0049186D" w:rsidDel="00591DE3">
        <w:rPr>
          <w:rFonts w:ascii="GHEA Grapalat" w:hAnsi="GHEA Grapalat"/>
          <w:sz w:val="20"/>
          <w:szCs w:val="20"/>
          <w:lang w:val="hy-AM"/>
        </w:rPr>
        <w:t xml:space="preserve"> </w:t>
      </w:r>
      <w:r w:rsidRPr="0049186D">
        <w:rPr>
          <w:rFonts w:ascii="GHEA Grapalat" w:hAnsi="GHEA Grapalat"/>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szCs w:val="20"/>
          <w:lang w:val="hy-AM"/>
        </w:rPr>
        <w:tab/>
        <w:t>8.11 Վաճառողի  կողմից ստանձնած պարտավորությունները չկատա</w:t>
      </w:r>
      <w:r w:rsidRPr="0049186D">
        <w:rPr>
          <w:rFonts w:ascii="GHEA Grapalat" w:hAnsi="GHEA Grapalat"/>
          <w:sz w:val="20"/>
          <w:szCs w:val="20"/>
          <w:lang w:val="hy-AM"/>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szCs w:val="20"/>
          <w:lang w:val="hy-AM"/>
        </w:rPr>
        <w:t xml:space="preserve">   8.12</w:t>
      </w:r>
      <w:r w:rsidRPr="0049186D">
        <w:rPr>
          <w:rFonts w:ascii="GHEA Grapalat" w:hAnsi="GHEA Grapalat"/>
          <w:sz w:val="20"/>
          <w:szCs w:val="20"/>
          <w:lang w:val="hy-AM"/>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szCs w:val="20"/>
          <w:lang w:val="hy-AM"/>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szCs w:val="20"/>
          <w:lang w:val="hy-AM"/>
        </w:rPr>
        <w:lastRenderedPageBreak/>
        <w:t xml:space="preserve">   8.14 Պայմանագրի հետ կապված հարաբերությունների նկատմամբ կիրառվում է Հայաստանի Հանրապետության իրավունքը։</w:t>
      </w:r>
    </w:p>
    <w:p w:rsidR="00740F20" w:rsidRPr="0049186D" w:rsidRDefault="00740F20" w:rsidP="00740F20">
      <w:pPr>
        <w:ind w:firstLine="567"/>
        <w:jc w:val="both"/>
        <w:rPr>
          <w:rFonts w:ascii="GHEA Grapalat" w:hAnsi="GHEA Grapalat"/>
          <w:sz w:val="20"/>
          <w:szCs w:val="20"/>
          <w:lang w:val="hy-AM"/>
        </w:rPr>
      </w:pPr>
      <w:r w:rsidRPr="0049186D">
        <w:rPr>
          <w:rFonts w:ascii="GHEA Grapalat" w:hAnsi="GHEA Grapalat"/>
          <w:sz w:val="20"/>
          <w:szCs w:val="20"/>
          <w:lang w:val="hy-AM"/>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rPr>
        <w:t>26</w:t>
      </w:r>
      <w:r w:rsidRPr="0049186D">
        <w:rPr>
          <w:rFonts w:ascii="GHEA Grapalat" w:hAnsi="GHEA Grapalat"/>
          <w:sz w:val="20"/>
          <w:szCs w:val="20"/>
          <w:lang w:val="hy-AM"/>
        </w:rPr>
        <w:t>:</w:t>
      </w:r>
      <w:r w:rsidRPr="005D551B">
        <w:rPr>
          <w:rStyle w:val="FootnoteReference"/>
          <w:rFonts w:ascii="GHEA Grapalat" w:hAnsi="GHEA Grapalat"/>
          <w:color w:val="FFFFFF"/>
          <w:sz w:val="20"/>
          <w:szCs w:val="20"/>
          <w:lang w:val="hy-AM"/>
        </w:rPr>
        <w:footnoteReference w:id="26"/>
      </w:r>
    </w:p>
    <w:p w:rsidR="00740F20" w:rsidRPr="0049186D" w:rsidRDefault="00740F20" w:rsidP="00740F20">
      <w:pPr>
        <w:tabs>
          <w:tab w:val="left" w:pos="1276"/>
        </w:tabs>
        <w:ind w:firstLine="720"/>
        <w:jc w:val="both"/>
        <w:rPr>
          <w:rFonts w:ascii="GHEA Grapalat" w:hAnsi="GHEA Grapalat" w:cs="Sylfaen"/>
          <w:sz w:val="20"/>
          <w:u w:val="single"/>
          <w:lang w:val="hy-AM"/>
        </w:rPr>
      </w:pPr>
    </w:p>
    <w:p w:rsidR="00740F20" w:rsidRPr="0049186D" w:rsidRDefault="00740F20" w:rsidP="00740F20">
      <w:pPr>
        <w:ind w:firstLine="709"/>
        <w:jc w:val="both"/>
        <w:rPr>
          <w:rFonts w:ascii="GHEA Grapalat" w:hAnsi="GHEA Grapalat"/>
          <w:b/>
          <w:sz w:val="20"/>
          <w:lang w:val="hy-AM"/>
        </w:rPr>
      </w:pPr>
      <w:r w:rsidRPr="0049186D">
        <w:rPr>
          <w:rFonts w:ascii="GHEA Grapalat" w:hAnsi="GHEA Grapalat"/>
          <w:b/>
          <w:sz w:val="20"/>
          <w:lang w:val="hy-AM"/>
        </w:rPr>
        <w:t>10. Կողմերի հասցեները, բանկային վավերապայմանները և ստորագրությունները</w:t>
      </w:r>
    </w:p>
    <w:p w:rsidR="00740F20" w:rsidRPr="0049186D" w:rsidRDefault="00740F20" w:rsidP="00740F20">
      <w:pPr>
        <w:ind w:firstLine="709"/>
        <w:jc w:val="both"/>
        <w:rPr>
          <w:rFonts w:ascii="GHEA Grapalat" w:hAnsi="GHEA Grapalat"/>
          <w:sz w:val="20"/>
          <w:lang w:val="hy-AM"/>
        </w:rPr>
      </w:pPr>
      <w:r w:rsidRPr="0049186D">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740F20" w:rsidRPr="0049186D" w:rsidTr="0042396C">
        <w:tblPrEx>
          <w:tblCellMar>
            <w:top w:w="0" w:type="dxa"/>
            <w:bottom w:w="0" w:type="dxa"/>
          </w:tblCellMar>
        </w:tblPrEx>
        <w:tc>
          <w:tcPr>
            <w:tcW w:w="4536" w:type="dxa"/>
          </w:tcPr>
          <w:p w:rsidR="00740F20" w:rsidRPr="0049186D" w:rsidRDefault="00740F20" w:rsidP="0042396C">
            <w:pPr>
              <w:jc w:val="center"/>
              <w:rPr>
                <w:rFonts w:ascii="GHEA Grapalat" w:hAnsi="GHEA Grapalat" w:cs="Sylfaen"/>
                <w:b/>
                <w:bCs/>
                <w:lang w:val="nb-NO"/>
              </w:rPr>
            </w:pPr>
            <w:r w:rsidRPr="0049186D">
              <w:rPr>
                <w:rFonts w:ascii="GHEA Grapalat" w:hAnsi="GHEA Grapalat" w:cs="Sylfaen"/>
                <w:b/>
                <w:bCs/>
                <w:lang w:val="nb-NO"/>
              </w:rPr>
              <w:t>ԳՆՈՐԴ</w:t>
            </w:r>
          </w:p>
          <w:p w:rsidR="00740F20" w:rsidRPr="0049186D" w:rsidRDefault="00740F20" w:rsidP="0042396C">
            <w:pPr>
              <w:jc w:val="center"/>
              <w:rPr>
                <w:rFonts w:ascii="GHEA Grapalat" w:hAnsi="GHEA Grapalat"/>
                <w:u w:val="single"/>
              </w:rPr>
            </w:pPr>
            <w:r w:rsidRPr="0049186D">
              <w:rPr>
                <w:rFonts w:ascii="GHEA Grapalat" w:hAnsi="GHEA Grapalat"/>
                <w:u w:val="single"/>
              </w:rPr>
              <w:t xml:space="preserve"> </w:t>
            </w:r>
          </w:p>
          <w:p w:rsidR="00740F20" w:rsidRPr="0049186D" w:rsidRDefault="00740F20" w:rsidP="0042396C">
            <w:pPr>
              <w:rPr>
                <w:rFonts w:ascii="GHEA Grapalat" w:hAnsi="GHEA Grapalat"/>
                <w:lang w:val="hy-AM"/>
              </w:rPr>
            </w:pPr>
          </w:p>
          <w:p w:rsidR="00740F20" w:rsidRPr="0049186D" w:rsidRDefault="00740F20" w:rsidP="0042396C">
            <w:pPr>
              <w:jc w:val="center"/>
              <w:rPr>
                <w:rFonts w:ascii="GHEA Grapalat" w:hAnsi="GHEA Grapalat"/>
                <w:lang w:val="hy-AM"/>
              </w:rPr>
            </w:pPr>
            <w:r w:rsidRPr="0049186D">
              <w:rPr>
                <w:rFonts w:ascii="GHEA Grapalat" w:hAnsi="GHEA Grapalat"/>
                <w:lang w:val="hy-AM"/>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sz w:val="18"/>
                <w:szCs w:val="18"/>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c>
          <w:tcPr>
            <w:tcW w:w="760" w:type="dxa"/>
          </w:tcPr>
          <w:p w:rsidR="00740F20" w:rsidRPr="0049186D" w:rsidRDefault="00740F20" w:rsidP="0042396C">
            <w:pPr>
              <w:jc w:val="center"/>
              <w:rPr>
                <w:rFonts w:ascii="GHEA Grapalat" w:hAnsi="GHEA Grapalat"/>
                <w:lang w:val="hy-AM"/>
              </w:rPr>
            </w:pPr>
          </w:p>
        </w:tc>
        <w:tc>
          <w:tcPr>
            <w:tcW w:w="4343" w:type="dxa"/>
          </w:tcPr>
          <w:p w:rsidR="00740F20" w:rsidRPr="0049186D" w:rsidRDefault="00740F20" w:rsidP="0042396C">
            <w:pPr>
              <w:jc w:val="center"/>
              <w:rPr>
                <w:rFonts w:ascii="GHEA Grapalat" w:hAnsi="GHEA Grapalat" w:cs="Sylfaen"/>
                <w:b/>
                <w:bCs/>
                <w:lang w:val="hy-AM"/>
              </w:rPr>
            </w:pPr>
            <w:r w:rsidRPr="0049186D">
              <w:rPr>
                <w:rFonts w:ascii="GHEA Grapalat" w:hAnsi="GHEA Grapalat" w:cs="Sylfaen"/>
                <w:b/>
                <w:bCs/>
                <w:lang w:val="hy-AM"/>
              </w:rPr>
              <w:t>ՎԱՃԱՌՈՂ</w:t>
            </w:r>
          </w:p>
          <w:p w:rsidR="00740F20" w:rsidRPr="0049186D" w:rsidRDefault="00740F20" w:rsidP="0042396C">
            <w:pPr>
              <w:jc w:val="center"/>
              <w:rPr>
                <w:rFonts w:ascii="GHEA Grapalat" w:hAnsi="GHEA Grapalat"/>
                <w:lang w:val="hy-AM"/>
              </w:rPr>
            </w:pPr>
          </w:p>
          <w:p w:rsidR="00740F20" w:rsidRPr="0049186D" w:rsidRDefault="00740F20" w:rsidP="0042396C">
            <w:pPr>
              <w:jc w:val="center"/>
              <w:rPr>
                <w:rFonts w:ascii="GHEA Grapalat" w:hAnsi="GHEA Grapalat"/>
                <w:lang w:val="hy-AM"/>
              </w:rPr>
            </w:pPr>
          </w:p>
          <w:p w:rsidR="00740F20" w:rsidRPr="0049186D" w:rsidRDefault="00740F20" w:rsidP="0042396C">
            <w:pPr>
              <w:jc w:val="center"/>
              <w:rPr>
                <w:rFonts w:ascii="GHEA Grapalat" w:hAnsi="GHEA Grapalat"/>
                <w:lang w:val="hy-AM"/>
              </w:rPr>
            </w:pPr>
            <w:r w:rsidRPr="0049186D">
              <w:rPr>
                <w:rFonts w:ascii="GHEA Grapalat" w:hAnsi="GHEA Grapalat"/>
                <w:lang w:val="hy-AM"/>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r>
    </w:tbl>
    <w:p w:rsidR="00740F20" w:rsidRPr="0049186D" w:rsidRDefault="00740F20" w:rsidP="00740F20">
      <w:pPr>
        <w:rPr>
          <w:rFonts w:ascii="GHEA Grapalat" w:hAnsi="GHEA Grapalat"/>
          <w:sz w:val="20"/>
          <w:lang w:val="hy-AM"/>
        </w:rPr>
      </w:pPr>
    </w:p>
    <w:p w:rsidR="00740F20" w:rsidRPr="001A4929" w:rsidRDefault="00740F20" w:rsidP="00740F20">
      <w:pPr>
        <w:ind w:firstLine="720"/>
        <w:jc w:val="both"/>
        <w:rPr>
          <w:rFonts w:ascii="GHEA Grapalat" w:hAnsi="GHEA Grapalat"/>
          <w:sz w:val="18"/>
          <w:szCs w:val="18"/>
          <w:lang w:val="hy-AM"/>
        </w:rPr>
      </w:pPr>
      <w:r w:rsidRPr="001A4929">
        <w:rPr>
          <w:rFonts w:ascii="GHEA Grapalat" w:hAnsi="GHEA Grapalat" w:cs="Sylfaen"/>
          <w:i/>
          <w:sz w:val="18"/>
          <w:szCs w:val="18"/>
          <w:lang w:val="hy-AM"/>
        </w:rPr>
        <w:t>Անհրաժեշտության դեպքում պայմանագրում կարող են ներառվել ՀՀ օրենսդրությանը չհակասող դրույթներ։</w:t>
      </w:r>
    </w:p>
    <w:p w:rsidR="00740F20" w:rsidRPr="0049186D" w:rsidRDefault="00740F20" w:rsidP="00740F20">
      <w:pPr>
        <w:jc w:val="right"/>
        <w:rPr>
          <w:rFonts w:ascii="GHEA Grapalat" w:hAnsi="GHEA Grapalat"/>
          <w:sz w:val="20"/>
          <w:lang w:val="hy-AM"/>
        </w:rPr>
        <w:sectPr w:rsidR="00740F20" w:rsidRPr="0049186D" w:rsidSect="00D30ECA">
          <w:footnotePr>
            <w:pos w:val="beneathText"/>
          </w:footnotePr>
          <w:pgSz w:w="11906" w:h="16838" w:code="9"/>
          <w:pgMar w:top="720" w:right="662" w:bottom="533" w:left="1138" w:header="562" w:footer="562" w:gutter="0"/>
          <w:cols w:space="720"/>
        </w:sectPr>
      </w:pP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lastRenderedPageBreak/>
        <w:t>Հավելված N 1</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              20  թ. կնքված </w:t>
      </w:r>
    </w:p>
    <w:p w:rsidR="00740F20" w:rsidRPr="0049186D" w:rsidRDefault="00740F20" w:rsidP="00740F20">
      <w:pPr>
        <w:jc w:val="center"/>
        <w:rPr>
          <w:rFonts w:ascii="GHEA Grapalat" w:hAnsi="GHEA Grapalat"/>
          <w:sz w:val="18"/>
          <w:lang w:val="hy-AM"/>
        </w:rPr>
      </w:pPr>
      <w:r w:rsidRPr="0049186D">
        <w:rPr>
          <w:rFonts w:ascii="GHEA Grapalat" w:hAnsi="GHEA Grapalat"/>
          <w:i/>
          <w:sz w:val="18"/>
          <w:lang w:val="hy-AM"/>
        </w:rPr>
        <w:t xml:space="preserve">                    </w:t>
      </w:r>
      <w:r w:rsidRPr="00E52A6E">
        <w:rPr>
          <w:rFonts w:ascii="GHEA Grapalat" w:hAnsi="GHEA Grapalat"/>
          <w:i/>
          <w:sz w:val="18"/>
          <w:lang w:val="hy-AM"/>
        </w:rPr>
        <w:t xml:space="preserve">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-20/02&gt;&gt;</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740F20" w:rsidRPr="0049186D" w:rsidRDefault="00740F20" w:rsidP="00740F20">
      <w:pPr>
        <w:jc w:val="center"/>
        <w:rPr>
          <w:rFonts w:ascii="GHEA Grapalat" w:hAnsi="GHEA Grapalat"/>
          <w:sz w:val="20"/>
          <w:lang w:val="hy-AM"/>
        </w:rPr>
      </w:pPr>
    </w:p>
    <w:p w:rsidR="00740F20" w:rsidRPr="0049186D" w:rsidRDefault="00740F20" w:rsidP="00740F20">
      <w:pPr>
        <w:jc w:val="center"/>
        <w:rPr>
          <w:rFonts w:ascii="GHEA Grapalat" w:hAnsi="GHEA Grapalat"/>
          <w:sz w:val="20"/>
          <w:lang w:val="hy-AM"/>
        </w:rPr>
      </w:pPr>
      <w:r w:rsidRPr="0049186D">
        <w:rPr>
          <w:rFonts w:ascii="GHEA Grapalat" w:hAnsi="GHEA Grapalat"/>
          <w:sz w:val="20"/>
          <w:lang w:val="hy-AM"/>
        </w:rPr>
        <w:t>ՏԵԽՆԻԿԱԿԱՆ ԲՆՈՒԹԱԳԻՐ - ԳՆՄԱՆ ԺԱՄԱՆԱԿԱՑՈՒՅՑ*</w:t>
      </w:r>
    </w:p>
    <w:p w:rsidR="00740F20" w:rsidRPr="0049186D" w:rsidRDefault="00740F20" w:rsidP="00740F20">
      <w:pPr>
        <w:jc w:val="center"/>
        <w:rPr>
          <w:rFonts w:ascii="GHEA Grapalat" w:hAnsi="GHEA Grapalat"/>
          <w:sz w:val="20"/>
          <w:lang w:val="hy-AM"/>
        </w:rPr>
      </w:pP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567"/>
        <w:gridCol w:w="1357"/>
        <w:gridCol w:w="1387"/>
        <w:gridCol w:w="1409"/>
        <w:gridCol w:w="966"/>
        <w:gridCol w:w="924"/>
        <w:gridCol w:w="1127"/>
        <w:gridCol w:w="1127"/>
        <w:gridCol w:w="1536"/>
        <w:gridCol w:w="969"/>
        <w:gridCol w:w="1603"/>
      </w:tblGrid>
      <w:tr w:rsidR="00740F20" w:rsidRPr="0049186D" w:rsidTr="0042396C">
        <w:tc>
          <w:tcPr>
            <w:tcW w:w="14971" w:type="dxa"/>
            <w:gridSpan w:val="12"/>
          </w:tcPr>
          <w:p w:rsidR="00740F20" w:rsidRPr="0049186D" w:rsidRDefault="00740F20" w:rsidP="0042396C">
            <w:pPr>
              <w:jc w:val="center"/>
              <w:rPr>
                <w:rFonts w:ascii="GHEA Grapalat" w:hAnsi="GHEA Grapalat"/>
                <w:sz w:val="18"/>
              </w:rPr>
            </w:pPr>
            <w:r w:rsidRPr="0049186D">
              <w:rPr>
                <w:rFonts w:ascii="GHEA Grapalat" w:hAnsi="GHEA Grapalat"/>
                <w:sz w:val="18"/>
              </w:rPr>
              <w:t>Ապրանքի</w:t>
            </w:r>
          </w:p>
        </w:tc>
      </w:tr>
      <w:tr w:rsidR="00740F20" w:rsidRPr="0049186D" w:rsidTr="0042396C">
        <w:trPr>
          <w:trHeight w:val="219"/>
        </w:trPr>
        <w:tc>
          <w:tcPr>
            <w:tcW w:w="1451"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հրավերով նախատեսված չափաբաժնի համարը</w:t>
            </w:r>
          </w:p>
        </w:tc>
        <w:tc>
          <w:tcPr>
            <w:tcW w:w="1879"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գնումների պլանով նախատեսված միջանցիկ ծածկագիրը` ըստ ԳՄԱ դասակարգման (CPV)</w:t>
            </w:r>
          </w:p>
        </w:tc>
        <w:tc>
          <w:tcPr>
            <w:tcW w:w="1357"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անվանումը և ապրանքային նշանը**</w:t>
            </w:r>
          </w:p>
        </w:tc>
        <w:tc>
          <w:tcPr>
            <w:tcW w:w="1272"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արտադրողի անվանումը և ծագման երկիրը**</w:t>
            </w:r>
          </w:p>
        </w:tc>
        <w:tc>
          <w:tcPr>
            <w:tcW w:w="1409"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տեխնիկական բնութագիրը</w:t>
            </w:r>
          </w:p>
        </w:tc>
        <w:tc>
          <w:tcPr>
            <w:tcW w:w="966"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չափման միավորը</w:t>
            </w:r>
          </w:p>
        </w:tc>
        <w:tc>
          <w:tcPr>
            <w:tcW w:w="924"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միավոր գինը/ՀՀ դրամ</w:t>
            </w:r>
          </w:p>
        </w:tc>
        <w:tc>
          <w:tcPr>
            <w:tcW w:w="1127"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ընդհանուր գինը/ՀՀ դրամ</w:t>
            </w:r>
          </w:p>
        </w:tc>
        <w:tc>
          <w:tcPr>
            <w:tcW w:w="1127" w:type="dxa"/>
            <w:vMerge w:val="restart"/>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ընդհանուր քանակը</w:t>
            </w:r>
          </w:p>
        </w:tc>
        <w:tc>
          <w:tcPr>
            <w:tcW w:w="3459" w:type="dxa"/>
            <w:gridSpan w:val="3"/>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մատակարարման</w:t>
            </w:r>
          </w:p>
        </w:tc>
      </w:tr>
      <w:tr w:rsidR="00740F20" w:rsidRPr="0049186D" w:rsidTr="0042396C">
        <w:trPr>
          <w:trHeight w:val="445"/>
        </w:trPr>
        <w:tc>
          <w:tcPr>
            <w:tcW w:w="1451" w:type="dxa"/>
            <w:vMerge/>
            <w:vAlign w:val="center"/>
          </w:tcPr>
          <w:p w:rsidR="00740F20" w:rsidRPr="0049186D" w:rsidRDefault="00740F20" w:rsidP="0042396C">
            <w:pPr>
              <w:jc w:val="center"/>
              <w:rPr>
                <w:rFonts w:ascii="GHEA Grapalat" w:hAnsi="GHEA Grapalat"/>
                <w:sz w:val="18"/>
              </w:rPr>
            </w:pPr>
          </w:p>
        </w:tc>
        <w:tc>
          <w:tcPr>
            <w:tcW w:w="1879" w:type="dxa"/>
            <w:vMerge/>
            <w:vAlign w:val="center"/>
          </w:tcPr>
          <w:p w:rsidR="00740F20" w:rsidRPr="0049186D" w:rsidRDefault="00740F20" w:rsidP="0042396C">
            <w:pPr>
              <w:jc w:val="center"/>
              <w:rPr>
                <w:rFonts w:ascii="GHEA Grapalat" w:hAnsi="GHEA Grapalat"/>
                <w:sz w:val="18"/>
              </w:rPr>
            </w:pPr>
          </w:p>
        </w:tc>
        <w:tc>
          <w:tcPr>
            <w:tcW w:w="1357" w:type="dxa"/>
            <w:vMerge/>
            <w:vAlign w:val="center"/>
          </w:tcPr>
          <w:p w:rsidR="00740F20" w:rsidRPr="0049186D" w:rsidRDefault="00740F20" w:rsidP="0042396C">
            <w:pPr>
              <w:jc w:val="center"/>
              <w:rPr>
                <w:rFonts w:ascii="GHEA Grapalat" w:hAnsi="GHEA Grapalat"/>
                <w:sz w:val="18"/>
              </w:rPr>
            </w:pPr>
          </w:p>
        </w:tc>
        <w:tc>
          <w:tcPr>
            <w:tcW w:w="1272" w:type="dxa"/>
            <w:vMerge/>
            <w:vAlign w:val="center"/>
          </w:tcPr>
          <w:p w:rsidR="00740F20" w:rsidRPr="0049186D" w:rsidRDefault="00740F20" w:rsidP="0042396C">
            <w:pPr>
              <w:jc w:val="center"/>
              <w:rPr>
                <w:rFonts w:ascii="GHEA Grapalat" w:hAnsi="GHEA Grapalat"/>
                <w:sz w:val="18"/>
              </w:rPr>
            </w:pPr>
          </w:p>
        </w:tc>
        <w:tc>
          <w:tcPr>
            <w:tcW w:w="1409" w:type="dxa"/>
            <w:vMerge/>
            <w:vAlign w:val="center"/>
          </w:tcPr>
          <w:p w:rsidR="00740F20" w:rsidRPr="0049186D" w:rsidRDefault="00740F20" w:rsidP="0042396C">
            <w:pPr>
              <w:jc w:val="center"/>
              <w:rPr>
                <w:rFonts w:ascii="GHEA Grapalat" w:hAnsi="GHEA Grapalat"/>
                <w:sz w:val="18"/>
              </w:rPr>
            </w:pPr>
          </w:p>
        </w:tc>
        <w:tc>
          <w:tcPr>
            <w:tcW w:w="966" w:type="dxa"/>
            <w:vMerge/>
            <w:vAlign w:val="center"/>
          </w:tcPr>
          <w:p w:rsidR="00740F20" w:rsidRPr="0049186D" w:rsidRDefault="00740F20" w:rsidP="0042396C">
            <w:pPr>
              <w:jc w:val="center"/>
              <w:rPr>
                <w:rFonts w:ascii="GHEA Grapalat" w:hAnsi="GHEA Grapalat"/>
                <w:sz w:val="18"/>
              </w:rPr>
            </w:pPr>
          </w:p>
        </w:tc>
        <w:tc>
          <w:tcPr>
            <w:tcW w:w="924" w:type="dxa"/>
            <w:vMerge/>
            <w:vAlign w:val="center"/>
          </w:tcPr>
          <w:p w:rsidR="00740F20" w:rsidRPr="0049186D" w:rsidRDefault="00740F20" w:rsidP="0042396C">
            <w:pPr>
              <w:jc w:val="center"/>
              <w:rPr>
                <w:rFonts w:ascii="GHEA Grapalat" w:hAnsi="GHEA Grapalat"/>
                <w:sz w:val="18"/>
              </w:rPr>
            </w:pPr>
          </w:p>
        </w:tc>
        <w:tc>
          <w:tcPr>
            <w:tcW w:w="1127" w:type="dxa"/>
            <w:vMerge/>
            <w:vAlign w:val="center"/>
          </w:tcPr>
          <w:p w:rsidR="00740F20" w:rsidRPr="0049186D" w:rsidRDefault="00740F20" w:rsidP="0042396C">
            <w:pPr>
              <w:jc w:val="center"/>
              <w:rPr>
                <w:rFonts w:ascii="GHEA Grapalat" w:hAnsi="GHEA Grapalat"/>
                <w:sz w:val="18"/>
              </w:rPr>
            </w:pPr>
          </w:p>
        </w:tc>
        <w:tc>
          <w:tcPr>
            <w:tcW w:w="1127" w:type="dxa"/>
            <w:vMerge/>
            <w:vAlign w:val="center"/>
          </w:tcPr>
          <w:p w:rsidR="00740F20" w:rsidRPr="0049186D" w:rsidRDefault="00740F20" w:rsidP="0042396C">
            <w:pPr>
              <w:jc w:val="center"/>
              <w:rPr>
                <w:rFonts w:ascii="GHEA Grapalat" w:hAnsi="GHEA Grapalat"/>
                <w:sz w:val="18"/>
              </w:rPr>
            </w:pPr>
          </w:p>
        </w:tc>
        <w:tc>
          <w:tcPr>
            <w:tcW w:w="987" w:type="dxa"/>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հասցեն</w:t>
            </w:r>
          </w:p>
        </w:tc>
        <w:tc>
          <w:tcPr>
            <w:tcW w:w="1260" w:type="dxa"/>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ենթակա քանակը</w:t>
            </w:r>
          </w:p>
        </w:tc>
        <w:tc>
          <w:tcPr>
            <w:tcW w:w="1212" w:type="dxa"/>
            <w:vAlign w:val="center"/>
          </w:tcPr>
          <w:p w:rsidR="00740F20" w:rsidRPr="0049186D" w:rsidRDefault="00740F20" w:rsidP="0042396C">
            <w:pPr>
              <w:jc w:val="center"/>
              <w:rPr>
                <w:rFonts w:ascii="GHEA Grapalat" w:hAnsi="GHEA Grapalat"/>
                <w:sz w:val="18"/>
              </w:rPr>
            </w:pPr>
            <w:r w:rsidRPr="0049186D">
              <w:rPr>
                <w:rFonts w:ascii="GHEA Grapalat" w:hAnsi="GHEA Grapalat"/>
                <w:sz w:val="18"/>
              </w:rPr>
              <w:t>Ժամկետը***</w:t>
            </w:r>
          </w:p>
          <w:p w:rsidR="00740F20" w:rsidRPr="0049186D" w:rsidRDefault="00740F20" w:rsidP="0042396C">
            <w:pPr>
              <w:jc w:val="center"/>
              <w:rPr>
                <w:rFonts w:ascii="GHEA Grapalat" w:hAnsi="GHEA Grapalat"/>
                <w:sz w:val="18"/>
              </w:rPr>
            </w:pPr>
          </w:p>
        </w:tc>
      </w:tr>
      <w:tr w:rsidR="00740F20" w:rsidRPr="0049186D" w:rsidTr="0042396C">
        <w:trPr>
          <w:trHeight w:val="246"/>
        </w:trPr>
        <w:tc>
          <w:tcPr>
            <w:tcW w:w="1451" w:type="dxa"/>
          </w:tcPr>
          <w:p w:rsidR="00740F20" w:rsidRPr="0049186D" w:rsidRDefault="00740F20" w:rsidP="0042396C">
            <w:pPr>
              <w:jc w:val="center"/>
              <w:rPr>
                <w:rFonts w:ascii="GHEA Grapalat" w:hAnsi="GHEA Grapalat"/>
                <w:sz w:val="20"/>
              </w:rPr>
            </w:pPr>
            <w:r>
              <w:rPr>
                <w:rFonts w:ascii="GHEA Grapalat" w:hAnsi="GHEA Grapalat"/>
                <w:sz w:val="20"/>
              </w:rPr>
              <w:t>1</w:t>
            </w:r>
          </w:p>
        </w:tc>
        <w:tc>
          <w:tcPr>
            <w:tcW w:w="1879" w:type="dxa"/>
          </w:tcPr>
          <w:p w:rsidR="00740F20" w:rsidRPr="0049186D" w:rsidRDefault="00740F20" w:rsidP="0042396C">
            <w:pPr>
              <w:jc w:val="center"/>
              <w:rPr>
                <w:rFonts w:ascii="GHEA Grapalat" w:hAnsi="GHEA Grapalat"/>
                <w:sz w:val="20"/>
              </w:rPr>
            </w:pPr>
            <w:r>
              <w:rPr>
                <w:rFonts w:ascii="GHEA Grapalat" w:hAnsi="GHEA Grapalat"/>
                <w:sz w:val="20"/>
              </w:rPr>
              <w:t>9134210</w:t>
            </w:r>
          </w:p>
        </w:tc>
        <w:tc>
          <w:tcPr>
            <w:tcW w:w="1357" w:type="dxa"/>
          </w:tcPr>
          <w:p w:rsidR="00740F20" w:rsidRPr="0049186D" w:rsidRDefault="00740F20" w:rsidP="0042396C">
            <w:pPr>
              <w:jc w:val="center"/>
              <w:rPr>
                <w:rFonts w:ascii="GHEA Grapalat" w:hAnsi="GHEA Grapalat"/>
                <w:sz w:val="20"/>
              </w:rPr>
            </w:pPr>
            <w:r>
              <w:rPr>
                <w:rFonts w:ascii="GHEA Grapalat" w:hAnsi="GHEA Grapalat"/>
                <w:sz w:val="20"/>
              </w:rPr>
              <w:t>ԴԻԶ ՎԱՌԵԼԻՔ</w:t>
            </w:r>
          </w:p>
        </w:tc>
        <w:tc>
          <w:tcPr>
            <w:tcW w:w="1272" w:type="dxa"/>
          </w:tcPr>
          <w:p w:rsidR="00740F20" w:rsidRPr="0049186D" w:rsidRDefault="00740F20" w:rsidP="0042396C">
            <w:pPr>
              <w:jc w:val="center"/>
              <w:rPr>
                <w:rFonts w:ascii="GHEA Grapalat" w:hAnsi="GHEA Grapalat"/>
                <w:sz w:val="20"/>
              </w:rPr>
            </w:pPr>
            <w:r>
              <w:rPr>
                <w:rFonts w:ascii="GHEA Grapalat" w:hAnsi="GHEA Grapalat"/>
                <w:sz w:val="20"/>
              </w:rPr>
              <w:t>ՑԱՆԿԱՑԱԾ</w:t>
            </w:r>
          </w:p>
        </w:tc>
        <w:tc>
          <w:tcPr>
            <w:tcW w:w="1409" w:type="dxa"/>
          </w:tcPr>
          <w:p w:rsidR="00740F20" w:rsidRPr="0049186D" w:rsidRDefault="00740F20" w:rsidP="0042396C">
            <w:pPr>
              <w:jc w:val="center"/>
              <w:rPr>
                <w:rFonts w:ascii="GHEA Grapalat" w:hAnsi="GHEA Grapalat"/>
                <w:sz w:val="20"/>
              </w:rPr>
            </w:pPr>
            <w:r w:rsidRPr="00071B15">
              <w:rPr>
                <w:rFonts w:ascii="Sylfaen" w:hAnsi="Sylfaen" w:cs="Sylfaen"/>
                <w:sz w:val="12"/>
                <w:szCs w:val="12"/>
                <w:shd w:val="clear" w:color="auto" w:fill="FFFFFF"/>
              </w:rPr>
              <w:t xml:space="preserve">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w:t>
            </w:r>
            <w:r w:rsidRPr="00071B15">
              <w:rPr>
                <w:rFonts w:ascii="Sylfaen" w:hAnsi="Sylfaen" w:cs="Sylfaen"/>
                <w:sz w:val="12"/>
                <w:szCs w:val="12"/>
                <w:shd w:val="clear" w:color="auto" w:fill="FFFFFF"/>
              </w:rPr>
              <w:lastRenderedPageBreak/>
              <w:t>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966" w:type="dxa"/>
          </w:tcPr>
          <w:p w:rsidR="00740F20" w:rsidRPr="0049186D" w:rsidRDefault="00740F20" w:rsidP="0042396C">
            <w:pPr>
              <w:jc w:val="center"/>
              <w:rPr>
                <w:rFonts w:ascii="GHEA Grapalat" w:hAnsi="GHEA Grapalat"/>
                <w:sz w:val="20"/>
              </w:rPr>
            </w:pPr>
            <w:r>
              <w:rPr>
                <w:rFonts w:ascii="GHEA Grapalat" w:hAnsi="GHEA Grapalat"/>
                <w:sz w:val="20"/>
              </w:rPr>
              <w:lastRenderedPageBreak/>
              <w:t>Լ</w:t>
            </w:r>
          </w:p>
        </w:tc>
        <w:tc>
          <w:tcPr>
            <w:tcW w:w="924" w:type="dxa"/>
          </w:tcPr>
          <w:p w:rsidR="00740F20" w:rsidRPr="0049186D" w:rsidRDefault="00740F20" w:rsidP="0042396C">
            <w:pPr>
              <w:jc w:val="center"/>
              <w:rPr>
                <w:rFonts w:ascii="GHEA Grapalat" w:hAnsi="GHEA Grapalat"/>
                <w:sz w:val="20"/>
              </w:rPr>
            </w:pPr>
            <w:r>
              <w:rPr>
                <w:rFonts w:ascii="GHEA Grapalat" w:hAnsi="GHEA Grapalat"/>
                <w:sz w:val="20"/>
              </w:rPr>
              <w:t xml:space="preserve"> </w:t>
            </w:r>
          </w:p>
        </w:tc>
        <w:tc>
          <w:tcPr>
            <w:tcW w:w="1127" w:type="dxa"/>
          </w:tcPr>
          <w:p w:rsidR="00740F20" w:rsidRPr="0049186D" w:rsidRDefault="00740F20" w:rsidP="0042396C">
            <w:pPr>
              <w:jc w:val="center"/>
              <w:rPr>
                <w:rFonts w:ascii="GHEA Grapalat" w:hAnsi="GHEA Grapalat"/>
                <w:sz w:val="20"/>
              </w:rPr>
            </w:pPr>
            <w:r>
              <w:rPr>
                <w:rFonts w:ascii="GHEA Grapalat" w:hAnsi="GHEA Grapalat"/>
                <w:sz w:val="20"/>
              </w:rPr>
              <w:t xml:space="preserve"> </w:t>
            </w:r>
          </w:p>
        </w:tc>
        <w:tc>
          <w:tcPr>
            <w:tcW w:w="1127" w:type="dxa"/>
          </w:tcPr>
          <w:p w:rsidR="00740F20" w:rsidRPr="0049186D" w:rsidRDefault="00740F20" w:rsidP="0042396C">
            <w:pPr>
              <w:jc w:val="center"/>
              <w:rPr>
                <w:rFonts w:ascii="GHEA Grapalat" w:hAnsi="GHEA Grapalat"/>
                <w:sz w:val="20"/>
              </w:rPr>
            </w:pPr>
            <w:r>
              <w:rPr>
                <w:rFonts w:ascii="GHEA Grapalat" w:hAnsi="GHEA Grapalat"/>
                <w:sz w:val="20"/>
              </w:rPr>
              <w:t>5000</w:t>
            </w:r>
          </w:p>
        </w:tc>
        <w:tc>
          <w:tcPr>
            <w:tcW w:w="987" w:type="dxa"/>
          </w:tcPr>
          <w:p w:rsidR="00740F20" w:rsidRPr="0049186D" w:rsidRDefault="00740F20" w:rsidP="0042396C">
            <w:pPr>
              <w:jc w:val="center"/>
              <w:rPr>
                <w:rFonts w:ascii="GHEA Grapalat" w:hAnsi="GHEA Grapalat"/>
                <w:sz w:val="20"/>
              </w:rPr>
            </w:pPr>
            <w:r>
              <w:rPr>
                <w:rFonts w:ascii="GHEA Grapalat" w:hAnsi="GHEA Grapalat"/>
                <w:sz w:val="20"/>
              </w:rPr>
              <w:t xml:space="preserve">Լցակայանի/ սեփական կամ վարձակալած/  առկայություն Արարատ գյուղում/   </w:t>
            </w:r>
          </w:p>
        </w:tc>
        <w:tc>
          <w:tcPr>
            <w:tcW w:w="1260" w:type="dxa"/>
          </w:tcPr>
          <w:p w:rsidR="00740F20" w:rsidRPr="0049186D" w:rsidRDefault="00740F20" w:rsidP="0042396C">
            <w:pPr>
              <w:jc w:val="center"/>
              <w:rPr>
                <w:rFonts w:ascii="GHEA Grapalat" w:hAnsi="GHEA Grapalat"/>
                <w:sz w:val="20"/>
              </w:rPr>
            </w:pPr>
            <w:r>
              <w:rPr>
                <w:rFonts w:ascii="GHEA Grapalat" w:hAnsi="GHEA Grapalat"/>
                <w:sz w:val="20"/>
              </w:rPr>
              <w:t>5000</w:t>
            </w:r>
          </w:p>
        </w:tc>
        <w:tc>
          <w:tcPr>
            <w:tcW w:w="1212" w:type="dxa"/>
          </w:tcPr>
          <w:p w:rsidR="00740F20" w:rsidRDefault="00740F20" w:rsidP="0042396C">
            <w:pPr>
              <w:jc w:val="center"/>
              <w:rPr>
                <w:rFonts w:ascii="GHEA Grapalat" w:hAnsi="GHEA Grapalat"/>
                <w:sz w:val="20"/>
              </w:rPr>
            </w:pPr>
            <w:r>
              <w:rPr>
                <w:rFonts w:ascii="GHEA Grapalat" w:hAnsi="GHEA Grapalat"/>
                <w:sz w:val="20"/>
              </w:rPr>
              <w:t xml:space="preserve"> պայմանագիրը կմքելու պահից մինչև 25 12  2020թ </w:t>
            </w:r>
          </w:p>
          <w:p w:rsidR="00740F20" w:rsidRPr="0049186D" w:rsidRDefault="00740F20" w:rsidP="0042396C">
            <w:pPr>
              <w:jc w:val="center"/>
              <w:rPr>
                <w:rFonts w:ascii="GHEA Grapalat" w:hAnsi="GHEA Grapalat"/>
                <w:sz w:val="20"/>
              </w:rPr>
            </w:pPr>
          </w:p>
        </w:tc>
      </w:tr>
      <w:tr w:rsidR="00740F20" w:rsidRPr="0049186D" w:rsidTr="0042396C">
        <w:tc>
          <w:tcPr>
            <w:tcW w:w="1451" w:type="dxa"/>
          </w:tcPr>
          <w:p w:rsidR="00740F20" w:rsidRPr="0049186D" w:rsidRDefault="00740F20" w:rsidP="0042396C">
            <w:pPr>
              <w:jc w:val="center"/>
              <w:rPr>
                <w:rFonts w:ascii="GHEA Grapalat" w:hAnsi="GHEA Grapalat"/>
                <w:sz w:val="20"/>
              </w:rPr>
            </w:pPr>
          </w:p>
        </w:tc>
        <w:tc>
          <w:tcPr>
            <w:tcW w:w="1879" w:type="dxa"/>
          </w:tcPr>
          <w:p w:rsidR="00740F20" w:rsidRPr="0049186D" w:rsidRDefault="00740F20" w:rsidP="0042396C">
            <w:pPr>
              <w:jc w:val="center"/>
              <w:rPr>
                <w:rFonts w:ascii="GHEA Grapalat" w:hAnsi="GHEA Grapalat"/>
                <w:sz w:val="20"/>
              </w:rPr>
            </w:pPr>
          </w:p>
        </w:tc>
        <w:tc>
          <w:tcPr>
            <w:tcW w:w="1357" w:type="dxa"/>
          </w:tcPr>
          <w:p w:rsidR="00740F20" w:rsidRPr="0049186D" w:rsidRDefault="00740F20" w:rsidP="0042396C">
            <w:pPr>
              <w:jc w:val="center"/>
              <w:rPr>
                <w:rFonts w:ascii="GHEA Grapalat" w:hAnsi="GHEA Grapalat"/>
                <w:sz w:val="20"/>
              </w:rPr>
            </w:pPr>
          </w:p>
        </w:tc>
        <w:tc>
          <w:tcPr>
            <w:tcW w:w="1272" w:type="dxa"/>
          </w:tcPr>
          <w:p w:rsidR="00740F20" w:rsidRPr="0049186D" w:rsidRDefault="00740F20" w:rsidP="0042396C">
            <w:pPr>
              <w:jc w:val="center"/>
              <w:rPr>
                <w:rFonts w:ascii="GHEA Grapalat" w:hAnsi="GHEA Grapalat"/>
                <w:sz w:val="20"/>
              </w:rPr>
            </w:pPr>
          </w:p>
        </w:tc>
        <w:tc>
          <w:tcPr>
            <w:tcW w:w="1409" w:type="dxa"/>
          </w:tcPr>
          <w:p w:rsidR="00740F20" w:rsidRPr="0049186D" w:rsidRDefault="00740F20" w:rsidP="0042396C">
            <w:pPr>
              <w:jc w:val="center"/>
              <w:rPr>
                <w:rFonts w:ascii="GHEA Grapalat" w:hAnsi="GHEA Grapalat"/>
                <w:sz w:val="20"/>
              </w:rPr>
            </w:pPr>
          </w:p>
        </w:tc>
        <w:tc>
          <w:tcPr>
            <w:tcW w:w="966" w:type="dxa"/>
          </w:tcPr>
          <w:p w:rsidR="00740F20" w:rsidRPr="0049186D" w:rsidRDefault="00740F20" w:rsidP="0042396C">
            <w:pPr>
              <w:jc w:val="center"/>
              <w:rPr>
                <w:rFonts w:ascii="GHEA Grapalat" w:hAnsi="GHEA Grapalat"/>
                <w:sz w:val="20"/>
              </w:rPr>
            </w:pPr>
          </w:p>
        </w:tc>
        <w:tc>
          <w:tcPr>
            <w:tcW w:w="924" w:type="dxa"/>
          </w:tcPr>
          <w:p w:rsidR="00740F20" w:rsidRPr="0049186D" w:rsidRDefault="00740F20" w:rsidP="0042396C">
            <w:pPr>
              <w:jc w:val="center"/>
              <w:rPr>
                <w:rFonts w:ascii="GHEA Grapalat" w:hAnsi="GHEA Grapalat"/>
                <w:sz w:val="20"/>
              </w:rPr>
            </w:pPr>
          </w:p>
        </w:tc>
        <w:tc>
          <w:tcPr>
            <w:tcW w:w="2254" w:type="dxa"/>
            <w:gridSpan w:val="2"/>
          </w:tcPr>
          <w:p w:rsidR="00740F20" w:rsidRPr="0049186D" w:rsidRDefault="00740F20" w:rsidP="0042396C">
            <w:pPr>
              <w:jc w:val="center"/>
              <w:rPr>
                <w:rFonts w:ascii="GHEA Grapalat" w:hAnsi="GHEA Grapalat"/>
                <w:sz w:val="20"/>
              </w:rPr>
            </w:pPr>
          </w:p>
        </w:tc>
        <w:tc>
          <w:tcPr>
            <w:tcW w:w="987" w:type="dxa"/>
          </w:tcPr>
          <w:p w:rsidR="00740F20" w:rsidRPr="0049186D" w:rsidRDefault="00740F20" w:rsidP="0042396C">
            <w:pPr>
              <w:jc w:val="center"/>
              <w:rPr>
                <w:rFonts w:ascii="GHEA Grapalat" w:hAnsi="GHEA Grapalat"/>
                <w:sz w:val="20"/>
              </w:rPr>
            </w:pPr>
          </w:p>
        </w:tc>
        <w:tc>
          <w:tcPr>
            <w:tcW w:w="1260" w:type="dxa"/>
          </w:tcPr>
          <w:p w:rsidR="00740F20" w:rsidRPr="0049186D" w:rsidRDefault="00740F20" w:rsidP="0042396C">
            <w:pPr>
              <w:jc w:val="center"/>
              <w:rPr>
                <w:rFonts w:ascii="GHEA Grapalat" w:hAnsi="GHEA Grapalat"/>
                <w:sz w:val="20"/>
              </w:rPr>
            </w:pPr>
          </w:p>
        </w:tc>
        <w:tc>
          <w:tcPr>
            <w:tcW w:w="1212" w:type="dxa"/>
          </w:tcPr>
          <w:p w:rsidR="00740F20" w:rsidRPr="0049186D" w:rsidRDefault="00740F20" w:rsidP="0042396C">
            <w:pPr>
              <w:jc w:val="center"/>
              <w:rPr>
                <w:rFonts w:ascii="GHEA Grapalat" w:hAnsi="GHEA Grapalat"/>
                <w:sz w:val="20"/>
              </w:rPr>
            </w:pPr>
          </w:p>
        </w:tc>
      </w:tr>
    </w:tbl>
    <w:p w:rsidR="00740F20" w:rsidRPr="0049186D" w:rsidRDefault="00740F20" w:rsidP="00740F20">
      <w:pPr>
        <w:jc w:val="both"/>
        <w:rPr>
          <w:rFonts w:ascii="GHEA Grapalat" w:hAnsi="GHEA Grapalat"/>
          <w:sz w:val="20"/>
        </w:rPr>
      </w:pPr>
    </w:p>
    <w:p w:rsidR="00740F20" w:rsidRPr="0049186D" w:rsidRDefault="00740F20" w:rsidP="00740F20">
      <w:pPr>
        <w:jc w:val="both"/>
        <w:rPr>
          <w:rFonts w:ascii="GHEA Grapalat" w:hAnsi="GHEA Grapalat" w:cs="Sylfaen"/>
          <w:i/>
          <w:sz w:val="18"/>
          <w:szCs w:val="18"/>
          <w:lang w:val="pt-BR"/>
        </w:rPr>
      </w:pPr>
      <w:r w:rsidRPr="0049186D">
        <w:rPr>
          <w:rFonts w:ascii="GHEA Grapalat" w:hAnsi="GHEA Grapalat"/>
          <w:sz w:val="20"/>
        </w:rPr>
        <w:t>*</w:t>
      </w:r>
      <w:r w:rsidRPr="0049186D">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 xml:space="preserve">    2</w:t>
      </w:r>
      <w:r w:rsidRPr="0049186D">
        <w:rPr>
          <w:rFonts w:ascii="GHEA Grapalat" w:hAnsi="GHEA Grapalat" w:cs="Sylfaen"/>
          <w:i/>
          <w:sz w:val="18"/>
          <w:szCs w:val="18"/>
          <w:lang w:val="pt-BR"/>
        </w:rPr>
        <w:t>5-ը:</w:t>
      </w:r>
    </w:p>
    <w:p w:rsidR="00740F20" w:rsidRPr="0049186D" w:rsidRDefault="00740F20" w:rsidP="00740F20">
      <w:pPr>
        <w:jc w:val="both"/>
        <w:rPr>
          <w:rFonts w:ascii="GHEA Grapalat" w:hAnsi="GHEA Grapalat" w:cs="Sylfaen"/>
          <w:i/>
          <w:sz w:val="18"/>
          <w:szCs w:val="18"/>
          <w:lang w:val="pt-BR"/>
        </w:rPr>
      </w:pPr>
      <w:r w:rsidRPr="0049186D">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740F20" w:rsidRPr="0049186D" w:rsidRDefault="00740F20" w:rsidP="00740F20">
      <w:pPr>
        <w:jc w:val="both"/>
        <w:rPr>
          <w:rFonts w:ascii="GHEA Grapalat" w:hAnsi="GHEA Grapalat" w:cs="Sylfaen"/>
          <w:i/>
          <w:sz w:val="18"/>
          <w:szCs w:val="18"/>
          <w:lang w:val="pt-BR"/>
        </w:rPr>
      </w:pPr>
      <w:r w:rsidRPr="0049186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40F20" w:rsidRPr="005214FE" w:rsidRDefault="00740F20" w:rsidP="00740F20">
      <w:pPr>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740F20" w:rsidRPr="0049186D" w:rsidTr="0042396C">
        <w:tblPrEx>
          <w:tblCellMar>
            <w:top w:w="0" w:type="dxa"/>
            <w:bottom w:w="0" w:type="dxa"/>
          </w:tblCellMar>
        </w:tblPrEx>
        <w:trPr>
          <w:jc w:val="center"/>
        </w:trPr>
        <w:tc>
          <w:tcPr>
            <w:tcW w:w="4536" w:type="dxa"/>
          </w:tcPr>
          <w:p w:rsidR="00740F20" w:rsidRPr="0049186D" w:rsidRDefault="00740F20" w:rsidP="0042396C">
            <w:pPr>
              <w:jc w:val="center"/>
              <w:rPr>
                <w:rFonts w:ascii="GHEA Grapalat" w:hAnsi="GHEA Grapalat" w:cs="Sylfaen"/>
                <w:b/>
                <w:bCs/>
                <w:lang w:val="nb-NO"/>
              </w:rPr>
            </w:pPr>
            <w:r w:rsidRPr="0049186D">
              <w:rPr>
                <w:rFonts w:ascii="GHEA Grapalat" w:hAnsi="GHEA Grapalat" w:cs="Sylfaen"/>
                <w:b/>
                <w:bCs/>
                <w:lang w:val="nb-NO"/>
              </w:rPr>
              <w:t>ԳՆՈՐԴ</w:t>
            </w:r>
          </w:p>
          <w:p w:rsidR="00740F20" w:rsidRPr="0049186D" w:rsidRDefault="00740F20" w:rsidP="0042396C">
            <w:pPr>
              <w:rPr>
                <w:rFonts w:ascii="GHEA Grapalat" w:hAnsi="GHEA Grapalat"/>
              </w:rPr>
            </w:pPr>
          </w:p>
          <w:p w:rsidR="00740F20" w:rsidRPr="0049186D" w:rsidRDefault="00740F20" w:rsidP="0042396C">
            <w:pPr>
              <w:rPr>
                <w:rFonts w:ascii="GHEA Grapalat" w:hAnsi="GHEA Grapalat"/>
              </w:rPr>
            </w:pPr>
          </w:p>
          <w:p w:rsidR="00740F20" w:rsidRPr="0049186D" w:rsidRDefault="00740F20" w:rsidP="0042396C">
            <w:pPr>
              <w:rPr>
                <w:rFonts w:ascii="GHEA Grapalat" w:hAnsi="GHEA Grapalat"/>
              </w:rPr>
            </w:pPr>
          </w:p>
          <w:p w:rsidR="00740F20" w:rsidRPr="0049186D" w:rsidRDefault="00740F20" w:rsidP="0042396C">
            <w:pPr>
              <w:rPr>
                <w:rFonts w:ascii="GHEA Grapalat" w:hAnsi="GHEA Grapalat"/>
              </w:rPr>
            </w:pPr>
          </w:p>
          <w:p w:rsidR="00740F20" w:rsidRPr="0049186D" w:rsidRDefault="00740F20" w:rsidP="0042396C">
            <w:pPr>
              <w:rPr>
                <w:rFonts w:ascii="GHEA Grapalat" w:hAnsi="GHEA Grapalat"/>
              </w:rPr>
            </w:pPr>
          </w:p>
          <w:p w:rsidR="00740F20" w:rsidRPr="0049186D" w:rsidRDefault="00740F20" w:rsidP="0042396C">
            <w:pPr>
              <w:jc w:val="center"/>
              <w:rPr>
                <w:rFonts w:ascii="GHEA Grapalat" w:hAnsi="GHEA Grapalat"/>
              </w:rPr>
            </w:pPr>
            <w:r w:rsidRPr="0049186D">
              <w:rPr>
                <w:rFonts w:ascii="GHEA Grapalat" w:hAnsi="GHEA Grapalat"/>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sz w:val="18"/>
                <w:szCs w:val="18"/>
              </w:rPr>
            </w:pPr>
            <w:r w:rsidRPr="0049186D">
              <w:rPr>
                <w:rFonts w:ascii="GHEA Grapalat" w:hAnsi="GHEA Grapalat" w:cs="Sylfaen"/>
                <w:sz w:val="18"/>
                <w:szCs w:val="18"/>
              </w:rPr>
              <w:t>Կ</w:t>
            </w:r>
            <w:r w:rsidRPr="0049186D">
              <w:rPr>
                <w:rFonts w:ascii="GHEA Grapalat" w:hAnsi="GHEA Grapalat"/>
                <w:sz w:val="18"/>
                <w:szCs w:val="18"/>
              </w:rPr>
              <w:t>.</w:t>
            </w:r>
            <w:r w:rsidRPr="0049186D">
              <w:rPr>
                <w:rFonts w:ascii="GHEA Grapalat" w:hAnsi="GHEA Grapalat" w:cs="Sylfaen"/>
                <w:sz w:val="18"/>
                <w:szCs w:val="18"/>
              </w:rPr>
              <w:t>Տ</w:t>
            </w:r>
          </w:p>
        </w:tc>
        <w:tc>
          <w:tcPr>
            <w:tcW w:w="760" w:type="dxa"/>
          </w:tcPr>
          <w:p w:rsidR="00740F20" w:rsidRPr="0049186D" w:rsidRDefault="00740F20" w:rsidP="0042396C">
            <w:pPr>
              <w:jc w:val="center"/>
              <w:rPr>
                <w:rFonts w:ascii="GHEA Grapalat" w:hAnsi="GHEA Grapalat"/>
              </w:rPr>
            </w:pPr>
          </w:p>
        </w:tc>
        <w:tc>
          <w:tcPr>
            <w:tcW w:w="4343" w:type="dxa"/>
          </w:tcPr>
          <w:p w:rsidR="00740F20" w:rsidRPr="0049186D" w:rsidRDefault="00740F20" w:rsidP="0042396C">
            <w:pPr>
              <w:jc w:val="center"/>
              <w:rPr>
                <w:rFonts w:ascii="GHEA Grapalat" w:hAnsi="GHEA Grapalat" w:cs="Sylfaen"/>
                <w:b/>
                <w:bCs/>
              </w:rPr>
            </w:pPr>
            <w:r w:rsidRPr="0049186D">
              <w:rPr>
                <w:rFonts w:ascii="GHEA Grapalat" w:hAnsi="GHEA Grapalat" w:cs="Sylfaen"/>
                <w:b/>
                <w:bCs/>
                <w:lang w:val="pt-BR"/>
              </w:rPr>
              <w:t>ՎԱՃԱՌՈՂ</w:t>
            </w: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r w:rsidRPr="0049186D">
              <w:rPr>
                <w:rFonts w:ascii="GHEA Grapalat" w:hAnsi="GHEA Grapalat"/>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rPr>
            </w:pPr>
            <w:r w:rsidRPr="0049186D">
              <w:rPr>
                <w:rFonts w:ascii="GHEA Grapalat" w:hAnsi="GHEA Grapalat" w:cs="Sylfaen"/>
                <w:sz w:val="18"/>
                <w:szCs w:val="18"/>
              </w:rPr>
              <w:t>Կ</w:t>
            </w:r>
            <w:r w:rsidRPr="0049186D">
              <w:rPr>
                <w:rFonts w:ascii="GHEA Grapalat" w:hAnsi="GHEA Grapalat"/>
                <w:sz w:val="18"/>
                <w:szCs w:val="18"/>
              </w:rPr>
              <w:t>.</w:t>
            </w:r>
            <w:r w:rsidRPr="0049186D">
              <w:rPr>
                <w:rFonts w:ascii="GHEA Grapalat" w:hAnsi="GHEA Grapalat" w:cs="Sylfaen"/>
                <w:sz w:val="18"/>
                <w:szCs w:val="18"/>
              </w:rPr>
              <w:t>Տ</w:t>
            </w:r>
          </w:p>
        </w:tc>
      </w:tr>
    </w:tbl>
    <w:p w:rsidR="00740F20" w:rsidRPr="0049186D" w:rsidRDefault="00740F20" w:rsidP="00740F20">
      <w:pPr>
        <w:jc w:val="center"/>
        <w:rPr>
          <w:rFonts w:ascii="GHEA Grapalat" w:hAnsi="GHEA Grapalat"/>
          <w:sz w:val="20"/>
        </w:rPr>
      </w:pPr>
      <w:r w:rsidRPr="0049186D">
        <w:rPr>
          <w:rFonts w:ascii="GHEA Grapalat" w:hAnsi="GHEA Grapalat"/>
          <w:sz w:val="20"/>
        </w:rPr>
        <w:lastRenderedPageBreak/>
        <w:br w:type="page"/>
      </w:r>
    </w:p>
    <w:p w:rsidR="00740F20" w:rsidRPr="0049186D" w:rsidRDefault="00740F20" w:rsidP="00740F20">
      <w:pPr>
        <w:jc w:val="right"/>
        <w:rPr>
          <w:rFonts w:ascii="GHEA Grapalat" w:hAnsi="GHEA Grapalat"/>
          <w:sz w:val="20"/>
        </w:rPr>
      </w:pP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Հավելված N 2</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              20  թ. կնքված </w:t>
      </w:r>
    </w:p>
    <w:p w:rsidR="00740F20" w:rsidRPr="0049186D" w:rsidRDefault="00740F20" w:rsidP="00740F20">
      <w:pPr>
        <w:jc w:val="center"/>
        <w:rPr>
          <w:rFonts w:ascii="GHEA Grapalat" w:hAnsi="GHEA Grapalat"/>
          <w:sz w:val="18"/>
          <w:lang w:val="hy-AM"/>
        </w:rPr>
      </w:pPr>
      <w:r w:rsidRPr="0049186D">
        <w:rPr>
          <w:rFonts w:ascii="GHEA Grapalat" w:hAnsi="GHEA Grapalat"/>
          <w:i/>
          <w:sz w:val="18"/>
          <w:lang w:val="hy-AM"/>
        </w:rPr>
        <w:t xml:space="preserve">                     </w:t>
      </w:r>
      <w:r>
        <w:rPr>
          <w:rFonts w:ascii="GHEA Grapalat" w:hAnsi="GHEA Grapalat"/>
          <w:i/>
          <w:sz w:val="18"/>
        </w:rPr>
        <w:t xml:space="preserve">                                                                                                                                                                                                      </w:t>
      </w:r>
      <w:r>
        <w:rPr>
          <w:rFonts w:ascii="GHEA Grapalat" w:hAnsi="GHEA Grapalat"/>
          <w:i/>
          <w:lang w:val="af-ZA"/>
        </w:rPr>
        <w:t>&lt;&lt;ԱՄԱՀ-</w:t>
      </w:r>
      <w:r w:rsidRPr="001807AD">
        <w:rPr>
          <w:rFonts w:ascii="GHEA Grapalat" w:hAnsi="GHEA Grapalat"/>
          <w:i/>
          <w:lang w:val="af-ZA"/>
        </w:rPr>
        <w:t>ԳՀԱՊՁԲ</w:t>
      </w:r>
      <w:r>
        <w:rPr>
          <w:rFonts w:ascii="GHEA Grapalat" w:hAnsi="GHEA Grapalat"/>
          <w:i/>
          <w:lang w:val="af-ZA"/>
        </w:rPr>
        <w:t>-20/02&gt;&gt;</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740F20" w:rsidRPr="0049186D" w:rsidRDefault="00740F20" w:rsidP="00740F20">
      <w:pPr>
        <w:tabs>
          <w:tab w:val="left" w:pos="9540"/>
        </w:tabs>
        <w:rPr>
          <w:rFonts w:ascii="GHEA Grapalat" w:hAnsi="GHEA Grapalat"/>
          <w:sz w:val="20"/>
        </w:rPr>
      </w:pPr>
    </w:p>
    <w:p w:rsidR="00740F20" w:rsidRPr="0049186D" w:rsidRDefault="00740F20" w:rsidP="00740F20">
      <w:pPr>
        <w:tabs>
          <w:tab w:val="left" w:pos="9540"/>
        </w:tabs>
        <w:rPr>
          <w:rFonts w:ascii="GHEA Grapalat" w:hAnsi="GHEA Grapalat"/>
          <w:sz w:val="20"/>
        </w:rPr>
      </w:pPr>
    </w:p>
    <w:p w:rsidR="00740F20" w:rsidRPr="0049186D" w:rsidRDefault="00740F20" w:rsidP="00740F20">
      <w:pPr>
        <w:jc w:val="center"/>
        <w:rPr>
          <w:rFonts w:ascii="GHEA Grapalat" w:hAnsi="GHEA Grapalat"/>
          <w:sz w:val="20"/>
        </w:rPr>
      </w:pP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sz w:val="20"/>
        </w:rPr>
        <w:t>ՎՃԱՐՄԱՆ ԺԱՄԱՆԱԿԱՑՈՒՅՑ*</w:t>
      </w:r>
    </w:p>
    <w:p w:rsidR="00740F20" w:rsidRPr="0049186D" w:rsidRDefault="00740F20" w:rsidP="00740F20">
      <w:pPr>
        <w:jc w:val="center"/>
        <w:rPr>
          <w:rFonts w:ascii="GHEA Grapalat" w:hAnsi="GHEA Grapalat"/>
          <w:sz w:val="20"/>
        </w:rPr>
      </w:pPr>
      <w:r w:rsidRPr="0049186D">
        <w:rPr>
          <w:rFonts w:ascii="GHEA Grapalat" w:hAnsi="GHEA Grapalat"/>
          <w:sz w:val="20"/>
        </w:rPr>
        <w:t xml:space="preserve">                                                                                                                                                                                                            </w:t>
      </w:r>
      <w:r w:rsidRPr="0049186D">
        <w:rPr>
          <w:rFonts w:ascii="GHEA Grapalat" w:hAnsi="GHEA Grapalat" w:cs="Sylfaen"/>
          <w:sz w:val="18"/>
        </w:rPr>
        <w:t>ՀՀ</w:t>
      </w:r>
      <w:r w:rsidRPr="0049186D">
        <w:rPr>
          <w:rFonts w:ascii="GHEA Grapalat" w:hAnsi="GHEA Grapalat" w:cs="Sylfaen"/>
          <w:sz w:val="18"/>
          <w:lang w:val="es-ES"/>
        </w:rPr>
        <w:t xml:space="preserve"> </w:t>
      </w:r>
      <w:r w:rsidRPr="0049186D">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2141"/>
        <w:gridCol w:w="1875"/>
        <w:gridCol w:w="700"/>
        <w:gridCol w:w="700"/>
        <w:gridCol w:w="700"/>
        <w:gridCol w:w="700"/>
        <w:gridCol w:w="700"/>
        <w:gridCol w:w="700"/>
        <w:gridCol w:w="700"/>
        <w:gridCol w:w="700"/>
        <w:gridCol w:w="700"/>
        <w:gridCol w:w="700"/>
        <w:gridCol w:w="700"/>
        <w:gridCol w:w="700"/>
        <w:gridCol w:w="1549"/>
      </w:tblGrid>
      <w:tr w:rsidR="00740F20" w:rsidRPr="0049186D" w:rsidTr="0042396C">
        <w:tc>
          <w:tcPr>
            <w:tcW w:w="14851" w:type="dxa"/>
            <w:gridSpan w:val="16"/>
          </w:tcPr>
          <w:p w:rsidR="00740F20" w:rsidRPr="0049186D" w:rsidRDefault="00740F20" w:rsidP="0042396C">
            <w:pPr>
              <w:jc w:val="center"/>
              <w:rPr>
                <w:rFonts w:ascii="GHEA Grapalat" w:hAnsi="GHEA Grapalat"/>
                <w:sz w:val="18"/>
                <w:lang w:val="es-ES"/>
              </w:rPr>
            </w:pPr>
            <w:r w:rsidRPr="0049186D">
              <w:rPr>
                <w:rFonts w:ascii="GHEA Grapalat" w:hAnsi="GHEA Grapalat"/>
                <w:sz w:val="18"/>
                <w:lang w:val="es-ES"/>
              </w:rPr>
              <w:t>Ապրանքի</w:t>
            </w:r>
          </w:p>
        </w:tc>
      </w:tr>
      <w:tr w:rsidR="00740F20" w:rsidRPr="0049186D" w:rsidTr="0042396C">
        <w:tc>
          <w:tcPr>
            <w:tcW w:w="1980" w:type="dxa"/>
            <w:vAlign w:val="center"/>
          </w:tcPr>
          <w:p w:rsidR="00740F20" w:rsidRPr="0049186D" w:rsidRDefault="00740F20" w:rsidP="0042396C">
            <w:pPr>
              <w:jc w:val="center"/>
              <w:rPr>
                <w:rFonts w:ascii="GHEA Grapalat" w:hAnsi="GHEA Grapalat"/>
                <w:sz w:val="18"/>
                <w:lang w:val="es-ES"/>
              </w:rPr>
            </w:pPr>
            <w:r w:rsidRPr="0049186D">
              <w:rPr>
                <w:rFonts w:ascii="GHEA Grapalat" w:hAnsi="GHEA Grapalat"/>
                <w:sz w:val="18"/>
              </w:rPr>
              <w:t>հրավերով նախատեսված չափաբաժնի համարը</w:t>
            </w:r>
          </w:p>
        </w:tc>
        <w:tc>
          <w:tcPr>
            <w:tcW w:w="2700" w:type="dxa"/>
            <w:vAlign w:val="center"/>
          </w:tcPr>
          <w:p w:rsidR="00740F20" w:rsidRPr="0049186D" w:rsidRDefault="00740F20" w:rsidP="0042396C">
            <w:pPr>
              <w:jc w:val="center"/>
              <w:rPr>
                <w:rFonts w:ascii="GHEA Grapalat" w:hAnsi="GHEA Grapalat"/>
                <w:sz w:val="18"/>
                <w:lang w:val="es-ES"/>
              </w:rPr>
            </w:pPr>
            <w:r w:rsidRPr="0049186D">
              <w:rPr>
                <w:rFonts w:ascii="GHEA Grapalat" w:hAnsi="GHEA Grapalat"/>
                <w:sz w:val="18"/>
              </w:rPr>
              <w:t>գնումների</w:t>
            </w:r>
            <w:r w:rsidRPr="0049186D">
              <w:rPr>
                <w:rFonts w:ascii="GHEA Grapalat" w:hAnsi="GHEA Grapalat"/>
                <w:sz w:val="18"/>
                <w:lang w:val="es-ES"/>
              </w:rPr>
              <w:t xml:space="preserve"> </w:t>
            </w:r>
            <w:r w:rsidRPr="0049186D">
              <w:rPr>
                <w:rFonts w:ascii="GHEA Grapalat" w:hAnsi="GHEA Grapalat"/>
                <w:sz w:val="18"/>
              </w:rPr>
              <w:t>պլանով</w:t>
            </w:r>
            <w:r w:rsidRPr="0049186D">
              <w:rPr>
                <w:rFonts w:ascii="GHEA Grapalat" w:hAnsi="GHEA Grapalat"/>
                <w:sz w:val="18"/>
                <w:lang w:val="es-ES"/>
              </w:rPr>
              <w:t xml:space="preserve"> </w:t>
            </w:r>
            <w:r w:rsidRPr="0049186D">
              <w:rPr>
                <w:rFonts w:ascii="GHEA Grapalat" w:hAnsi="GHEA Grapalat"/>
                <w:sz w:val="18"/>
              </w:rPr>
              <w:t>նախատեսված</w:t>
            </w:r>
            <w:r w:rsidRPr="0049186D">
              <w:rPr>
                <w:rFonts w:ascii="GHEA Grapalat" w:hAnsi="GHEA Grapalat"/>
                <w:sz w:val="18"/>
                <w:lang w:val="es-ES"/>
              </w:rPr>
              <w:t xml:space="preserve"> </w:t>
            </w:r>
            <w:r w:rsidRPr="0049186D">
              <w:rPr>
                <w:rFonts w:ascii="GHEA Grapalat" w:hAnsi="GHEA Grapalat"/>
                <w:sz w:val="18"/>
              </w:rPr>
              <w:t>միջանցիկ</w:t>
            </w:r>
            <w:r w:rsidRPr="0049186D">
              <w:rPr>
                <w:rFonts w:ascii="GHEA Grapalat" w:hAnsi="GHEA Grapalat"/>
                <w:sz w:val="18"/>
                <w:lang w:val="es-ES"/>
              </w:rPr>
              <w:t xml:space="preserve"> </w:t>
            </w:r>
            <w:r w:rsidRPr="0049186D">
              <w:rPr>
                <w:rFonts w:ascii="GHEA Grapalat" w:hAnsi="GHEA Grapalat"/>
                <w:sz w:val="18"/>
              </w:rPr>
              <w:t>ծածկագիրը</w:t>
            </w:r>
            <w:r w:rsidRPr="0049186D">
              <w:rPr>
                <w:rFonts w:ascii="GHEA Grapalat" w:hAnsi="GHEA Grapalat"/>
                <w:sz w:val="18"/>
                <w:lang w:val="es-ES"/>
              </w:rPr>
              <w:t xml:space="preserve">` </w:t>
            </w:r>
            <w:r w:rsidRPr="0049186D">
              <w:rPr>
                <w:rFonts w:ascii="GHEA Grapalat" w:hAnsi="GHEA Grapalat"/>
                <w:sz w:val="18"/>
              </w:rPr>
              <w:t>ըստ</w:t>
            </w:r>
            <w:r w:rsidRPr="0049186D">
              <w:rPr>
                <w:rFonts w:ascii="GHEA Grapalat" w:hAnsi="GHEA Grapalat"/>
                <w:sz w:val="18"/>
                <w:lang w:val="es-ES"/>
              </w:rPr>
              <w:t xml:space="preserve"> </w:t>
            </w:r>
            <w:r w:rsidRPr="0049186D">
              <w:rPr>
                <w:rFonts w:ascii="GHEA Grapalat" w:hAnsi="GHEA Grapalat"/>
                <w:sz w:val="18"/>
              </w:rPr>
              <w:t>ԳՄԱ</w:t>
            </w:r>
            <w:r w:rsidRPr="0049186D">
              <w:rPr>
                <w:rFonts w:ascii="GHEA Grapalat" w:hAnsi="GHEA Grapalat"/>
                <w:sz w:val="18"/>
                <w:lang w:val="es-ES"/>
              </w:rPr>
              <w:t xml:space="preserve"> </w:t>
            </w:r>
            <w:r w:rsidRPr="0049186D">
              <w:rPr>
                <w:rFonts w:ascii="GHEA Grapalat" w:hAnsi="GHEA Grapalat"/>
                <w:sz w:val="18"/>
              </w:rPr>
              <w:t>դասակարգման</w:t>
            </w:r>
            <w:r w:rsidRPr="0049186D">
              <w:rPr>
                <w:rFonts w:ascii="GHEA Grapalat" w:hAnsi="GHEA Grapalat"/>
                <w:sz w:val="18"/>
                <w:lang w:val="es-ES"/>
              </w:rPr>
              <w:t xml:space="preserve"> (CPV)</w:t>
            </w:r>
          </w:p>
        </w:tc>
        <w:tc>
          <w:tcPr>
            <w:tcW w:w="2520" w:type="dxa"/>
            <w:vAlign w:val="center"/>
          </w:tcPr>
          <w:p w:rsidR="00740F20" w:rsidRPr="0049186D" w:rsidRDefault="00740F20" w:rsidP="0042396C">
            <w:pPr>
              <w:jc w:val="center"/>
              <w:rPr>
                <w:rFonts w:ascii="GHEA Grapalat" w:hAnsi="GHEA Grapalat"/>
                <w:sz w:val="18"/>
                <w:lang w:val="es-ES"/>
              </w:rPr>
            </w:pPr>
            <w:r w:rsidRPr="0049186D">
              <w:rPr>
                <w:rFonts w:ascii="GHEA Grapalat" w:hAnsi="GHEA Grapalat"/>
                <w:sz w:val="18"/>
              </w:rPr>
              <w:t>անվանումը</w:t>
            </w:r>
          </w:p>
        </w:tc>
        <w:tc>
          <w:tcPr>
            <w:tcW w:w="7651" w:type="dxa"/>
            <w:gridSpan w:val="13"/>
            <w:vAlign w:val="center"/>
          </w:tcPr>
          <w:p w:rsidR="00740F20" w:rsidRPr="0049186D" w:rsidRDefault="00740F20" w:rsidP="0042396C">
            <w:pPr>
              <w:jc w:val="both"/>
              <w:rPr>
                <w:rFonts w:ascii="GHEA Grapalat" w:hAnsi="GHEA Grapalat"/>
                <w:sz w:val="18"/>
                <w:lang w:val="es-ES"/>
              </w:rPr>
            </w:pPr>
            <w:r w:rsidRPr="0049186D">
              <w:rPr>
                <w:rFonts w:ascii="GHEA Grapalat" w:hAnsi="GHEA Grapalat"/>
                <w:sz w:val="18"/>
                <w:lang w:val="es-ES"/>
              </w:rPr>
              <w:t>դիմաց վճարումները նախատեսվում է իրականացնել 20  թ-ին` ըստ ամիսների, այդ թվում**</w:t>
            </w:r>
          </w:p>
        </w:tc>
      </w:tr>
      <w:tr w:rsidR="00740F20" w:rsidRPr="0049186D" w:rsidTr="0042396C">
        <w:trPr>
          <w:trHeight w:val="1538"/>
        </w:trPr>
        <w:tc>
          <w:tcPr>
            <w:tcW w:w="1980" w:type="dxa"/>
          </w:tcPr>
          <w:p w:rsidR="00740F20" w:rsidRPr="0049186D" w:rsidRDefault="00740F20" w:rsidP="0042396C">
            <w:pPr>
              <w:jc w:val="center"/>
              <w:rPr>
                <w:rFonts w:ascii="GHEA Grapalat" w:hAnsi="GHEA Grapalat"/>
                <w:sz w:val="20"/>
                <w:lang w:val="es-ES"/>
              </w:rPr>
            </w:pPr>
          </w:p>
        </w:tc>
        <w:tc>
          <w:tcPr>
            <w:tcW w:w="2700" w:type="dxa"/>
          </w:tcPr>
          <w:p w:rsidR="00740F20" w:rsidRPr="0049186D" w:rsidRDefault="00740F20" w:rsidP="0042396C">
            <w:pPr>
              <w:jc w:val="center"/>
              <w:rPr>
                <w:rFonts w:ascii="GHEA Grapalat" w:hAnsi="GHEA Grapalat"/>
                <w:sz w:val="20"/>
                <w:lang w:val="es-ES"/>
              </w:rPr>
            </w:pPr>
          </w:p>
        </w:tc>
        <w:tc>
          <w:tcPr>
            <w:tcW w:w="2520" w:type="dxa"/>
          </w:tcPr>
          <w:p w:rsidR="00740F20" w:rsidRPr="0049186D" w:rsidRDefault="00740F20" w:rsidP="0042396C">
            <w:pPr>
              <w:jc w:val="center"/>
              <w:rPr>
                <w:rFonts w:ascii="GHEA Grapalat" w:hAnsi="GHEA Grapalat"/>
                <w:sz w:val="20"/>
                <w:lang w:val="es-ES"/>
              </w:rPr>
            </w:pP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հունվար</w:t>
            </w:r>
          </w:p>
        </w:tc>
        <w:tc>
          <w:tcPr>
            <w:tcW w:w="474" w:type="dxa"/>
            <w:textDirection w:val="btLr"/>
            <w:vAlign w:val="center"/>
          </w:tcPr>
          <w:p w:rsidR="00740F20" w:rsidRPr="0049186D" w:rsidRDefault="00740F20" w:rsidP="0042396C">
            <w:pPr>
              <w:ind w:left="113" w:right="-7"/>
              <w:jc w:val="center"/>
              <w:rPr>
                <w:rFonts w:ascii="GHEA Grapalat" w:hAnsi="GHEA Grapalat" w:cs="Sylfaen"/>
                <w:sz w:val="18"/>
                <w:lang w:val="pt-BR"/>
              </w:rPr>
            </w:pPr>
            <w:r w:rsidRPr="0049186D">
              <w:rPr>
                <w:rFonts w:ascii="GHEA Grapalat" w:hAnsi="GHEA Grapalat" w:cs="Sylfaen"/>
                <w:sz w:val="18"/>
                <w:lang w:val="pt-BR"/>
              </w:rPr>
              <w:t>փետրվար</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մարտ</w:t>
            </w:r>
          </w:p>
        </w:tc>
        <w:tc>
          <w:tcPr>
            <w:tcW w:w="474" w:type="dxa"/>
            <w:textDirection w:val="btLr"/>
            <w:vAlign w:val="center"/>
          </w:tcPr>
          <w:p w:rsidR="00740F20" w:rsidRPr="0049186D" w:rsidRDefault="00740F20" w:rsidP="0042396C">
            <w:pPr>
              <w:ind w:left="113" w:right="-7"/>
              <w:jc w:val="center"/>
              <w:rPr>
                <w:rFonts w:ascii="GHEA Grapalat" w:hAnsi="GHEA Grapalat" w:cs="Sylfaen"/>
                <w:sz w:val="18"/>
                <w:lang w:val="pt-BR"/>
              </w:rPr>
            </w:pPr>
            <w:r w:rsidRPr="0049186D">
              <w:rPr>
                <w:rFonts w:ascii="GHEA Grapalat" w:hAnsi="GHEA Grapalat" w:cs="Sylfaen"/>
                <w:sz w:val="18"/>
                <w:lang w:val="pt-BR"/>
              </w:rPr>
              <w:t>ապրիլ</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մայիս</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հունիս</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հուլիս</w:t>
            </w:r>
            <w:r w:rsidRPr="0049186D">
              <w:rPr>
                <w:rFonts w:ascii="GHEA Grapalat" w:hAnsi="GHEA Grapalat" w:cs="Times Armenian"/>
                <w:sz w:val="18"/>
                <w:lang w:val="pt-BR"/>
              </w:rPr>
              <w:t xml:space="preserve"> </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օգոստոս</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սեպտեմբեր</w:t>
            </w:r>
            <w:r w:rsidRPr="0049186D">
              <w:rPr>
                <w:rFonts w:ascii="GHEA Grapalat" w:hAnsi="GHEA Grapalat" w:cs="Times Armenian"/>
                <w:sz w:val="18"/>
                <w:lang w:val="pt-BR"/>
              </w:rPr>
              <w:t xml:space="preserve"> </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հոկտեմբեր</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sz w:val="18"/>
              </w:rPr>
              <w:t xml:space="preserve"> </w:t>
            </w:r>
            <w:r w:rsidRPr="0049186D">
              <w:rPr>
                <w:rFonts w:ascii="GHEA Grapalat" w:hAnsi="GHEA Grapalat" w:cs="Sylfaen"/>
                <w:sz w:val="18"/>
                <w:lang w:val="pt-BR"/>
              </w:rPr>
              <w:t>նոյեմբեր</w:t>
            </w:r>
          </w:p>
        </w:tc>
        <w:tc>
          <w:tcPr>
            <w:tcW w:w="474" w:type="dxa"/>
            <w:textDirection w:val="btLr"/>
            <w:vAlign w:val="center"/>
          </w:tcPr>
          <w:p w:rsidR="00740F20" w:rsidRPr="0049186D" w:rsidRDefault="00740F20" w:rsidP="0042396C">
            <w:pPr>
              <w:ind w:left="113" w:right="-7"/>
              <w:jc w:val="center"/>
              <w:rPr>
                <w:rFonts w:ascii="GHEA Grapalat" w:hAnsi="GHEA Grapalat"/>
                <w:sz w:val="18"/>
                <w:lang w:val="pt-BR"/>
              </w:rPr>
            </w:pPr>
            <w:r w:rsidRPr="0049186D">
              <w:rPr>
                <w:rFonts w:ascii="GHEA Grapalat" w:hAnsi="GHEA Grapalat" w:cs="Sylfaen"/>
                <w:sz w:val="18"/>
                <w:lang w:val="pt-BR"/>
              </w:rPr>
              <w:t>դեկտեմբեր</w:t>
            </w:r>
          </w:p>
        </w:tc>
        <w:tc>
          <w:tcPr>
            <w:tcW w:w="1963" w:type="dxa"/>
            <w:vAlign w:val="center"/>
          </w:tcPr>
          <w:p w:rsidR="00740F20" w:rsidRPr="0049186D" w:rsidRDefault="00740F20" w:rsidP="0042396C">
            <w:pPr>
              <w:ind w:right="-1"/>
              <w:jc w:val="center"/>
              <w:rPr>
                <w:rFonts w:ascii="GHEA Grapalat" w:hAnsi="GHEA Grapalat"/>
                <w:sz w:val="18"/>
                <w:lang w:val="pt-BR"/>
              </w:rPr>
            </w:pPr>
            <w:r w:rsidRPr="0049186D">
              <w:rPr>
                <w:rFonts w:ascii="GHEA Grapalat" w:hAnsi="GHEA Grapalat" w:cs="Sylfaen"/>
                <w:sz w:val="18"/>
                <w:lang w:val="pt-BR"/>
              </w:rPr>
              <w:t>Ընդամենը</w:t>
            </w:r>
          </w:p>
          <w:p w:rsidR="00740F20" w:rsidRPr="0049186D" w:rsidRDefault="00740F20" w:rsidP="0042396C">
            <w:pPr>
              <w:jc w:val="center"/>
              <w:rPr>
                <w:rFonts w:ascii="GHEA Grapalat" w:hAnsi="GHEA Grapalat"/>
                <w:sz w:val="18"/>
                <w:lang w:val="es-ES"/>
              </w:rPr>
            </w:pPr>
          </w:p>
        </w:tc>
      </w:tr>
      <w:tr w:rsidR="00740F20" w:rsidRPr="0049186D" w:rsidTr="0042396C">
        <w:trPr>
          <w:trHeight w:val="1538"/>
        </w:trPr>
        <w:tc>
          <w:tcPr>
            <w:tcW w:w="1980" w:type="dxa"/>
          </w:tcPr>
          <w:p w:rsidR="00740F20" w:rsidRPr="0049186D" w:rsidRDefault="00740F20" w:rsidP="0042396C">
            <w:pPr>
              <w:jc w:val="center"/>
              <w:rPr>
                <w:rFonts w:ascii="GHEA Grapalat" w:hAnsi="GHEA Grapalat"/>
                <w:sz w:val="20"/>
                <w:lang w:val="es-ES"/>
              </w:rPr>
            </w:pPr>
          </w:p>
        </w:tc>
        <w:tc>
          <w:tcPr>
            <w:tcW w:w="2700" w:type="dxa"/>
          </w:tcPr>
          <w:p w:rsidR="00740F20" w:rsidRPr="0049186D" w:rsidRDefault="00740F20" w:rsidP="0042396C">
            <w:pPr>
              <w:jc w:val="center"/>
              <w:rPr>
                <w:rFonts w:ascii="GHEA Grapalat" w:hAnsi="GHEA Grapalat"/>
                <w:sz w:val="20"/>
                <w:lang w:val="es-ES"/>
              </w:rPr>
            </w:pPr>
          </w:p>
        </w:tc>
        <w:tc>
          <w:tcPr>
            <w:tcW w:w="2520" w:type="dxa"/>
          </w:tcPr>
          <w:p w:rsidR="00740F20" w:rsidRPr="0049186D" w:rsidRDefault="00740F20" w:rsidP="0042396C">
            <w:pPr>
              <w:jc w:val="center"/>
              <w:rPr>
                <w:rFonts w:ascii="GHEA Grapalat" w:hAnsi="GHEA Grapalat"/>
                <w:sz w:val="20"/>
                <w:lang w:val="es-ES"/>
              </w:rPr>
            </w:pP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lang w:val="pt-BR"/>
              </w:rPr>
            </w:pPr>
            <w:r w:rsidRPr="0049186D">
              <w:rPr>
                <w:rFonts w:ascii="GHEA Grapalat" w:hAnsi="GHEA Grapalat"/>
                <w:sz w:val="20"/>
                <w:lang w:val="pt-BR"/>
              </w:rPr>
              <w:t>...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lang w:val="pt-BR"/>
              </w:rPr>
            </w:pPr>
            <w:r>
              <w:rPr>
                <w:rFonts w:ascii="GHEA Grapalat" w:hAnsi="GHEA Grapalat"/>
                <w:sz w:val="20"/>
                <w:lang w:val="pt-BR"/>
              </w:rPr>
              <w:t xml:space="preserve"> </w:t>
            </w:r>
            <w:r w:rsidRPr="0049186D">
              <w:rPr>
                <w:rFonts w:ascii="GHEA Grapalat" w:hAnsi="GHEA Grapalat"/>
                <w:sz w:val="20"/>
                <w:lang w:val="pt-BR"/>
              </w:rPr>
              <w:t>%</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30</w:t>
            </w:r>
            <w:r w:rsidRPr="0049186D">
              <w:rPr>
                <w:rFonts w:ascii="GHEA Grapalat" w:hAnsi="GHEA Grapalat"/>
                <w:sz w:val="20"/>
                <w:lang w:val="pt-BR"/>
              </w:rPr>
              <w:t xml:space="preserve">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40</w:t>
            </w:r>
            <w:r w:rsidRPr="0049186D">
              <w:rPr>
                <w:rFonts w:ascii="GHEA Grapalat" w:hAnsi="GHEA Grapalat"/>
                <w:sz w:val="20"/>
                <w:lang w:val="pt-BR"/>
              </w:rPr>
              <w:t>%</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50</w:t>
            </w:r>
            <w:r w:rsidRPr="0049186D">
              <w:rPr>
                <w:rFonts w:ascii="GHEA Grapalat" w:hAnsi="GHEA Grapalat"/>
                <w:sz w:val="20"/>
                <w:lang w:val="pt-BR"/>
              </w:rPr>
              <w:t xml:space="preserve">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50</w:t>
            </w:r>
            <w:r w:rsidRPr="0049186D">
              <w:rPr>
                <w:rFonts w:ascii="GHEA Grapalat" w:hAnsi="GHEA Grapalat"/>
                <w:sz w:val="20"/>
                <w:lang w:val="pt-BR"/>
              </w:rPr>
              <w:t>...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sidRPr="0049186D">
              <w:rPr>
                <w:rFonts w:ascii="GHEA Grapalat" w:hAnsi="GHEA Grapalat"/>
                <w:sz w:val="20"/>
                <w:lang w:val="pt-BR"/>
              </w:rPr>
              <w:t>...</w:t>
            </w:r>
            <w:r>
              <w:rPr>
                <w:rFonts w:ascii="GHEA Grapalat" w:hAnsi="GHEA Grapalat"/>
                <w:sz w:val="20"/>
                <w:lang w:val="pt-BR"/>
              </w:rPr>
              <w:t>50</w:t>
            </w:r>
            <w:r w:rsidRPr="0049186D">
              <w:rPr>
                <w:rFonts w:ascii="GHEA Grapalat" w:hAnsi="GHEA Grapalat"/>
                <w:sz w:val="20"/>
                <w:lang w:val="pt-BR"/>
              </w:rPr>
              <w:t xml:space="preserve">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sidRPr="0049186D">
              <w:rPr>
                <w:rFonts w:ascii="GHEA Grapalat" w:hAnsi="GHEA Grapalat"/>
                <w:sz w:val="20"/>
                <w:lang w:val="pt-BR"/>
              </w:rPr>
              <w:t>..</w:t>
            </w:r>
            <w:r>
              <w:rPr>
                <w:rFonts w:ascii="GHEA Grapalat" w:hAnsi="GHEA Grapalat"/>
                <w:sz w:val="20"/>
                <w:lang w:val="pt-BR"/>
              </w:rPr>
              <w:t>60</w:t>
            </w:r>
            <w:r w:rsidRPr="0049186D">
              <w:rPr>
                <w:rFonts w:ascii="GHEA Grapalat" w:hAnsi="GHEA Grapalat"/>
                <w:sz w:val="20"/>
                <w:lang w:val="pt-BR"/>
              </w:rPr>
              <w:t xml:space="preserve">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70</w:t>
            </w:r>
            <w:r w:rsidRPr="0049186D">
              <w:rPr>
                <w:rFonts w:ascii="GHEA Grapalat" w:hAnsi="GHEA Grapalat"/>
                <w:sz w:val="20"/>
                <w:lang w:val="pt-BR"/>
              </w:rPr>
              <w:t>%</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sidRPr="0049186D">
              <w:rPr>
                <w:rFonts w:ascii="GHEA Grapalat" w:hAnsi="GHEA Grapalat"/>
                <w:sz w:val="20"/>
                <w:lang w:val="pt-BR"/>
              </w:rPr>
              <w:t>.</w:t>
            </w:r>
            <w:r>
              <w:rPr>
                <w:rFonts w:ascii="GHEA Grapalat" w:hAnsi="GHEA Grapalat"/>
                <w:sz w:val="20"/>
                <w:lang w:val="pt-BR"/>
              </w:rPr>
              <w:t>80</w:t>
            </w:r>
            <w:r w:rsidRPr="0049186D">
              <w:rPr>
                <w:rFonts w:ascii="GHEA Grapalat" w:hAnsi="GHEA Grapalat"/>
                <w:sz w:val="20"/>
                <w:lang w:val="pt-BR"/>
              </w:rPr>
              <w:t xml:space="preserve"> %</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90</w:t>
            </w:r>
            <w:r w:rsidRPr="0049186D">
              <w:rPr>
                <w:rFonts w:ascii="GHEA Grapalat" w:hAnsi="GHEA Grapalat"/>
                <w:sz w:val="20"/>
                <w:lang w:val="pt-BR"/>
              </w:rPr>
              <w:t>%</w:t>
            </w:r>
          </w:p>
        </w:tc>
        <w:tc>
          <w:tcPr>
            <w:tcW w:w="474"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cs="Arial"/>
                <w:sz w:val="18"/>
                <w:szCs w:val="18"/>
                <w:lang w:val="pt-BR"/>
              </w:rPr>
            </w:pPr>
            <w:r>
              <w:rPr>
                <w:rFonts w:ascii="GHEA Grapalat" w:hAnsi="GHEA Grapalat"/>
                <w:sz w:val="20"/>
                <w:lang w:val="pt-BR"/>
              </w:rPr>
              <w:t>100</w:t>
            </w:r>
            <w:r w:rsidRPr="0049186D">
              <w:rPr>
                <w:rFonts w:ascii="GHEA Grapalat" w:hAnsi="GHEA Grapalat"/>
                <w:sz w:val="20"/>
                <w:lang w:val="pt-BR"/>
              </w:rPr>
              <w:t>%</w:t>
            </w:r>
          </w:p>
        </w:tc>
        <w:tc>
          <w:tcPr>
            <w:tcW w:w="1963" w:type="dxa"/>
          </w:tcPr>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sz w:val="20"/>
                <w:lang w:val="pt-BR"/>
              </w:rPr>
            </w:pPr>
          </w:p>
          <w:p w:rsidR="00740F20" w:rsidRPr="0049186D" w:rsidRDefault="00740F20" w:rsidP="0042396C">
            <w:pPr>
              <w:jc w:val="center"/>
              <w:rPr>
                <w:rFonts w:ascii="GHEA Grapalat" w:hAnsi="GHEA Grapalat"/>
                <w:b/>
                <w:lang w:val="pt-BR"/>
              </w:rPr>
            </w:pPr>
            <w:r>
              <w:rPr>
                <w:rFonts w:ascii="GHEA Grapalat" w:hAnsi="GHEA Grapalat"/>
                <w:sz w:val="20"/>
                <w:lang w:val="pt-BR"/>
              </w:rPr>
              <w:t>100</w:t>
            </w:r>
            <w:r w:rsidRPr="0049186D">
              <w:rPr>
                <w:rFonts w:ascii="GHEA Grapalat" w:hAnsi="GHEA Grapalat"/>
                <w:sz w:val="20"/>
                <w:lang w:val="pt-BR"/>
              </w:rPr>
              <w:t>... %</w:t>
            </w:r>
          </w:p>
        </w:tc>
      </w:tr>
    </w:tbl>
    <w:p w:rsidR="00740F20" w:rsidRPr="0049186D" w:rsidRDefault="00740F20" w:rsidP="00740F20">
      <w:pPr>
        <w:rPr>
          <w:rFonts w:ascii="GHEA Grapalat" w:hAnsi="GHEA Grapalat"/>
          <w:i/>
          <w:sz w:val="18"/>
          <w:szCs w:val="18"/>
        </w:rPr>
      </w:pPr>
    </w:p>
    <w:p w:rsidR="00740F20" w:rsidRPr="0049186D" w:rsidRDefault="00740F20" w:rsidP="00740F20">
      <w:pPr>
        <w:rPr>
          <w:rFonts w:ascii="GHEA Grapalat" w:hAnsi="GHEA Grapalat" w:cs="Sylfaen"/>
          <w:i/>
          <w:sz w:val="18"/>
          <w:szCs w:val="18"/>
          <w:lang w:val="pt-BR"/>
        </w:rPr>
      </w:pPr>
      <w:r w:rsidRPr="0049186D">
        <w:rPr>
          <w:rFonts w:ascii="GHEA Grapalat" w:hAnsi="GHEA Grapalat"/>
          <w:i/>
          <w:sz w:val="18"/>
          <w:szCs w:val="18"/>
        </w:rPr>
        <w:t xml:space="preserve">* </w:t>
      </w:r>
      <w:r w:rsidRPr="0049186D">
        <w:rPr>
          <w:rFonts w:ascii="GHEA Grapalat" w:hAnsi="GHEA Grapalat" w:cs="Sylfaen"/>
          <w:i/>
          <w:sz w:val="18"/>
          <w:szCs w:val="18"/>
          <w:lang w:val="pt-BR"/>
        </w:rPr>
        <w:t>Վճարման</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ենթակա</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գումարները</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ներկայացվում են աճողական</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740F20" w:rsidRPr="0049186D" w:rsidRDefault="00740F20" w:rsidP="00740F20">
      <w:pPr>
        <w:rPr>
          <w:rFonts w:ascii="GHEA Grapalat" w:hAnsi="GHEA Grapalat"/>
          <w:i/>
          <w:sz w:val="18"/>
          <w:szCs w:val="18"/>
          <w:lang w:val="pt-BR"/>
        </w:rPr>
      </w:pPr>
      <w:r w:rsidRPr="0049186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40F20" w:rsidRPr="0049186D" w:rsidRDefault="00740F20" w:rsidP="00740F20">
      <w:pPr>
        <w:jc w:val="center"/>
        <w:rPr>
          <w:rFonts w:ascii="GHEA Grapalat" w:hAnsi="GHEA Grapalat"/>
          <w:sz w:val="20"/>
          <w:lang w:val="es-ES"/>
        </w:rPr>
      </w:pPr>
    </w:p>
    <w:p w:rsidR="00740F20" w:rsidRPr="0049186D" w:rsidRDefault="00740F20" w:rsidP="00740F20">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740F20" w:rsidRPr="0049186D" w:rsidTr="0042396C">
        <w:tblPrEx>
          <w:tblCellMar>
            <w:top w:w="0" w:type="dxa"/>
            <w:bottom w:w="0" w:type="dxa"/>
          </w:tblCellMar>
        </w:tblPrEx>
        <w:trPr>
          <w:jc w:val="center"/>
        </w:trPr>
        <w:tc>
          <w:tcPr>
            <w:tcW w:w="4536" w:type="dxa"/>
          </w:tcPr>
          <w:p w:rsidR="00740F20" w:rsidRPr="0049186D" w:rsidRDefault="00740F20" w:rsidP="0042396C">
            <w:pPr>
              <w:jc w:val="center"/>
              <w:rPr>
                <w:rFonts w:ascii="GHEA Grapalat" w:hAnsi="GHEA Grapalat" w:cs="Sylfaen"/>
                <w:b/>
                <w:bCs/>
                <w:lang w:val="nb-NO"/>
              </w:rPr>
            </w:pPr>
            <w:r w:rsidRPr="0049186D">
              <w:rPr>
                <w:rFonts w:ascii="GHEA Grapalat" w:hAnsi="GHEA Grapalat" w:cs="Sylfaen"/>
                <w:b/>
                <w:bCs/>
                <w:lang w:val="nb-NO"/>
              </w:rPr>
              <w:t>ԳՆՈՐԴ</w:t>
            </w:r>
          </w:p>
          <w:p w:rsidR="00740F20" w:rsidRPr="0049186D" w:rsidRDefault="00740F20" w:rsidP="0042396C">
            <w:pPr>
              <w:rPr>
                <w:rFonts w:ascii="GHEA Grapalat" w:hAnsi="GHEA Grapalat"/>
              </w:rPr>
            </w:pPr>
          </w:p>
          <w:p w:rsidR="00740F20" w:rsidRPr="0049186D" w:rsidRDefault="00740F20" w:rsidP="0042396C">
            <w:pPr>
              <w:rPr>
                <w:rFonts w:ascii="GHEA Grapalat" w:hAnsi="GHEA Grapalat"/>
              </w:rPr>
            </w:pPr>
          </w:p>
          <w:p w:rsidR="00740F20" w:rsidRPr="0049186D" w:rsidRDefault="00740F20" w:rsidP="0042396C">
            <w:pPr>
              <w:jc w:val="center"/>
              <w:rPr>
                <w:rFonts w:ascii="GHEA Grapalat" w:hAnsi="GHEA Grapalat"/>
              </w:rPr>
            </w:pPr>
            <w:r w:rsidRPr="0049186D">
              <w:rPr>
                <w:rFonts w:ascii="GHEA Grapalat" w:hAnsi="GHEA Grapalat"/>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sz w:val="18"/>
                <w:szCs w:val="18"/>
              </w:rPr>
            </w:pPr>
            <w:r w:rsidRPr="0049186D">
              <w:rPr>
                <w:rFonts w:ascii="GHEA Grapalat" w:hAnsi="GHEA Grapalat" w:cs="Sylfaen"/>
                <w:sz w:val="18"/>
                <w:szCs w:val="18"/>
              </w:rPr>
              <w:t>Կ</w:t>
            </w:r>
            <w:r w:rsidRPr="0049186D">
              <w:rPr>
                <w:rFonts w:ascii="GHEA Grapalat" w:hAnsi="GHEA Grapalat"/>
                <w:sz w:val="18"/>
                <w:szCs w:val="18"/>
              </w:rPr>
              <w:t>.</w:t>
            </w:r>
            <w:r w:rsidRPr="0049186D">
              <w:rPr>
                <w:rFonts w:ascii="GHEA Grapalat" w:hAnsi="GHEA Grapalat" w:cs="Sylfaen"/>
                <w:sz w:val="18"/>
                <w:szCs w:val="18"/>
              </w:rPr>
              <w:t>Տ</w:t>
            </w:r>
          </w:p>
        </w:tc>
        <w:tc>
          <w:tcPr>
            <w:tcW w:w="760" w:type="dxa"/>
          </w:tcPr>
          <w:p w:rsidR="00740F20" w:rsidRPr="0049186D" w:rsidRDefault="00740F20" w:rsidP="0042396C">
            <w:pPr>
              <w:jc w:val="center"/>
              <w:rPr>
                <w:rFonts w:ascii="GHEA Grapalat" w:hAnsi="GHEA Grapalat"/>
              </w:rPr>
            </w:pPr>
          </w:p>
        </w:tc>
        <w:tc>
          <w:tcPr>
            <w:tcW w:w="4343" w:type="dxa"/>
          </w:tcPr>
          <w:p w:rsidR="00740F20" w:rsidRPr="0049186D" w:rsidRDefault="00740F20" w:rsidP="0042396C">
            <w:pPr>
              <w:jc w:val="center"/>
              <w:rPr>
                <w:rFonts w:ascii="GHEA Grapalat" w:hAnsi="GHEA Grapalat" w:cs="Sylfaen"/>
                <w:b/>
                <w:bCs/>
              </w:rPr>
            </w:pPr>
            <w:r w:rsidRPr="0049186D">
              <w:rPr>
                <w:rFonts w:ascii="GHEA Grapalat" w:hAnsi="GHEA Grapalat" w:cs="Sylfaen"/>
                <w:b/>
                <w:bCs/>
                <w:lang w:val="pt-BR"/>
              </w:rPr>
              <w:t>ՎԱՃԱՌՈՂ</w:t>
            </w: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p>
          <w:p w:rsidR="00740F20" w:rsidRPr="0049186D" w:rsidRDefault="00740F20" w:rsidP="0042396C">
            <w:pPr>
              <w:jc w:val="center"/>
              <w:rPr>
                <w:rFonts w:ascii="GHEA Grapalat" w:hAnsi="GHEA Grapalat"/>
              </w:rPr>
            </w:pPr>
            <w:r w:rsidRPr="0049186D">
              <w:rPr>
                <w:rFonts w:ascii="GHEA Grapalat" w:hAnsi="GHEA Grapalat"/>
              </w:rPr>
              <w:t>---------------------------------</w:t>
            </w:r>
          </w:p>
          <w:p w:rsidR="00740F20" w:rsidRPr="0049186D" w:rsidRDefault="00740F20" w:rsidP="0042396C">
            <w:pPr>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rPr>
              <w:t>ստորագրություն</w:t>
            </w:r>
            <w:r w:rsidRPr="0049186D">
              <w:rPr>
                <w:rFonts w:ascii="GHEA Grapalat" w:hAnsi="GHEA Grapalat"/>
                <w:sz w:val="18"/>
                <w:szCs w:val="18"/>
              </w:rPr>
              <w:t>/</w:t>
            </w:r>
          </w:p>
          <w:p w:rsidR="00740F20" w:rsidRPr="0049186D" w:rsidRDefault="00740F20" w:rsidP="0042396C">
            <w:pPr>
              <w:jc w:val="center"/>
              <w:rPr>
                <w:rFonts w:ascii="GHEA Grapalat" w:hAnsi="GHEA Grapalat"/>
              </w:rPr>
            </w:pPr>
            <w:r w:rsidRPr="0049186D">
              <w:rPr>
                <w:rFonts w:ascii="GHEA Grapalat" w:hAnsi="GHEA Grapalat" w:cs="Sylfaen"/>
                <w:sz w:val="18"/>
                <w:szCs w:val="18"/>
              </w:rPr>
              <w:t>Կ</w:t>
            </w:r>
            <w:r w:rsidRPr="0049186D">
              <w:rPr>
                <w:rFonts w:ascii="GHEA Grapalat" w:hAnsi="GHEA Grapalat"/>
                <w:sz w:val="18"/>
                <w:szCs w:val="18"/>
              </w:rPr>
              <w:t>.</w:t>
            </w:r>
            <w:r w:rsidRPr="0049186D">
              <w:rPr>
                <w:rFonts w:ascii="GHEA Grapalat" w:hAnsi="GHEA Grapalat" w:cs="Sylfaen"/>
                <w:sz w:val="18"/>
                <w:szCs w:val="18"/>
              </w:rPr>
              <w:t>Տ</w:t>
            </w:r>
          </w:p>
        </w:tc>
      </w:tr>
    </w:tbl>
    <w:p w:rsidR="00740F20" w:rsidRPr="0049186D" w:rsidRDefault="00740F20" w:rsidP="00740F20">
      <w:pPr>
        <w:rPr>
          <w:rFonts w:ascii="GHEA Grapalat" w:hAnsi="GHEA Grapalat"/>
          <w:sz w:val="20"/>
        </w:rPr>
        <w:sectPr w:rsidR="00740F20" w:rsidRPr="0049186D" w:rsidSect="00E22E51">
          <w:footnotePr>
            <w:pos w:val="beneathText"/>
          </w:footnotePr>
          <w:pgSz w:w="16838" w:h="11906" w:orient="landscape" w:code="9"/>
          <w:pgMar w:top="662" w:right="533" w:bottom="1138" w:left="720" w:header="562" w:footer="562" w:gutter="0"/>
          <w:cols w:space="720"/>
        </w:sectPr>
      </w:pPr>
    </w:p>
    <w:p w:rsidR="00740F20" w:rsidRPr="0049186D" w:rsidRDefault="00740F20" w:rsidP="00740F20">
      <w:pPr>
        <w:jc w:val="right"/>
        <w:rPr>
          <w:rFonts w:ascii="GHEA Grapalat" w:hAnsi="GHEA Grapalat"/>
          <w:i/>
          <w:sz w:val="18"/>
        </w:rPr>
      </w:pPr>
      <w:r w:rsidRPr="0049186D">
        <w:rPr>
          <w:rFonts w:ascii="GHEA Grapalat" w:hAnsi="GHEA Grapalat"/>
          <w:i/>
          <w:sz w:val="18"/>
          <w:lang w:val="hy-AM"/>
        </w:rPr>
        <w:lastRenderedPageBreak/>
        <w:t xml:space="preserve">Հավելված N </w:t>
      </w:r>
      <w:r w:rsidRPr="0049186D">
        <w:rPr>
          <w:rFonts w:ascii="GHEA Grapalat" w:hAnsi="GHEA Grapalat"/>
          <w:i/>
          <w:sz w:val="18"/>
        </w:rPr>
        <w:t>3</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              20  թ. կնքված </w:t>
      </w:r>
    </w:p>
    <w:p w:rsidR="00740F20" w:rsidRPr="0049186D" w:rsidRDefault="00740F20" w:rsidP="00740F20">
      <w:pPr>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740F20" w:rsidRPr="0049186D" w:rsidRDefault="00740F20" w:rsidP="00740F20">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740F20" w:rsidRPr="005214FE" w:rsidTr="0042396C">
        <w:trPr>
          <w:tblCellSpacing w:w="7" w:type="dxa"/>
          <w:jc w:val="center"/>
        </w:trPr>
        <w:tc>
          <w:tcPr>
            <w:tcW w:w="0" w:type="auto"/>
            <w:vAlign w:val="center"/>
          </w:tcPr>
          <w:p w:rsidR="00740F20" w:rsidRPr="0049186D" w:rsidRDefault="00740F20" w:rsidP="0042396C">
            <w:pPr>
              <w:jc w:val="center"/>
              <w:rPr>
                <w:rFonts w:ascii="GHEA Grapalat" w:hAnsi="GHEA Grapalat"/>
                <w:iCs/>
                <w:color w:val="000000"/>
                <w:sz w:val="21"/>
                <w:szCs w:val="21"/>
                <w:lang w:val="pt-BR"/>
              </w:rPr>
            </w:pPr>
            <w:r w:rsidRPr="0049186D">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Pr="0049186D">
              <w:rPr>
                <w:rFonts w:ascii="GHEA Grapalat" w:hAnsi="GHEA Grapalat"/>
                <w:iCs/>
                <w:color w:val="000000"/>
                <w:sz w:val="21"/>
                <w:szCs w:val="21"/>
              </w:rPr>
              <w:t>Պայմանագրի</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կողմ</w:t>
            </w:r>
            <w:r w:rsidRPr="0049186D">
              <w:rPr>
                <w:rFonts w:ascii="GHEA Grapalat" w:hAnsi="GHEA Grapalat"/>
                <w:iCs/>
                <w:color w:val="000000"/>
                <w:sz w:val="21"/>
                <w:szCs w:val="21"/>
                <w:lang w:val="pt-BR"/>
              </w:rPr>
              <w:t xml:space="preserve"> </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 xml:space="preserve"> _________________________ </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 xml:space="preserve"> _______________________ </w:t>
            </w:r>
          </w:p>
        </w:tc>
        <w:tc>
          <w:tcPr>
            <w:tcW w:w="0" w:type="auto"/>
            <w:vAlign w:val="center"/>
          </w:tcPr>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Պատվիրատու</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____________________________</w:t>
            </w:r>
          </w:p>
          <w:p w:rsidR="00740F20" w:rsidRPr="0049186D" w:rsidRDefault="00740F20" w:rsidP="0042396C">
            <w:pPr>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___________________________</w:t>
            </w:r>
          </w:p>
        </w:tc>
      </w:tr>
    </w:tbl>
    <w:p w:rsidR="00740F20" w:rsidRPr="0049186D" w:rsidRDefault="00740F20" w:rsidP="00740F20">
      <w:pPr>
        <w:ind w:firstLine="375"/>
        <w:rPr>
          <w:rFonts w:ascii="Arial" w:hAnsi="Arial" w:cs="Arial"/>
          <w:iCs/>
          <w:color w:val="000000"/>
          <w:sz w:val="21"/>
          <w:szCs w:val="21"/>
          <w:lang w:val="pt-BR"/>
        </w:rPr>
      </w:pPr>
      <w:r w:rsidRPr="0049186D">
        <w:rPr>
          <w:rFonts w:ascii="Arial" w:hAnsi="Arial" w:cs="Arial"/>
          <w:iCs/>
          <w:color w:val="000000"/>
          <w:sz w:val="21"/>
          <w:szCs w:val="21"/>
          <w:lang w:val="pt-BR"/>
        </w:rPr>
        <w:t>  </w:t>
      </w:r>
    </w:p>
    <w:p w:rsidR="00740F20" w:rsidRPr="0049186D" w:rsidRDefault="00740F20" w:rsidP="00740F20">
      <w:pPr>
        <w:ind w:firstLine="375"/>
        <w:rPr>
          <w:rFonts w:ascii="GHEA Grapalat" w:hAnsi="GHEA Grapalat"/>
          <w:iCs/>
          <w:color w:val="000000"/>
          <w:sz w:val="15"/>
          <w:szCs w:val="21"/>
          <w:lang w:val="pt-BR"/>
        </w:rPr>
      </w:pPr>
    </w:p>
    <w:p w:rsidR="00740F20" w:rsidRPr="0049186D" w:rsidRDefault="00740F20" w:rsidP="00740F20">
      <w:pPr>
        <w:ind w:firstLine="375"/>
        <w:jc w:val="center"/>
        <w:rPr>
          <w:rFonts w:ascii="GHEA Grapalat" w:hAnsi="GHEA Grapalat"/>
          <w:iCs/>
          <w:color w:val="000000"/>
          <w:lang w:val="pt-BR"/>
        </w:rPr>
      </w:pPr>
      <w:r w:rsidRPr="0049186D">
        <w:rPr>
          <w:rFonts w:ascii="GHEA Grapalat" w:hAnsi="GHEA Grapalat"/>
          <w:b/>
          <w:bCs/>
          <w:iCs/>
          <w:color w:val="000000"/>
        </w:rPr>
        <w:t>ԱՐՁԱՆԱԳՐՈՒԹՅՈՒՆ</w:t>
      </w:r>
      <w:r w:rsidRPr="0049186D">
        <w:rPr>
          <w:rFonts w:ascii="GHEA Grapalat" w:hAnsi="GHEA Grapalat"/>
          <w:b/>
          <w:bCs/>
          <w:iCs/>
          <w:color w:val="000000"/>
          <w:lang w:val="pt-BR"/>
        </w:rPr>
        <w:t xml:space="preserve"> N</w:t>
      </w:r>
    </w:p>
    <w:p w:rsidR="00740F20" w:rsidRPr="0049186D" w:rsidRDefault="00740F20" w:rsidP="00740F20">
      <w:pPr>
        <w:ind w:firstLine="375"/>
        <w:jc w:val="center"/>
        <w:rPr>
          <w:rFonts w:ascii="GHEA Grapalat" w:hAnsi="GHEA Grapalat"/>
          <w:b/>
          <w:bCs/>
          <w:iCs/>
          <w:color w:val="000000"/>
          <w:lang w:val="pt-BR"/>
        </w:rPr>
      </w:pPr>
      <w:r w:rsidRPr="0049186D">
        <w:rPr>
          <w:rFonts w:ascii="GHEA Grapalat" w:hAnsi="GHEA Grapalat"/>
          <w:b/>
          <w:bCs/>
          <w:iCs/>
          <w:color w:val="000000"/>
        </w:rPr>
        <w:t>ՊԱՅՄԱՆԱԳՐԻ</w:t>
      </w:r>
      <w:r w:rsidRPr="0049186D">
        <w:rPr>
          <w:rFonts w:ascii="GHEA Grapalat" w:hAnsi="GHEA Grapalat"/>
          <w:b/>
          <w:bCs/>
          <w:iCs/>
          <w:color w:val="000000"/>
          <w:lang w:val="pt-BR"/>
        </w:rPr>
        <w:t xml:space="preserve"> </w:t>
      </w:r>
      <w:r w:rsidRPr="0049186D">
        <w:rPr>
          <w:rFonts w:ascii="GHEA Grapalat" w:hAnsi="GHEA Grapalat"/>
          <w:b/>
          <w:bCs/>
          <w:iCs/>
          <w:color w:val="000000"/>
        </w:rPr>
        <w:t>ԿԱՄ</w:t>
      </w:r>
      <w:r w:rsidRPr="0049186D">
        <w:rPr>
          <w:rFonts w:ascii="GHEA Grapalat" w:hAnsi="GHEA Grapalat"/>
          <w:b/>
          <w:bCs/>
          <w:iCs/>
          <w:color w:val="000000"/>
          <w:lang w:val="pt-BR"/>
        </w:rPr>
        <w:t xml:space="preserve"> </w:t>
      </w:r>
      <w:r w:rsidRPr="0049186D">
        <w:rPr>
          <w:rFonts w:ascii="GHEA Grapalat" w:hAnsi="GHEA Grapalat"/>
          <w:b/>
          <w:bCs/>
          <w:iCs/>
          <w:color w:val="000000"/>
        </w:rPr>
        <w:t>ԴՐԱ</w:t>
      </w:r>
      <w:r w:rsidRPr="0049186D">
        <w:rPr>
          <w:rFonts w:ascii="GHEA Grapalat" w:hAnsi="GHEA Grapalat"/>
          <w:b/>
          <w:bCs/>
          <w:iCs/>
          <w:color w:val="000000"/>
          <w:lang w:val="pt-BR"/>
        </w:rPr>
        <w:t xml:space="preserve"> </w:t>
      </w:r>
      <w:r w:rsidRPr="0049186D">
        <w:rPr>
          <w:rFonts w:ascii="GHEA Grapalat" w:hAnsi="GHEA Grapalat"/>
          <w:b/>
          <w:bCs/>
          <w:iCs/>
          <w:color w:val="000000"/>
        </w:rPr>
        <w:t>ՄԻ</w:t>
      </w:r>
      <w:r w:rsidRPr="0049186D">
        <w:rPr>
          <w:rFonts w:ascii="GHEA Grapalat" w:hAnsi="GHEA Grapalat"/>
          <w:b/>
          <w:bCs/>
          <w:iCs/>
          <w:color w:val="000000"/>
          <w:lang w:val="pt-BR"/>
        </w:rPr>
        <w:t xml:space="preserve"> </w:t>
      </w:r>
      <w:r w:rsidRPr="0049186D">
        <w:rPr>
          <w:rFonts w:ascii="GHEA Grapalat" w:hAnsi="GHEA Grapalat"/>
          <w:b/>
          <w:bCs/>
          <w:iCs/>
          <w:color w:val="000000"/>
        </w:rPr>
        <w:t>ՄԱՍԻ</w:t>
      </w:r>
      <w:r w:rsidRPr="0049186D">
        <w:rPr>
          <w:rFonts w:ascii="GHEA Grapalat" w:hAnsi="GHEA Grapalat"/>
          <w:b/>
          <w:bCs/>
          <w:iCs/>
          <w:color w:val="000000"/>
          <w:lang w:val="pt-BR"/>
        </w:rPr>
        <w:t xml:space="preserve"> ԿԱՏԱՐՄԱՆ ԱՐԴՅՈՒՆՔՆԵՐԻ </w:t>
      </w:r>
    </w:p>
    <w:p w:rsidR="00740F20" w:rsidRPr="0049186D" w:rsidRDefault="00740F20" w:rsidP="00740F20">
      <w:pPr>
        <w:ind w:firstLine="375"/>
        <w:jc w:val="center"/>
        <w:rPr>
          <w:rFonts w:ascii="Arial Unicode" w:hAnsi="Arial Unicode"/>
          <w:iCs/>
          <w:color w:val="000000"/>
          <w:lang w:val="pt-BR"/>
        </w:rPr>
      </w:pPr>
      <w:r w:rsidRPr="0049186D">
        <w:rPr>
          <w:rFonts w:ascii="GHEA Grapalat" w:hAnsi="GHEA Grapalat"/>
          <w:b/>
          <w:bCs/>
          <w:iCs/>
          <w:color w:val="000000"/>
        </w:rPr>
        <w:t>ՀԱՆՁՆՄԱՆ</w:t>
      </w:r>
      <w:r w:rsidRPr="0049186D">
        <w:rPr>
          <w:rFonts w:ascii="GHEA Grapalat" w:hAnsi="GHEA Grapalat"/>
          <w:b/>
          <w:bCs/>
          <w:iCs/>
          <w:color w:val="000000"/>
          <w:lang w:val="pt-BR"/>
        </w:rPr>
        <w:t>-</w:t>
      </w:r>
      <w:r w:rsidRPr="0049186D">
        <w:rPr>
          <w:rFonts w:ascii="GHEA Grapalat" w:hAnsi="GHEA Grapalat"/>
          <w:b/>
          <w:bCs/>
          <w:iCs/>
          <w:color w:val="000000"/>
        </w:rPr>
        <w:t>ԸՆԴՈՒՆՄԱՆ</w:t>
      </w:r>
    </w:p>
    <w:p w:rsidR="00740F20" w:rsidRPr="0049186D" w:rsidRDefault="00740F20" w:rsidP="00740F20">
      <w:pPr>
        <w:pStyle w:val="BodyTextIndent"/>
        <w:spacing w:line="240" w:lineRule="auto"/>
        <w:ind w:firstLine="0"/>
        <w:jc w:val="center"/>
        <w:rPr>
          <w:b/>
          <w:bCs/>
          <w:iCs/>
          <w:lang w:val="es-ES"/>
        </w:rPr>
      </w:pPr>
    </w:p>
    <w:p w:rsidR="00740F20" w:rsidRPr="0049186D" w:rsidRDefault="00740F20" w:rsidP="00740F20">
      <w:pPr>
        <w:pStyle w:val="BodyTextIndent"/>
        <w:spacing w:line="240" w:lineRule="auto"/>
        <w:ind w:firstLine="540"/>
        <w:rPr>
          <w:iCs/>
          <w:lang w:val="es-ES"/>
        </w:rPr>
      </w:pPr>
      <w:r w:rsidRPr="0049186D">
        <w:rPr>
          <w:rFonts w:ascii="GHEA Grapalat" w:hAnsi="GHEA Grapalat"/>
          <w:color w:val="000000"/>
          <w:sz w:val="21"/>
          <w:szCs w:val="21"/>
          <w:lang w:val="es-ES" w:eastAsia="ru-RU"/>
        </w:rPr>
        <w:t>«      » «              »</w:t>
      </w:r>
      <w:r w:rsidRPr="0049186D">
        <w:rPr>
          <w:iCs/>
          <w:lang w:val="es-ES"/>
        </w:rPr>
        <w:t xml:space="preserve">  </w:t>
      </w:r>
      <w:r w:rsidRPr="0049186D">
        <w:rPr>
          <w:rFonts w:ascii="GHEA Grapalat" w:hAnsi="GHEA Grapalat"/>
          <w:color w:val="000000"/>
          <w:sz w:val="21"/>
          <w:szCs w:val="21"/>
          <w:lang w:val="es-ES" w:eastAsia="ru-RU"/>
        </w:rPr>
        <w:t xml:space="preserve">20    </w:t>
      </w:r>
      <w:r w:rsidRPr="0049186D">
        <w:rPr>
          <w:rFonts w:ascii="GHEA Grapalat" w:hAnsi="GHEA Grapalat"/>
          <w:color w:val="000000"/>
          <w:sz w:val="21"/>
          <w:szCs w:val="21"/>
          <w:lang w:eastAsia="ru-RU"/>
        </w:rPr>
        <w:t>թ</w:t>
      </w:r>
      <w:r w:rsidRPr="0049186D">
        <w:rPr>
          <w:rFonts w:ascii="GHEA Grapalat" w:hAnsi="GHEA Grapalat"/>
          <w:color w:val="000000"/>
          <w:sz w:val="21"/>
          <w:szCs w:val="21"/>
          <w:lang w:val="es-ES" w:eastAsia="ru-RU"/>
        </w:rPr>
        <w:t>.</w:t>
      </w:r>
    </w:p>
    <w:p w:rsidR="00740F20" w:rsidRPr="0049186D" w:rsidRDefault="00740F20" w:rsidP="00740F20">
      <w:pPr>
        <w:pStyle w:val="BodyTextIndent"/>
        <w:spacing w:line="240" w:lineRule="auto"/>
        <w:ind w:firstLine="0"/>
        <w:rPr>
          <w:iCs/>
          <w:lang w:val="es-ES"/>
        </w:rPr>
      </w:pPr>
    </w:p>
    <w:p w:rsidR="00740F20" w:rsidRPr="0049186D" w:rsidRDefault="00740F20" w:rsidP="00740F20">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այսուհետ</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Պայմանագիր</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անվանումը</w:t>
      </w:r>
      <w:r w:rsidRPr="0049186D">
        <w:rPr>
          <w:rFonts w:ascii="GHEA Grapalat" w:hAnsi="GHEA Grapalat"/>
          <w:color w:val="000000"/>
          <w:sz w:val="21"/>
          <w:szCs w:val="21"/>
          <w:lang w:val="es-ES"/>
        </w:rPr>
        <w:t>` ____________________________________________________________________________________________</w:t>
      </w:r>
    </w:p>
    <w:p w:rsidR="00740F20" w:rsidRPr="0049186D" w:rsidRDefault="00740F20" w:rsidP="00740F20">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կնքման</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ամսաթիվը</w:t>
      </w:r>
      <w:r w:rsidRPr="0049186D">
        <w:rPr>
          <w:rFonts w:ascii="GHEA Grapalat" w:hAnsi="GHEA Grapalat"/>
          <w:color w:val="000000"/>
          <w:sz w:val="21"/>
          <w:szCs w:val="21"/>
          <w:lang w:val="es-ES"/>
        </w:rPr>
        <w:t xml:space="preserve">` «____» «__________________» 20 </w:t>
      </w:r>
      <w:r w:rsidRPr="0049186D">
        <w:rPr>
          <w:rFonts w:ascii="GHEA Grapalat" w:hAnsi="GHEA Grapalat"/>
          <w:color w:val="000000"/>
          <w:sz w:val="21"/>
          <w:szCs w:val="21"/>
        </w:rPr>
        <w:t>թ</w:t>
      </w:r>
      <w:r w:rsidRPr="0049186D">
        <w:rPr>
          <w:rFonts w:ascii="GHEA Grapalat" w:hAnsi="GHEA Grapalat"/>
          <w:color w:val="000000"/>
          <w:sz w:val="21"/>
          <w:szCs w:val="21"/>
          <w:lang w:val="es-ES"/>
        </w:rPr>
        <w:t>.</w:t>
      </w:r>
    </w:p>
    <w:p w:rsidR="00740F20" w:rsidRPr="0049186D" w:rsidRDefault="00740F20" w:rsidP="00740F20">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համարը</w:t>
      </w:r>
      <w:r w:rsidRPr="0049186D">
        <w:rPr>
          <w:rFonts w:ascii="GHEA Grapalat" w:hAnsi="GHEA Grapalat"/>
          <w:color w:val="000000"/>
          <w:sz w:val="21"/>
          <w:szCs w:val="21"/>
          <w:lang w:val="es-ES"/>
        </w:rPr>
        <w:t>`    __________</w:t>
      </w:r>
    </w:p>
    <w:p w:rsidR="00740F20" w:rsidRPr="0049186D" w:rsidRDefault="00740F20" w:rsidP="00740F20">
      <w:pPr>
        <w:jc w:val="both"/>
        <w:rPr>
          <w:rFonts w:ascii="GHEA Grapalat" w:hAnsi="GHEA Grapalat" w:cs="Sylfaen"/>
          <w:iCs/>
          <w:lang w:val="es-ES"/>
        </w:rPr>
      </w:pPr>
      <w:r w:rsidRPr="0049186D">
        <w:rPr>
          <w:rFonts w:ascii="GHEA Grapalat" w:hAnsi="GHEA Grapalat"/>
          <w:iCs/>
          <w:color w:val="000000"/>
          <w:sz w:val="21"/>
          <w:szCs w:val="21"/>
        </w:rPr>
        <w:t>Պատվիրատուն</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և</w:t>
      </w:r>
      <w:r w:rsidRPr="0049186D">
        <w:rPr>
          <w:rFonts w:ascii="GHEA Grapalat" w:hAnsi="GHEA Grapalat"/>
          <w:iCs/>
          <w:color w:val="000000"/>
          <w:sz w:val="21"/>
          <w:szCs w:val="21"/>
          <w:lang w:val="es-ES"/>
        </w:rPr>
        <w:t xml:space="preserve">  </w:t>
      </w: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կողմը՝</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հիմք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ընդունելով</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պայմանագրի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կատարման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վերաբերյալ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20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թ. դուրս գրված </w:t>
      </w:r>
      <w:r w:rsidRPr="0049186D">
        <w:rPr>
          <w:rFonts w:ascii="GHEA Grapalat" w:hAnsi="GHEA Grapalat"/>
          <w:color w:val="000000"/>
          <w:sz w:val="21"/>
          <w:szCs w:val="21"/>
          <w:lang w:val="es-ES"/>
        </w:rPr>
        <w:t xml:space="preserve">N ___   </w:t>
      </w:r>
      <w:r w:rsidRPr="0049186D">
        <w:rPr>
          <w:rFonts w:ascii="GHEA Grapalat" w:hAnsi="GHEA Grapalat"/>
          <w:color w:val="000000"/>
          <w:sz w:val="21"/>
          <w:szCs w:val="21"/>
          <w:lang w:val="hy-AM"/>
        </w:rPr>
        <w:t xml:space="preserve">հաշիվ ապրանքագիրը, </w:t>
      </w:r>
      <w:r w:rsidRPr="0049186D">
        <w:rPr>
          <w:rFonts w:ascii="GHEA Grapalat" w:hAnsi="GHEA Grapalat"/>
          <w:color w:val="000000"/>
          <w:sz w:val="21"/>
          <w:szCs w:val="21"/>
          <w:lang w:val="es-ES"/>
        </w:rPr>
        <w:t>կազմեցին սույն արձանագրությունը հետևյալի մասին.</w:t>
      </w:r>
    </w:p>
    <w:p w:rsidR="00740F20" w:rsidRPr="0049186D" w:rsidRDefault="00740F20" w:rsidP="00740F20">
      <w:pPr>
        <w:jc w:val="both"/>
        <w:rPr>
          <w:rFonts w:ascii="GHEA Grapalat" w:hAnsi="GHEA Grapalat"/>
          <w:iCs/>
          <w:color w:val="000000"/>
          <w:sz w:val="21"/>
          <w:szCs w:val="21"/>
          <w:lang w:val="hy-AM"/>
        </w:rPr>
      </w:pPr>
      <w:r w:rsidRPr="0049186D">
        <w:rPr>
          <w:rFonts w:ascii="GHEA Grapalat" w:hAnsi="GHEA Grapalat"/>
          <w:iCs/>
          <w:color w:val="000000"/>
          <w:sz w:val="21"/>
          <w:szCs w:val="21"/>
        </w:rPr>
        <w:t>Պայմանագրի</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շրջանակներում</w:t>
      </w:r>
      <w:r w:rsidRPr="0049186D">
        <w:rPr>
          <w:rFonts w:ascii="GHEA Grapalat" w:hAnsi="GHEA Grapalat"/>
          <w:iCs/>
          <w:color w:val="000000"/>
          <w:sz w:val="21"/>
          <w:szCs w:val="21"/>
          <w:lang w:val="es-ES"/>
        </w:rPr>
        <w:t xml:space="preserve"> </w:t>
      </w:r>
      <w:r w:rsidRPr="0049186D">
        <w:rPr>
          <w:rFonts w:ascii="GHEA Grapalat" w:hAnsi="GHEA Grapalat"/>
          <w:iCs/>
          <w:snapToGrid w:val="0"/>
          <w:color w:val="000000"/>
          <w:sz w:val="21"/>
          <w:szCs w:val="21"/>
          <w:lang w:val="es-ES"/>
        </w:rPr>
        <w:t xml:space="preserve">Պայմանագրի կողմը  </w:t>
      </w:r>
      <w:r w:rsidRPr="0049186D">
        <w:rPr>
          <w:rFonts w:ascii="GHEA Grapalat" w:hAnsi="GHEA Grapalat"/>
          <w:iCs/>
          <w:color w:val="000000"/>
          <w:sz w:val="21"/>
          <w:szCs w:val="21"/>
        </w:rPr>
        <w:t>մատակարարել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է</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հետևյալ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ապրանքները՝</w:t>
      </w:r>
    </w:p>
    <w:p w:rsidR="00740F20" w:rsidRPr="0049186D" w:rsidRDefault="00740F20" w:rsidP="00740F2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40F20" w:rsidRPr="0049186D" w:rsidTr="0042396C">
        <w:trPr>
          <w:jc w:val="right"/>
        </w:trPr>
        <w:tc>
          <w:tcPr>
            <w:tcW w:w="357" w:type="dxa"/>
            <w:vMerge w:val="restart"/>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N</w:t>
            </w:r>
          </w:p>
        </w:tc>
        <w:tc>
          <w:tcPr>
            <w:tcW w:w="10348" w:type="dxa"/>
            <w:gridSpan w:val="8"/>
            <w:shd w:val="clear" w:color="auto" w:fill="auto"/>
            <w:vAlign w:val="center"/>
          </w:tcPr>
          <w:p w:rsidR="00740F20" w:rsidRPr="0049186D" w:rsidRDefault="00740F20" w:rsidP="0042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9186D">
              <w:rPr>
                <w:rFonts w:ascii="GHEA Grapalat" w:hAnsi="GHEA Grapalat" w:cs="Sylfaen"/>
                <w:sz w:val="18"/>
                <w:szCs w:val="18"/>
              </w:rPr>
              <w:t>Մատակարարված</w:t>
            </w:r>
            <w:r w:rsidRPr="0049186D">
              <w:rPr>
                <w:rFonts w:ascii="GHEA Grapalat" w:hAnsi="GHEA Grapalat" w:cs="Courier New"/>
                <w:sz w:val="18"/>
                <w:szCs w:val="18"/>
              </w:rPr>
              <w:t xml:space="preserve"> </w:t>
            </w:r>
            <w:r w:rsidRPr="0049186D">
              <w:rPr>
                <w:rFonts w:ascii="GHEA Grapalat" w:hAnsi="GHEA Grapalat" w:cs="Sylfaen"/>
                <w:sz w:val="18"/>
                <w:szCs w:val="18"/>
              </w:rPr>
              <w:t>ապրանքների</w:t>
            </w:r>
          </w:p>
        </w:tc>
      </w:tr>
      <w:tr w:rsidR="00740F20" w:rsidRPr="0049186D" w:rsidTr="0042396C">
        <w:trPr>
          <w:jc w:val="right"/>
        </w:trPr>
        <w:tc>
          <w:tcPr>
            <w:tcW w:w="357" w:type="dxa"/>
            <w:vMerge/>
            <w:shd w:val="clear" w:color="auto" w:fill="auto"/>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անվանումը</w:t>
            </w:r>
          </w:p>
        </w:tc>
        <w:tc>
          <w:tcPr>
            <w:tcW w:w="1440" w:type="dxa"/>
            <w:vMerge w:val="restart"/>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քանակական ցուցանիշը</w:t>
            </w:r>
          </w:p>
        </w:tc>
        <w:tc>
          <w:tcPr>
            <w:tcW w:w="2976" w:type="dxa"/>
            <w:gridSpan w:val="2"/>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կատարման ժամկետը</w:t>
            </w:r>
          </w:p>
        </w:tc>
        <w:tc>
          <w:tcPr>
            <w:tcW w:w="1168" w:type="dxa"/>
            <w:vMerge w:val="restart"/>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ժամկետը /ըստ վճարման ժամանակացույցի/</w:t>
            </w:r>
          </w:p>
        </w:tc>
      </w:tr>
      <w:tr w:rsidR="00740F20" w:rsidRPr="0049186D" w:rsidTr="0042396C">
        <w:trPr>
          <w:trHeight w:val="1105"/>
          <w:jc w:val="right"/>
        </w:trPr>
        <w:tc>
          <w:tcPr>
            <w:tcW w:w="357" w:type="dxa"/>
            <w:vMerge/>
            <w:tcBorders>
              <w:bottom w:val="single" w:sz="4" w:space="0" w:color="auto"/>
            </w:tcBorders>
            <w:shd w:val="clear" w:color="auto" w:fill="auto"/>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r>
      <w:tr w:rsidR="00740F20" w:rsidRPr="0049186D" w:rsidTr="0042396C">
        <w:trPr>
          <w:jc w:val="right"/>
        </w:trPr>
        <w:tc>
          <w:tcPr>
            <w:tcW w:w="357"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40F20" w:rsidRPr="0049186D" w:rsidRDefault="00740F20" w:rsidP="0042396C">
            <w:pPr>
              <w:pStyle w:val="NormalWeb"/>
              <w:spacing w:before="0" w:beforeAutospacing="0" w:after="0" w:afterAutospacing="0"/>
              <w:jc w:val="center"/>
              <w:rPr>
                <w:rFonts w:ascii="GHEA Grapalat" w:hAnsi="GHEA Grapalat"/>
                <w:sz w:val="18"/>
                <w:szCs w:val="18"/>
              </w:rPr>
            </w:pPr>
          </w:p>
        </w:tc>
      </w:tr>
      <w:tr w:rsidR="00740F20" w:rsidRPr="0049186D" w:rsidTr="0042396C">
        <w:trPr>
          <w:jc w:val="right"/>
        </w:trPr>
        <w:tc>
          <w:tcPr>
            <w:tcW w:w="357"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173"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440"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800"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116"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842"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134"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1168"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c>
          <w:tcPr>
            <w:tcW w:w="675" w:type="dxa"/>
            <w:shd w:val="clear" w:color="auto" w:fill="auto"/>
          </w:tcPr>
          <w:p w:rsidR="00740F20" w:rsidRPr="0049186D" w:rsidRDefault="00740F20" w:rsidP="0042396C">
            <w:pPr>
              <w:pStyle w:val="NormalWeb"/>
              <w:spacing w:before="0" w:beforeAutospacing="0" w:after="0" w:afterAutospacing="0"/>
              <w:jc w:val="center"/>
              <w:rPr>
                <w:rFonts w:ascii="GHEA Grapalat" w:hAnsi="GHEA Grapalat"/>
              </w:rPr>
            </w:pPr>
          </w:p>
        </w:tc>
      </w:tr>
    </w:tbl>
    <w:p w:rsidR="00740F20" w:rsidRPr="0049186D" w:rsidRDefault="00740F20" w:rsidP="00740F20">
      <w:pPr>
        <w:ind w:firstLine="375"/>
        <w:jc w:val="both"/>
        <w:rPr>
          <w:rFonts w:ascii="Arial" w:hAnsi="Arial" w:cs="Arial"/>
          <w:iCs/>
          <w:color w:val="000000"/>
          <w:sz w:val="21"/>
          <w:szCs w:val="21"/>
          <w:lang w:val="es-ES"/>
        </w:rPr>
      </w:pPr>
      <w:r w:rsidRPr="0049186D">
        <w:rPr>
          <w:rFonts w:ascii="Arial" w:hAnsi="Arial" w:cs="Arial"/>
          <w:iCs/>
          <w:color w:val="000000"/>
          <w:sz w:val="21"/>
          <w:szCs w:val="21"/>
          <w:lang w:val="es-ES"/>
        </w:rPr>
        <w:lastRenderedPageBreak/>
        <w:t> </w:t>
      </w:r>
    </w:p>
    <w:p w:rsidR="00740F20" w:rsidRPr="0049186D" w:rsidRDefault="00740F20" w:rsidP="00740F20">
      <w:pPr>
        <w:ind w:firstLine="375"/>
        <w:jc w:val="both"/>
        <w:rPr>
          <w:rFonts w:ascii="GHEA Grapalat" w:hAnsi="GHEA Grapalat"/>
          <w:iCs/>
          <w:snapToGrid w:val="0"/>
          <w:color w:val="000000"/>
          <w:sz w:val="21"/>
          <w:szCs w:val="21"/>
          <w:lang w:val="es-ES"/>
        </w:rPr>
      </w:pPr>
      <w:r w:rsidRPr="0049186D">
        <w:rPr>
          <w:rFonts w:ascii="Arial" w:hAnsi="Arial" w:cs="Arial"/>
          <w:iCs/>
          <w:color w:val="000000"/>
          <w:sz w:val="21"/>
          <w:szCs w:val="21"/>
          <w:lang w:val="es-ES"/>
        </w:rPr>
        <w:t> </w:t>
      </w:r>
      <w:r w:rsidRPr="0049186D">
        <w:rPr>
          <w:rFonts w:ascii="GHEA Grapalat" w:hAnsi="GHEA Grapalat"/>
          <w:iCs/>
          <w:snapToGrid w:val="0"/>
          <w:color w:val="000000"/>
          <w:sz w:val="21"/>
          <w:szCs w:val="21"/>
          <w:lang w:val="hy-AM"/>
        </w:rPr>
        <w:t xml:space="preserve">Սույն </w:t>
      </w:r>
      <w:r w:rsidRPr="0049186D">
        <w:rPr>
          <w:rFonts w:ascii="GHEA Grapalat" w:hAnsi="GHEA Grapalat"/>
          <w:iCs/>
          <w:snapToGrid w:val="0"/>
          <w:color w:val="000000"/>
          <w:sz w:val="21"/>
          <w:szCs w:val="21"/>
        </w:rPr>
        <w:t>արձանագրության</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երկկողմ</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հաստատման համար հիմք հանդիսացած</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հաշիվ</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ապրանքագիրը</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և</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 xml:space="preserve">դրական </w:t>
      </w:r>
      <w:r w:rsidRPr="0049186D">
        <w:rPr>
          <w:rFonts w:ascii="GHEA Grapalat" w:hAnsi="GHEA Grapalat"/>
          <w:color w:val="000000"/>
          <w:sz w:val="21"/>
          <w:szCs w:val="21"/>
          <w:lang w:val="es-ES"/>
        </w:rPr>
        <w:t>եզրակացությունը</w:t>
      </w:r>
      <w:r w:rsidRPr="0049186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40F20" w:rsidRPr="0049186D" w:rsidRDefault="00740F20" w:rsidP="00740F20">
      <w:pPr>
        <w:ind w:firstLine="375"/>
        <w:jc w:val="both"/>
        <w:rPr>
          <w:rFonts w:ascii="GHEA Grapalat" w:hAnsi="GHEA Grapalat"/>
          <w:iCs/>
          <w:snapToGrid w:val="0"/>
          <w:color w:val="000000"/>
          <w:sz w:val="21"/>
          <w:szCs w:val="21"/>
          <w:lang w:val="es-ES"/>
        </w:rPr>
      </w:pPr>
    </w:p>
    <w:p w:rsidR="00740F20" w:rsidRPr="0049186D" w:rsidRDefault="00740F20" w:rsidP="00740F20">
      <w:pPr>
        <w:ind w:firstLine="375"/>
        <w:jc w:val="both"/>
        <w:rPr>
          <w:rFonts w:ascii="GHEA Grapalat" w:hAnsi="GHEA Grapalat"/>
          <w:iCs/>
          <w:snapToGrid w:val="0"/>
          <w:color w:val="000000"/>
          <w:sz w:val="2"/>
          <w:szCs w:val="21"/>
          <w:lang w:val="es-ES"/>
        </w:rPr>
      </w:pPr>
    </w:p>
    <w:p w:rsidR="00740F20" w:rsidRPr="0049186D" w:rsidRDefault="00740F20" w:rsidP="00740F20">
      <w:pPr>
        <w:ind w:firstLine="375"/>
        <w:rPr>
          <w:rFonts w:ascii="GHEA Grapalat" w:hAnsi="GHEA Grapalat"/>
          <w:iCs/>
          <w:snapToGrid w:val="0"/>
          <w:color w:val="000000"/>
          <w:sz w:val="2"/>
          <w:szCs w:val="21"/>
          <w:lang w:val="es-ES"/>
        </w:rPr>
      </w:pPr>
      <w:r w:rsidRPr="0049186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40F20" w:rsidRPr="0049186D" w:rsidTr="0042396C">
        <w:trPr>
          <w:trHeight w:val="266"/>
          <w:tblCellSpacing w:w="7" w:type="dxa"/>
          <w:jc w:val="center"/>
        </w:trPr>
        <w:tc>
          <w:tcPr>
            <w:tcW w:w="0" w:type="auto"/>
            <w:vAlign w:val="center"/>
          </w:tcPr>
          <w:p w:rsidR="00740F20" w:rsidRPr="0049186D" w:rsidRDefault="00740F20" w:rsidP="0042396C">
            <w:pPr>
              <w:jc w:val="center"/>
              <w:rPr>
                <w:rFonts w:ascii="GHEA Grapalat" w:hAnsi="GHEA Grapalat"/>
                <w:iCs/>
                <w:color w:val="000000"/>
                <w:sz w:val="21"/>
                <w:szCs w:val="21"/>
              </w:rPr>
            </w:pPr>
            <w:r w:rsidRPr="0049186D">
              <w:rPr>
                <w:rFonts w:ascii="GHEA Grapalat" w:hAnsi="GHEA Grapalat"/>
                <w:iCs/>
                <w:color w:val="000000"/>
                <w:sz w:val="21"/>
                <w:szCs w:val="21"/>
              </w:rPr>
              <w:t xml:space="preserve">Ապրանքը հանձնեց </w:t>
            </w:r>
          </w:p>
        </w:tc>
        <w:tc>
          <w:tcPr>
            <w:tcW w:w="0" w:type="auto"/>
            <w:vAlign w:val="center"/>
          </w:tcPr>
          <w:p w:rsidR="00740F20" w:rsidRPr="0049186D" w:rsidRDefault="00740F20" w:rsidP="0042396C">
            <w:pPr>
              <w:jc w:val="center"/>
              <w:rPr>
                <w:rFonts w:ascii="GHEA Grapalat" w:hAnsi="GHEA Grapalat"/>
                <w:iCs/>
                <w:color w:val="000000"/>
                <w:sz w:val="21"/>
                <w:szCs w:val="21"/>
              </w:rPr>
            </w:pPr>
            <w:r w:rsidRPr="0049186D">
              <w:rPr>
                <w:rFonts w:ascii="GHEA Grapalat" w:hAnsi="GHEA Grapalat"/>
                <w:iCs/>
                <w:color w:val="000000"/>
                <w:sz w:val="21"/>
                <w:szCs w:val="21"/>
              </w:rPr>
              <w:t>Ապրանքը ընդունեց</w:t>
            </w:r>
          </w:p>
        </w:tc>
      </w:tr>
      <w:tr w:rsidR="00740F20" w:rsidRPr="0049186D" w:rsidTr="0042396C">
        <w:trPr>
          <w:trHeight w:val="473"/>
          <w:tblCellSpacing w:w="7" w:type="dxa"/>
          <w:jc w:val="center"/>
        </w:trPr>
        <w:tc>
          <w:tcPr>
            <w:tcW w:w="0" w:type="auto"/>
            <w:vAlign w:val="center"/>
          </w:tcPr>
          <w:p w:rsidR="00740F20" w:rsidRPr="0049186D" w:rsidRDefault="00740F20" w:rsidP="0042396C">
            <w:pPr>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740F20" w:rsidRPr="0049186D" w:rsidRDefault="00740F20" w:rsidP="0042396C">
            <w:pPr>
              <w:jc w:val="center"/>
              <w:rPr>
                <w:rFonts w:ascii="GHEA Grapalat" w:hAnsi="GHEA Grapalat"/>
                <w:iCs/>
                <w:sz w:val="21"/>
                <w:szCs w:val="21"/>
              </w:rPr>
            </w:pPr>
            <w:r w:rsidRPr="0049186D">
              <w:rPr>
                <w:rFonts w:ascii="GHEA Grapalat" w:hAnsi="GHEA Grapalat"/>
                <w:iCs/>
                <w:sz w:val="15"/>
                <w:szCs w:val="15"/>
              </w:rPr>
              <w:t xml:space="preserve">ստորագրություն </w:t>
            </w:r>
          </w:p>
        </w:tc>
        <w:tc>
          <w:tcPr>
            <w:tcW w:w="0" w:type="auto"/>
            <w:vAlign w:val="center"/>
          </w:tcPr>
          <w:p w:rsidR="00740F20" w:rsidRPr="0049186D" w:rsidRDefault="00740F20" w:rsidP="0042396C">
            <w:pPr>
              <w:jc w:val="center"/>
              <w:rPr>
                <w:rFonts w:ascii="GHEA Grapalat" w:hAnsi="GHEA Grapalat"/>
                <w:iCs/>
                <w:sz w:val="21"/>
                <w:szCs w:val="21"/>
              </w:rPr>
            </w:pPr>
            <w:r w:rsidRPr="0049186D">
              <w:rPr>
                <w:rFonts w:ascii="GHEA Grapalat" w:hAnsi="GHEA Grapalat"/>
                <w:iCs/>
                <w:sz w:val="21"/>
                <w:szCs w:val="21"/>
              </w:rPr>
              <w:t>___________________________</w:t>
            </w:r>
          </w:p>
          <w:p w:rsidR="00740F20" w:rsidRPr="0049186D" w:rsidRDefault="00740F20" w:rsidP="0042396C">
            <w:pPr>
              <w:jc w:val="center"/>
              <w:rPr>
                <w:rFonts w:ascii="GHEA Grapalat" w:hAnsi="GHEA Grapalat"/>
                <w:iCs/>
                <w:sz w:val="21"/>
                <w:szCs w:val="21"/>
              </w:rPr>
            </w:pPr>
            <w:r w:rsidRPr="0049186D">
              <w:rPr>
                <w:rFonts w:ascii="GHEA Grapalat" w:hAnsi="GHEA Grapalat"/>
                <w:iCs/>
                <w:sz w:val="15"/>
                <w:szCs w:val="15"/>
              </w:rPr>
              <w:t xml:space="preserve">ստորագրություն </w:t>
            </w:r>
          </w:p>
        </w:tc>
      </w:tr>
      <w:tr w:rsidR="00740F20" w:rsidRPr="0049186D" w:rsidTr="0042396C">
        <w:trPr>
          <w:trHeight w:val="503"/>
          <w:tblCellSpacing w:w="7" w:type="dxa"/>
          <w:jc w:val="center"/>
        </w:trPr>
        <w:tc>
          <w:tcPr>
            <w:tcW w:w="0" w:type="auto"/>
            <w:vAlign w:val="center"/>
          </w:tcPr>
          <w:p w:rsidR="00740F20" w:rsidRPr="0049186D" w:rsidRDefault="00740F20" w:rsidP="0042396C">
            <w:pPr>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740F20" w:rsidRPr="0049186D" w:rsidRDefault="00740F20" w:rsidP="0042396C">
            <w:pPr>
              <w:jc w:val="center"/>
              <w:rPr>
                <w:rFonts w:ascii="GHEA Grapalat" w:hAnsi="GHEA Grapalat"/>
                <w:iCs/>
                <w:sz w:val="21"/>
                <w:szCs w:val="21"/>
              </w:rPr>
            </w:pPr>
            <w:r w:rsidRPr="0049186D">
              <w:rPr>
                <w:rFonts w:ascii="GHEA Grapalat" w:hAnsi="GHEA Grapalat"/>
                <w:iCs/>
                <w:sz w:val="15"/>
                <w:szCs w:val="15"/>
              </w:rPr>
              <w:t>ազգանուն, անուն</w:t>
            </w:r>
          </w:p>
        </w:tc>
        <w:tc>
          <w:tcPr>
            <w:tcW w:w="0" w:type="auto"/>
            <w:vAlign w:val="center"/>
          </w:tcPr>
          <w:p w:rsidR="00740F20" w:rsidRPr="0049186D" w:rsidRDefault="00740F20" w:rsidP="0042396C">
            <w:pPr>
              <w:jc w:val="center"/>
              <w:rPr>
                <w:rFonts w:ascii="GHEA Grapalat" w:hAnsi="GHEA Grapalat"/>
                <w:iCs/>
                <w:sz w:val="21"/>
                <w:szCs w:val="21"/>
              </w:rPr>
            </w:pPr>
            <w:r w:rsidRPr="0049186D">
              <w:rPr>
                <w:rFonts w:ascii="GHEA Grapalat" w:hAnsi="GHEA Grapalat"/>
                <w:iCs/>
                <w:sz w:val="21"/>
                <w:szCs w:val="21"/>
              </w:rPr>
              <w:t>___________________________</w:t>
            </w:r>
          </w:p>
          <w:p w:rsidR="00740F20" w:rsidRPr="0049186D" w:rsidRDefault="00740F20" w:rsidP="0042396C">
            <w:pPr>
              <w:jc w:val="center"/>
              <w:rPr>
                <w:rFonts w:ascii="GHEA Grapalat" w:hAnsi="GHEA Grapalat"/>
                <w:iCs/>
                <w:sz w:val="21"/>
                <w:szCs w:val="21"/>
              </w:rPr>
            </w:pPr>
            <w:r w:rsidRPr="0049186D">
              <w:rPr>
                <w:rFonts w:ascii="GHEA Grapalat" w:hAnsi="GHEA Grapalat"/>
                <w:iCs/>
                <w:sz w:val="15"/>
                <w:szCs w:val="15"/>
              </w:rPr>
              <w:t>ազգանուն, անուն</w:t>
            </w:r>
          </w:p>
        </w:tc>
      </w:tr>
      <w:tr w:rsidR="00740F20" w:rsidRPr="0049186D" w:rsidTr="0042396C">
        <w:trPr>
          <w:trHeight w:val="281"/>
          <w:tblCellSpacing w:w="7" w:type="dxa"/>
          <w:jc w:val="center"/>
        </w:trPr>
        <w:tc>
          <w:tcPr>
            <w:tcW w:w="0" w:type="auto"/>
            <w:vAlign w:val="center"/>
          </w:tcPr>
          <w:p w:rsidR="00740F20" w:rsidRPr="0049186D" w:rsidRDefault="00740F20" w:rsidP="0042396C">
            <w:pPr>
              <w:rPr>
                <w:rFonts w:ascii="GHEA Grapalat" w:hAnsi="GHEA Grapalat"/>
                <w:iCs/>
                <w:color w:val="000000"/>
                <w:sz w:val="21"/>
                <w:szCs w:val="21"/>
              </w:rPr>
            </w:pPr>
            <w:r w:rsidRPr="0049186D">
              <w:rPr>
                <w:rFonts w:ascii="GHEA Grapalat" w:hAnsi="GHEA Grapalat"/>
                <w:iCs/>
                <w:color w:val="000000"/>
                <w:sz w:val="21"/>
                <w:szCs w:val="21"/>
              </w:rPr>
              <w:t xml:space="preserve">                              Կ.Տ.</w:t>
            </w:r>
            <w:r w:rsidRPr="0049186D">
              <w:rPr>
                <w:rFonts w:ascii="Arial" w:hAnsi="Arial" w:cs="Arial"/>
                <w:iCs/>
                <w:color w:val="000000"/>
                <w:sz w:val="21"/>
                <w:szCs w:val="21"/>
              </w:rPr>
              <w:t xml:space="preserve">                                                                                 </w:t>
            </w:r>
          </w:p>
        </w:tc>
        <w:tc>
          <w:tcPr>
            <w:tcW w:w="0" w:type="auto"/>
            <w:vAlign w:val="center"/>
          </w:tcPr>
          <w:p w:rsidR="00740F20" w:rsidRPr="0049186D" w:rsidRDefault="00740F20" w:rsidP="0042396C">
            <w:pPr>
              <w:rPr>
                <w:rFonts w:ascii="GHEA Grapalat" w:hAnsi="GHEA Grapalat"/>
                <w:iCs/>
                <w:color w:val="000000"/>
                <w:sz w:val="21"/>
                <w:szCs w:val="21"/>
              </w:rPr>
            </w:pPr>
            <w:r w:rsidRPr="0049186D">
              <w:rPr>
                <w:rFonts w:ascii="Arial" w:hAnsi="Arial" w:cs="Arial"/>
                <w:iCs/>
                <w:color w:val="000000"/>
                <w:sz w:val="21"/>
                <w:szCs w:val="21"/>
              </w:rPr>
              <w:t xml:space="preserve">                                     </w:t>
            </w:r>
            <w:r w:rsidRPr="0049186D">
              <w:rPr>
                <w:rFonts w:ascii="GHEA Grapalat" w:hAnsi="GHEA Grapalat"/>
                <w:iCs/>
                <w:color w:val="000000"/>
                <w:sz w:val="21"/>
                <w:szCs w:val="21"/>
              </w:rPr>
              <w:t>Կ.Տ.</w:t>
            </w:r>
          </w:p>
        </w:tc>
      </w:tr>
    </w:tbl>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r w:rsidRPr="0049186D">
        <w:rPr>
          <w:rFonts w:ascii="GHEA Grapalat" w:hAnsi="GHEA Grapalat" w:cs="Sylfaen"/>
          <w:b/>
        </w:rPr>
        <w:br w:type="page"/>
      </w: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jc w:val="right"/>
        <w:rPr>
          <w:rFonts w:ascii="GHEA Grapalat" w:hAnsi="GHEA Grapalat" w:cs="Sylfaen"/>
          <w:i/>
          <w:sz w:val="20"/>
        </w:rPr>
      </w:pPr>
      <w:r w:rsidRPr="0049186D">
        <w:rPr>
          <w:rFonts w:ascii="GHEA Grapalat" w:hAnsi="GHEA Grapalat" w:cs="Sylfaen"/>
          <w:i/>
          <w:sz w:val="20"/>
          <w:lang w:val="pt-BR"/>
        </w:rPr>
        <w:t>Հավելված</w:t>
      </w:r>
      <w:r w:rsidRPr="0049186D">
        <w:rPr>
          <w:rFonts w:ascii="GHEA Grapalat" w:hAnsi="GHEA Grapalat" w:cs="Sylfaen"/>
          <w:i/>
          <w:sz w:val="20"/>
        </w:rPr>
        <w:t xml:space="preserve"> 3.1</w:t>
      </w:r>
    </w:p>
    <w:p w:rsidR="00740F20" w:rsidRPr="0049186D" w:rsidRDefault="00740F20" w:rsidP="00740F20">
      <w:pPr>
        <w:jc w:val="right"/>
        <w:rPr>
          <w:rFonts w:ascii="GHEA Grapalat" w:hAnsi="GHEA Grapalat" w:cs="Sylfaen"/>
          <w:i/>
          <w:sz w:val="20"/>
          <w:lang w:val="pt-BR"/>
        </w:rPr>
      </w:pPr>
      <w:r w:rsidRPr="0049186D">
        <w:rPr>
          <w:rFonts w:ascii="GHEA Grapalat" w:hAnsi="GHEA Grapalat" w:cs="Sylfaen"/>
          <w:i/>
          <w:sz w:val="20"/>
          <w:lang w:val="pt-BR"/>
        </w:rPr>
        <w:t xml:space="preserve">«         »              20  թ. կնքված </w:t>
      </w:r>
    </w:p>
    <w:p w:rsidR="00740F20" w:rsidRPr="0049186D" w:rsidRDefault="00740F20" w:rsidP="00740F20">
      <w:pPr>
        <w:jc w:val="right"/>
        <w:rPr>
          <w:rFonts w:ascii="GHEA Grapalat" w:hAnsi="GHEA Grapalat" w:cs="Sylfaen"/>
          <w:i/>
          <w:sz w:val="20"/>
          <w:lang w:val="pt-BR"/>
        </w:rPr>
      </w:pPr>
      <w:r w:rsidRPr="0049186D">
        <w:rPr>
          <w:rFonts w:ascii="GHEA Grapalat" w:hAnsi="GHEA Grapalat" w:cs="Sylfaen"/>
          <w:i/>
          <w:sz w:val="20"/>
          <w:lang w:val="pt-BR"/>
        </w:rPr>
        <w:t xml:space="preserve">                      ծածկագրով պայմանագրի</w:t>
      </w:r>
    </w:p>
    <w:p w:rsidR="00740F20" w:rsidRPr="0049186D" w:rsidRDefault="00740F20" w:rsidP="00740F20">
      <w:pPr>
        <w:tabs>
          <w:tab w:val="left" w:pos="360"/>
          <w:tab w:val="left" w:pos="540"/>
        </w:tabs>
        <w:jc w:val="center"/>
        <w:rPr>
          <w:rFonts w:ascii="Sylfaen" w:hAnsi="Sylfaen" w:cs="Sylfaen"/>
          <w:b/>
          <w:bCs/>
        </w:rPr>
      </w:pPr>
    </w:p>
    <w:p w:rsidR="00740F20" w:rsidRPr="0049186D" w:rsidRDefault="00740F20" w:rsidP="00740F20">
      <w:pPr>
        <w:tabs>
          <w:tab w:val="left" w:pos="360"/>
          <w:tab w:val="left" w:pos="540"/>
        </w:tabs>
        <w:jc w:val="center"/>
        <w:rPr>
          <w:rFonts w:ascii="Sylfaen" w:hAnsi="Sylfaen" w:cs="Sylfaen"/>
          <w:b/>
          <w:bCs/>
        </w:rPr>
      </w:pPr>
    </w:p>
    <w:p w:rsidR="00740F20" w:rsidRPr="0049186D" w:rsidRDefault="00740F20" w:rsidP="00740F20">
      <w:pPr>
        <w:ind w:left="-142" w:firstLine="142"/>
        <w:jc w:val="center"/>
        <w:rPr>
          <w:rFonts w:ascii="GHEA Grapalat" w:hAnsi="GHEA Grapalat" w:cs="Sylfaen"/>
        </w:rPr>
      </w:pPr>
    </w:p>
    <w:p w:rsidR="00740F20" w:rsidRPr="0049186D" w:rsidRDefault="00740F20" w:rsidP="00740F20">
      <w:pPr>
        <w:jc w:val="center"/>
        <w:rPr>
          <w:rFonts w:ascii="GHEA Grapalat" w:hAnsi="GHEA Grapalat" w:cs="Sylfaen"/>
          <w:bCs/>
          <w:sz w:val="18"/>
          <w:szCs w:val="18"/>
        </w:rPr>
      </w:pPr>
      <w:r w:rsidRPr="0049186D">
        <w:rPr>
          <w:rFonts w:ascii="GHEA Grapalat" w:hAnsi="GHEA Grapalat" w:cs="Sylfaen"/>
          <w:bCs/>
          <w:sz w:val="18"/>
          <w:szCs w:val="18"/>
        </w:rPr>
        <w:t xml:space="preserve">ԱԿՏ    N </w:t>
      </w:r>
      <w:r w:rsidRPr="0049186D">
        <w:rPr>
          <w:rFonts w:ascii="GHEA Grapalat" w:hAnsi="GHEA Grapalat" w:cs="Sylfaen"/>
          <w:bCs/>
          <w:sz w:val="18"/>
          <w:szCs w:val="18"/>
          <w:u w:val="single"/>
        </w:rPr>
        <w:tab/>
      </w:r>
      <w:r w:rsidRPr="0049186D">
        <w:rPr>
          <w:rFonts w:ascii="GHEA Grapalat" w:hAnsi="GHEA Grapalat" w:cs="Sylfaen"/>
          <w:bCs/>
          <w:sz w:val="18"/>
          <w:szCs w:val="18"/>
        </w:rPr>
        <w:t xml:space="preserve">           </w:t>
      </w:r>
    </w:p>
    <w:p w:rsidR="00740F20" w:rsidRPr="0049186D" w:rsidRDefault="00740F20" w:rsidP="00740F20">
      <w:pPr>
        <w:tabs>
          <w:tab w:val="left" w:pos="360"/>
          <w:tab w:val="left" w:pos="540"/>
          <w:tab w:val="left" w:pos="2250"/>
        </w:tabs>
        <w:jc w:val="center"/>
        <w:rPr>
          <w:rFonts w:ascii="GHEA Grapalat" w:hAnsi="GHEA Grapalat" w:cs="Sylfaen"/>
          <w:bCs/>
          <w:sz w:val="18"/>
          <w:szCs w:val="18"/>
        </w:rPr>
      </w:pPr>
      <w:r w:rsidRPr="0049186D">
        <w:rPr>
          <w:rFonts w:ascii="GHEA Grapalat" w:hAnsi="GHEA Grapalat" w:cs="Sylfaen"/>
          <w:bCs/>
          <w:sz w:val="18"/>
          <w:szCs w:val="18"/>
        </w:rPr>
        <w:t xml:space="preserve">պայմանագրի արդյունքը Գնորդին հանձնելու փաստը ֆիքսելու վերաբերյալ                                                                                                                               </w:t>
      </w:r>
    </w:p>
    <w:p w:rsidR="00740F20" w:rsidRPr="0049186D" w:rsidRDefault="00740F20" w:rsidP="00740F20">
      <w:pPr>
        <w:jc w:val="center"/>
        <w:rPr>
          <w:rFonts w:ascii="GHEA Grapalat" w:hAnsi="GHEA Grapalat" w:cs="Sylfaen"/>
          <w:b/>
          <w:bCs/>
          <w:sz w:val="18"/>
          <w:szCs w:val="18"/>
        </w:rPr>
      </w:pPr>
      <w:r w:rsidRPr="0049186D">
        <w:rPr>
          <w:rFonts w:ascii="GHEA Grapalat" w:hAnsi="GHEA Grapalat" w:cs="Sylfaen"/>
          <w:bCs/>
          <w:sz w:val="18"/>
          <w:szCs w:val="18"/>
        </w:rPr>
        <w:t xml:space="preserve">                                                                                                                        </w:t>
      </w:r>
    </w:p>
    <w:p w:rsidR="00740F20" w:rsidRPr="0049186D" w:rsidRDefault="00740F20" w:rsidP="00740F20">
      <w:pPr>
        <w:tabs>
          <w:tab w:val="left" w:pos="360"/>
          <w:tab w:val="left" w:pos="540"/>
        </w:tabs>
        <w:rPr>
          <w:rFonts w:ascii="GHEA Grapalat" w:hAnsi="GHEA Grapalat" w:cs="Sylfaen"/>
          <w:sz w:val="18"/>
        </w:rPr>
      </w:pPr>
    </w:p>
    <w:p w:rsidR="00740F20" w:rsidRPr="0049186D" w:rsidRDefault="00740F20" w:rsidP="00740F20">
      <w:pPr>
        <w:tabs>
          <w:tab w:val="left" w:pos="360"/>
          <w:tab w:val="left" w:pos="540"/>
        </w:tabs>
        <w:ind w:left="-540" w:firstLine="180"/>
        <w:jc w:val="both"/>
        <w:rPr>
          <w:rFonts w:ascii="GHEA Grapalat" w:hAnsi="GHEA Grapalat" w:cs="Sylfaen"/>
          <w:sz w:val="20"/>
        </w:rPr>
      </w:pPr>
      <w:r w:rsidRPr="0049186D">
        <w:rPr>
          <w:rFonts w:ascii="GHEA Grapalat" w:hAnsi="GHEA Grapalat" w:cs="Sylfaen"/>
          <w:sz w:val="20"/>
        </w:rPr>
        <w:tab/>
      </w:r>
      <w:r w:rsidRPr="0049186D">
        <w:rPr>
          <w:rFonts w:ascii="GHEA Grapalat" w:hAnsi="GHEA Grapalat" w:cs="Sylfaen"/>
          <w:sz w:val="20"/>
          <w:lang w:val="hy-AM"/>
        </w:rPr>
        <w:t xml:space="preserve">Սույնով </w:t>
      </w:r>
      <w:r w:rsidRPr="0049186D">
        <w:rPr>
          <w:rFonts w:ascii="GHEA Grapalat" w:hAnsi="GHEA Grapalat" w:cs="Sylfaen"/>
          <w:sz w:val="20"/>
        </w:rPr>
        <w:t>արձանագրվում է</w:t>
      </w:r>
      <w:r w:rsidRPr="0049186D">
        <w:rPr>
          <w:rFonts w:ascii="GHEA Grapalat" w:hAnsi="GHEA Grapalat" w:cs="Sylfaen"/>
          <w:sz w:val="20"/>
          <w:lang w:val="hy-AM"/>
        </w:rPr>
        <w:t xml:space="preserve">, որ </w:t>
      </w:r>
      <w:r w:rsidRPr="0049186D">
        <w:rPr>
          <w:rFonts w:ascii="GHEA Grapalat" w:hAnsi="GHEA Grapalat" w:cs="Sylfaen"/>
          <w:sz w:val="20"/>
          <w:u w:val="single"/>
        </w:rPr>
        <w:tab/>
      </w:r>
      <w:r w:rsidRPr="0049186D">
        <w:rPr>
          <w:rFonts w:ascii="GHEA Grapalat" w:hAnsi="GHEA Grapalat" w:cs="Sylfaen"/>
          <w:sz w:val="20"/>
          <w:u w:val="single"/>
        </w:rPr>
        <w:tab/>
        <w:t xml:space="preserve">        </w:t>
      </w:r>
      <w:r w:rsidRPr="0049186D">
        <w:rPr>
          <w:rFonts w:ascii="GHEA Grapalat" w:hAnsi="GHEA Grapalat" w:cs="Sylfaen"/>
          <w:sz w:val="20"/>
        </w:rPr>
        <w:t xml:space="preserve">-ի (այսուհետ` Գնորդ) </w:t>
      </w:r>
      <w:r w:rsidRPr="0049186D">
        <w:rPr>
          <w:rFonts w:ascii="GHEA Grapalat" w:hAnsi="GHEA Grapalat" w:cs="Sylfaen"/>
          <w:sz w:val="20"/>
          <w:lang w:val="hy-AM"/>
        </w:rPr>
        <w:t xml:space="preserve">և </w:t>
      </w:r>
      <w:r w:rsidRPr="0049186D">
        <w:rPr>
          <w:rFonts w:ascii="GHEA Grapalat" w:hAnsi="GHEA Grapalat" w:cs="Sylfaen"/>
          <w:sz w:val="20"/>
        </w:rPr>
        <w:t xml:space="preserve">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p>
    <w:p w:rsidR="00740F20" w:rsidRPr="0049186D" w:rsidRDefault="00740F20" w:rsidP="00740F20">
      <w:pPr>
        <w:tabs>
          <w:tab w:val="left" w:pos="360"/>
          <w:tab w:val="left" w:pos="540"/>
        </w:tabs>
        <w:ind w:left="-540" w:firstLine="180"/>
        <w:jc w:val="both"/>
        <w:rPr>
          <w:rFonts w:ascii="GHEA Grapalat" w:hAnsi="GHEA Grapalat" w:cs="Sylfaen"/>
          <w:sz w:val="12"/>
          <w:szCs w:val="16"/>
        </w:rPr>
      </w:pP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t xml:space="preserve">        </w:t>
      </w:r>
      <w:r w:rsidRPr="0049186D">
        <w:rPr>
          <w:rFonts w:ascii="GHEA Grapalat" w:hAnsi="GHEA Grapalat" w:cs="Sylfaen"/>
          <w:sz w:val="12"/>
          <w:szCs w:val="16"/>
        </w:rPr>
        <w:t xml:space="preserve">Գնորդի անվանումը     </w:t>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t xml:space="preserve">            Վաճառողի անվանումը</w:t>
      </w:r>
      <w:r w:rsidRPr="0049186D">
        <w:rPr>
          <w:rFonts w:ascii="GHEA Grapalat" w:hAnsi="GHEA Grapalat" w:cs="Sylfaen"/>
          <w:sz w:val="12"/>
          <w:szCs w:val="16"/>
        </w:rPr>
        <w:tab/>
      </w:r>
    </w:p>
    <w:p w:rsidR="00740F20" w:rsidRPr="0049186D" w:rsidRDefault="00740F20" w:rsidP="00740F20">
      <w:pPr>
        <w:tabs>
          <w:tab w:val="left" w:pos="360"/>
          <w:tab w:val="left" w:pos="540"/>
        </w:tabs>
        <w:ind w:right="-360"/>
        <w:jc w:val="both"/>
        <w:rPr>
          <w:rFonts w:ascii="GHEA Grapalat" w:hAnsi="GHEA Grapalat" w:cs="Sylfaen"/>
          <w:sz w:val="20"/>
          <w:u w:val="single"/>
          <w:lang w:val="hy-AM"/>
        </w:rPr>
      </w:pPr>
      <w:r w:rsidRPr="0049186D">
        <w:rPr>
          <w:rFonts w:ascii="GHEA Grapalat" w:hAnsi="GHEA Grapalat" w:cs="Sylfaen"/>
          <w:sz w:val="20"/>
          <w:lang w:val="hy-AM"/>
        </w:rPr>
        <w:t xml:space="preserve">(այսուհետ` </w:t>
      </w:r>
      <w:r w:rsidRPr="0049186D">
        <w:rPr>
          <w:rFonts w:ascii="GHEA Grapalat" w:hAnsi="GHEA Grapalat" w:cs="Sylfaen"/>
          <w:sz w:val="20"/>
        </w:rPr>
        <w:t>Վաճառող</w:t>
      </w:r>
      <w:r w:rsidRPr="0049186D">
        <w:rPr>
          <w:rFonts w:ascii="GHEA Grapalat" w:hAnsi="GHEA Grapalat" w:cs="Sylfaen"/>
          <w:sz w:val="20"/>
          <w:lang w:val="hy-AM"/>
        </w:rPr>
        <w:t>)</w:t>
      </w:r>
      <w:r w:rsidRPr="0049186D">
        <w:rPr>
          <w:rFonts w:ascii="GHEA Grapalat" w:hAnsi="GHEA Grapalat" w:cs="Sylfaen"/>
          <w:sz w:val="20"/>
        </w:rPr>
        <w:t xml:space="preserve"> միջև 20     թ.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lang w:val="hy-AM"/>
        </w:rPr>
        <w:t xml:space="preserve"> -ին կնքված N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p>
    <w:p w:rsidR="00740F20" w:rsidRPr="0049186D" w:rsidRDefault="00740F20" w:rsidP="00740F20">
      <w:pPr>
        <w:tabs>
          <w:tab w:val="left" w:pos="360"/>
          <w:tab w:val="left" w:pos="540"/>
        </w:tabs>
        <w:ind w:right="-360"/>
        <w:jc w:val="both"/>
        <w:rPr>
          <w:rFonts w:ascii="GHEA Grapalat" w:hAnsi="GHEA Grapalat" w:cs="Sylfaen"/>
          <w:sz w:val="12"/>
          <w:szCs w:val="16"/>
          <w:lang w:val="hy-AM"/>
        </w:rPr>
      </w:pP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պայմանագրի կնքման ամսաթիվը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 xml:space="preserve">      պայմանագրի համարը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p>
    <w:p w:rsidR="00740F20" w:rsidRPr="0049186D" w:rsidRDefault="00740F20" w:rsidP="00740F20">
      <w:pPr>
        <w:tabs>
          <w:tab w:val="left" w:pos="360"/>
          <w:tab w:val="left" w:pos="540"/>
        </w:tabs>
        <w:jc w:val="both"/>
        <w:rPr>
          <w:rFonts w:ascii="GHEA Grapalat" w:hAnsi="GHEA Grapalat" w:cs="Sylfaen"/>
          <w:sz w:val="20"/>
          <w:lang w:val="hy-AM"/>
        </w:rPr>
      </w:pPr>
      <w:r w:rsidRPr="0049186D">
        <w:rPr>
          <w:rFonts w:ascii="GHEA Grapalat" w:hAnsi="GHEA Grapalat" w:cs="Sylfaen"/>
          <w:sz w:val="20"/>
          <w:lang w:val="hy-AM"/>
        </w:rPr>
        <w:t xml:space="preserve">պայմանագրի շրջանակներում Վաճառողը  20  թ.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lang w:val="hy-AM"/>
        </w:rPr>
        <w:t>-ին հանձնման-ընդունման նպատակով Գնորդին հանձնեց ստորև նշված ապրանքները.</w:t>
      </w:r>
    </w:p>
    <w:p w:rsidR="00740F20" w:rsidRPr="0049186D" w:rsidRDefault="00740F20" w:rsidP="00740F20">
      <w:pPr>
        <w:tabs>
          <w:tab w:val="left" w:pos="2972"/>
        </w:tabs>
        <w:jc w:val="both"/>
        <w:rPr>
          <w:rFonts w:ascii="GHEA Grapalat" w:hAnsi="GHEA Grapalat" w:cs="Sylfaen"/>
          <w:sz w:val="20"/>
          <w:lang w:val="hy-AM"/>
        </w:rPr>
      </w:pPr>
      <w:r w:rsidRPr="0049186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40F20" w:rsidRPr="0049186D" w:rsidTr="004239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40F20" w:rsidRPr="0049186D" w:rsidRDefault="00740F20" w:rsidP="0042396C">
            <w:pPr>
              <w:jc w:val="center"/>
              <w:rPr>
                <w:rFonts w:ascii="GHEA Grapalat" w:hAnsi="GHEA Grapalat" w:cs="Sylfaen"/>
                <w:bCs/>
                <w:sz w:val="18"/>
                <w:szCs w:val="18"/>
              </w:rPr>
            </w:pPr>
            <w:r w:rsidRPr="0049186D">
              <w:rPr>
                <w:rFonts w:ascii="GHEA Grapalat" w:hAnsi="GHEA Grapalat" w:cs="Sylfaen"/>
                <w:bCs/>
                <w:sz w:val="18"/>
                <w:szCs w:val="18"/>
              </w:rPr>
              <w:t>Ապրանքի</w:t>
            </w:r>
          </w:p>
        </w:tc>
      </w:tr>
      <w:tr w:rsidR="00740F20" w:rsidRPr="0049186D" w:rsidTr="004239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40F20" w:rsidRPr="0049186D" w:rsidRDefault="00740F20" w:rsidP="0042396C">
            <w:pPr>
              <w:jc w:val="center"/>
              <w:rPr>
                <w:rFonts w:ascii="GHEA Grapalat" w:hAnsi="GHEA Grapalat"/>
                <w:sz w:val="18"/>
                <w:szCs w:val="18"/>
              </w:rPr>
            </w:pPr>
            <w:r w:rsidRPr="004918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40F20" w:rsidRPr="0049186D" w:rsidRDefault="00740F20" w:rsidP="0042396C">
            <w:pPr>
              <w:jc w:val="center"/>
              <w:rPr>
                <w:rFonts w:ascii="GHEA Grapalat" w:hAnsi="GHEA Grapalat"/>
                <w:sz w:val="18"/>
                <w:szCs w:val="18"/>
              </w:rPr>
            </w:pPr>
            <w:r w:rsidRPr="004918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40F20" w:rsidRPr="0049186D" w:rsidRDefault="00740F20" w:rsidP="0042396C">
            <w:pPr>
              <w:jc w:val="center"/>
              <w:rPr>
                <w:rFonts w:ascii="GHEA Grapalat" w:hAnsi="GHEA Grapalat"/>
                <w:sz w:val="18"/>
                <w:szCs w:val="18"/>
              </w:rPr>
            </w:pPr>
            <w:r w:rsidRPr="0049186D">
              <w:rPr>
                <w:rFonts w:ascii="GHEA Grapalat" w:hAnsi="GHEA Grapalat" w:cs="Sylfaen"/>
                <w:sz w:val="18"/>
                <w:szCs w:val="18"/>
              </w:rPr>
              <w:t>քանակը</w:t>
            </w:r>
            <w:r w:rsidRPr="0049186D">
              <w:rPr>
                <w:rFonts w:ascii="GHEA Grapalat" w:hAnsi="GHEA Grapalat"/>
                <w:sz w:val="18"/>
                <w:szCs w:val="18"/>
              </w:rPr>
              <w:t xml:space="preserve"> (</w:t>
            </w:r>
            <w:r w:rsidRPr="0049186D">
              <w:rPr>
                <w:rFonts w:ascii="GHEA Grapalat" w:hAnsi="GHEA Grapalat" w:cs="Sylfaen"/>
                <w:sz w:val="18"/>
                <w:szCs w:val="18"/>
              </w:rPr>
              <w:t>փաստացի</w:t>
            </w:r>
            <w:r w:rsidRPr="0049186D">
              <w:rPr>
                <w:rFonts w:ascii="GHEA Grapalat" w:hAnsi="GHEA Grapalat"/>
                <w:sz w:val="18"/>
                <w:szCs w:val="18"/>
              </w:rPr>
              <w:t>)</w:t>
            </w:r>
          </w:p>
        </w:tc>
      </w:tr>
      <w:tr w:rsidR="00740F20" w:rsidRPr="0049186D" w:rsidTr="004239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40F20" w:rsidRPr="0049186D" w:rsidRDefault="00740F20" w:rsidP="0042396C">
            <w:pPr>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40F20" w:rsidRPr="0049186D" w:rsidRDefault="00740F20" w:rsidP="0042396C">
            <w:pPr>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40F20" w:rsidRPr="0049186D" w:rsidRDefault="00740F20" w:rsidP="0042396C">
            <w:pPr>
              <w:jc w:val="center"/>
              <w:rPr>
                <w:rFonts w:ascii="GHEA Grapalat" w:hAnsi="GHEA Grapalat" w:cs="Sylfaen"/>
                <w:sz w:val="18"/>
                <w:szCs w:val="18"/>
              </w:rPr>
            </w:pPr>
          </w:p>
        </w:tc>
      </w:tr>
      <w:tr w:rsidR="00740F20" w:rsidRPr="0049186D" w:rsidTr="004239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40F20" w:rsidRPr="0049186D" w:rsidRDefault="00740F20" w:rsidP="0042396C">
            <w:pPr>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40F20" w:rsidRPr="0049186D" w:rsidRDefault="00740F20" w:rsidP="0042396C">
            <w:pPr>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40F20" w:rsidRPr="0049186D" w:rsidRDefault="00740F20" w:rsidP="0042396C">
            <w:pPr>
              <w:jc w:val="center"/>
              <w:rPr>
                <w:rFonts w:ascii="GHEA Grapalat" w:hAnsi="GHEA Grapalat" w:cs="Sylfaen"/>
                <w:sz w:val="18"/>
                <w:szCs w:val="18"/>
              </w:rPr>
            </w:pPr>
          </w:p>
        </w:tc>
      </w:tr>
    </w:tbl>
    <w:p w:rsidR="00740F20" w:rsidRPr="0049186D" w:rsidRDefault="00740F20" w:rsidP="00740F20">
      <w:pPr>
        <w:tabs>
          <w:tab w:val="left" w:pos="360"/>
          <w:tab w:val="left" w:pos="540"/>
        </w:tabs>
        <w:jc w:val="both"/>
        <w:rPr>
          <w:rFonts w:ascii="GHEA Grapalat" w:hAnsi="GHEA Grapalat" w:cs="Sylfaen"/>
        </w:rPr>
      </w:pPr>
    </w:p>
    <w:p w:rsidR="00740F20" w:rsidRPr="0049186D" w:rsidRDefault="00740F20" w:rsidP="00740F20">
      <w:pPr>
        <w:tabs>
          <w:tab w:val="left" w:pos="360"/>
          <w:tab w:val="left" w:pos="540"/>
        </w:tabs>
        <w:jc w:val="both"/>
        <w:rPr>
          <w:rFonts w:ascii="GHEA Grapalat" w:hAnsi="GHEA Grapalat" w:cs="Sylfaen"/>
          <w:sz w:val="20"/>
        </w:rPr>
      </w:pPr>
      <w:r w:rsidRPr="0049186D">
        <w:rPr>
          <w:rFonts w:ascii="GHEA Grapalat" w:hAnsi="GHEA Grapalat" w:cs="Sylfaen"/>
          <w:sz w:val="20"/>
        </w:rPr>
        <w:t>Սույն ակտը կազմված է 2 օրինակից, յուրաքանչյուր կողմին տրամադրվում է մեկական օրինակ:</w:t>
      </w:r>
    </w:p>
    <w:p w:rsidR="00740F20" w:rsidRPr="0049186D" w:rsidRDefault="00740F20" w:rsidP="00740F20">
      <w:pPr>
        <w:tabs>
          <w:tab w:val="left" w:pos="360"/>
          <w:tab w:val="left" w:pos="540"/>
        </w:tabs>
        <w:rPr>
          <w:rFonts w:ascii="GHEA Grapalat" w:hAnsi="GHEA Grapalat" w:cs="Sylfaen"/>
          <w:lang w:val="hy-AM"/>
        </w:rPr>
      </w:pPr>
    </w:p>
    <w:p w:rsidR="00740F20" w:rsidRPr="0049186D" w:rsidRDefault="00740F20" w:rsidP="00740F20">
      <w:pPr>
        <w:jc w:val="center"/>
        <w:rPr>
          <w:rFonts w:ascii="GHEA Grapalat" w:hAnsi="GHEA Grapalat" w:cs="Sylfaen"/>
          <w:lang w:val="hy-AM"/>
        </w:rPr>
      </w:pPr>
    </w:p>
    <w:p w:rsidR="00740F20" w:rsidRPr="0049186D" w:rsidRDefault="00740F20" w:rsidP="00740F20">
      <w:pPr>
        <w:jc w:val="center"/>
        <w:rPr>
          <w:rFonts w:ascii="GHEA Grapalat" w:hAnsi="GHEA Grapalat" w:cs="Sylfaen"/>
          <w:sz w:val="14"/>
          <w:szCs w:val="14"/>
          <w:lang w:val="hy-AM"/>
        </w:rPr>
      </w:pPr>
    </w:p>
    <w:p w:rsidR="00740F20" w:rsidRPr="0049186D" w:rsidRDefault="00740F20" w:rsidP="00740F20">
      <w:pPr>
        <w:jc w:val="center"/>
        <w:rPr>
          <w:rFonts w:ascii="GHEA Grapalat" w:hAnsi="GHEA Grapalat" w:cs="Sylfaen"/>
          <w:lang w:val="hy-AM"/>
        </w:rPr>
      </w:pPr>
    </w:p>
    <w:p w:rsidR="00740F20" w:rsidRPr="0049186D" w:rsidRDefault="00740F20" w:rsidP="00740F20">
      <w:pPr>
        <w:jc w:val="center"/>
        <w:rPr>
          <w:rFonts w:ascii="GHEA Grapalat" w:hAnsi="GHEA Grapalat" w:cs="Sylfaen"/>
        </w:rPr>
      </w:pPr>
      <w:r w:rsidRPr="0049186D">
        <w:rPr>
          <w:rFonts w:ascii="GHEA Grapalat" w:hAnsi="GHEA Grapalat" w:cs="Sylfaen"/>
        </w:rPr>
        <w:t>ԿՈՂՄԵՐԸ</w:t>
      </w:r>
    </w:p>
    <w:p w:rsidR="00740F20" w:rsidRPr="0049186D" w:rsidRDefault="00740F20" w:rsidP="00740F20">
      <w:pPr>
        <w:jc w:val="center"/>
        <w:rPr>
          <w:rFonts w:ascii="GHEA Grapalat" w:hAnsi="GHEA Grapalat" w:cs="Sylfaen"/>
        </w:rPr>
      </w:pPr>
    </w:p>
    <w:p w:rsidR="00740F20" w:rsidRPr="0049186D" w:rsidRDefault="00740F20" w:rsidP="00740F20">
      <w:pPr>
        <w:tabs>
          <w:tab w:val="left" w:pos="360"/>
          <w:tab w:val="left" w:pos="540"/>
        </w:tabs>
        <w:rPr>
          <w:rFonts w:ascii="GHEA Grapalat" w:hAnsi="GHEA Grapalat" w:cs="Sylfaen"/>
        </w:rPr>
      </w:pPr>
    </w:p>
    <w:p w:rsidR="00740F20" w:rsidRPr="0049186D" w:rsidRDefault="00740F20" w:rsidP="00740F20">
      <w:pPr>
        <w:tabs>
          <w:tab w:val="left" w:pos="360"/>
          <w:tab w:val="left" w:pos="540"/>
        </w:tabs>
        <w:rPr>
          <w:rFonts w:ascii="GHEA Grapalat" w:hAnsi="GHEA Grapalat" w:cs="Sylfaen"/>
        </w:rPr>
      </w:pPr>
    </w:p>
    <w:tbl>
      <w:tblPr>
        <w:tblW w:w="0" w:type="auto"/>
        <w:tblLook w:val="00A0"/>
      </w:tblPr>
      <w:tblGrid>
        <w:gridCol w:w="4785"/>
        <w:gridCol w:w="5223"/>
      </w:tblGrid>
      <w:tr w:rsidR="00740F20" w:rsidRPr="0049186D" w:rsidTr="0042396C">
        <w:tc>
          <w:tcPr>
            <w:tcW w:w="4785" w:type="dxa"/>
          </w:tcPr>
          <w:p w:rsidR="00740F20" w:rsidRPr="0049186D" w:rsidRDefault="00740F20" w:rsidP="0042396C">
            <w:pPr>
              <w:tabs>
                <w:tab w:val="left" w:pos="360"/>
                <w:tab w:val="left" w:pos="540"/>
              </w:tabs>
              <w:jc w:val="center"/>
              <w:rPr>
                <w:rFonts w:ascii="GHEA Grapalat" w:hAnsi="GHEA Grapalat" w:cs="Sylfaen"/>
                <w:b/>
                <w:bCs/>
              </w:rPr>
            </w:pPr>
            <w:r w:rsidRPr="0049186D">
              <w:rPr>
                <w:rFonts w:ascii="GHEA Grapalat" w:hAnsi="GHEA Grapalat" w:cs="Sylfaen"/>
                <w:b/>
                <w:bCs/>
              </w:rPr>
              <w:t>Հանձնեց</w:t>
            </w:r>
          </w:p>
        </w:tc>
        <w:tc>
          <w:tcPr>
            <w:tcW w:w="5223" w:type="dxa"/>
          </w:tcPr>
          <w:p w:rsidR="00740F20" w:rsidRPr="0049186D" w:rsidRDefault="00740F20" w:rsidP="0042396C">
            <w:pPr>
              <w:tabs>
                <w:tab w:val="left" w:pos="360"/>
                <w:tab w:val="left" w:pos="540"/>
              </w:tabs>
              <w:jc w:val="center"/>
              <w:rPr>
                <w:rFonts w:ascii="GHEA Grapalat" w:hAnsi="GHEA Grapalat" w:cs="Sylfaen"/>
                <w:b/>
                <w:bCs/>
              </w:rPr>
            </w:pPr>
            <w:r w:rsidRPr="0049186D">
              <w:rPr>
                <w:rFonts w:ascii="GHEA Grapalat" w:hAnsi="GHEA Grapalat" w:cs="Sylfaen"/>
                <w:b/>
                <w:bCs/>
              </w:rPr>
              <w:t xml:space="preserve">        Ընդունեց</w:t>
            </w:r>
          </w:p>
        </w:tc>
      </w:tr>
    </w:tbl>
    <w:p w:rsidR="00740F20" w:rsidRPr="0049186D" w:rsidRDefault="00740F20" w:rsidP="00740F20">
      <w:pPr>
        <w:tabs>
          <w:tab w:val="left" w:pos="360"/>
          <w:tab w:val="left" w:pos="540"/>
        </w:tabs>
        <w:rPr>
          <w:rFonts w:ascii="GHEA Grapalat" w:hAnsi="GHEA Grapalat" w:cs="Sylfaen"/>
          <w:sz w:val="20"/>
          <w:szCs w:val="20"/>
        </w:rPr>
      </w:pPr>
      <w:r w:rsidRPr="0049186D">
        <w:rPr>
          <w:rFonts w:ascii="GHEA Grapalat" w:hAnsi="GHEA Grapalat" w:cs="Sylfaen"/>
          <w:sz w:val="20"/>
          <w:szCs w:val="20"/>
        </w:rPr>
        <w:t xml:space="preserve">                                                                                                  հայտը նախագծած ներկայացուցիչ`</w:t>
      </w:r>
    </w:p>
    <w:p w:rsidR="00740F20" w:rsidRPr="0049186D" w:rsidRDefault="00740F20" w:rsidP="00740F20">
      <w:pPr>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875"/>
        <w:gridCol w:w="4875"/>
      </w:tblGrid>
      <w:tr w:rsidR="00740F20" w:rsidRPr="0049186D" w:rsidTr="0042396C">
        <w:trPr>
          <w:tblCellSpacing w:w="7" w:type="dxa"/>
          <w:jc w:val="center"/>
        </w:trPr>
        <w:tc>
          <w:tcPr>
            <w:tcW w:w="0" w:type="auto"/>
            <w:vAlign w:val="center"/>
          </w:tcPr>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___________________________ </w:t>
            </w:r>
          </w:p>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15"/>
                <w:szCs w:val="15"/>
              </w:rPr>
              <w:t>ազգանուն, անուն</w:t>
            </w:r>
          </w:p>
        </w:tc>
        <w:tc>
          <w:tcPr>
            <w:tcW w:w="0" w:type="auto"/>
            <w:vAlign w:val="center"/>
          </w:tcPr>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21"/>
                <w:szCs w:val="21"/>
              </w:rPr>
              <w:t>___________________________</w:t>
            </w:r>
          </w:p>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15"/>
                <w:szCs w:val="15"/>
              </w:rPr>
              <w:t>ազգանուն, անուն</w:t>
            </w:r>
          </w:p>
        </w:tc>
      </w:tr>
      <w:tr w:rsidR="00740F20" w:rsidRPr="0049186D" w:rsidTr="0042396C">
        <w:trPr>
          <w:tblCellSpacing w:w="7" w:type="dxa"/>
          <w:jc w:val="center"/>
        </w:trPr>
        <w:tc>
          <w:tcPr>
            <w:tcW w:w="0" w:type="auto"/>
            <w:vAlign w:val="center"/>
          </w:tcPr>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___________________________ </w:t>
            </w:r>
          </w:p>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15"/>
                <w:szCs w:val="15"/>
              </w:rPr>
              <w:t>Ստորագրություն</w:t>
            </w:r>
          </w:p>
        </w:tc>
        <w:tc>
          <w:tcPr>
            <w:tcW w:w="0" w:type="auto"/>
            <w:vAlign w:val="center"/>
          </w:tcPr>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21"/>
                <w:szCs w:val="21"/>
              </w:rPr>
              <w:t>___________________________</w:t>
            </w:r>
          </w:p>
          <w:p w:rsidR="00740F20" w:rsidRPr="0049186D" w:rsidRDefault="00740F20" w:rsidP="0042396C">
            <w:pPr>
              <w:jc w:val="center"/>
              <w:rPr>
                <w:rFonts w:ascii="GHEA Grapalat" w:hAnsi="GHEA Grapalat" w:cs="GHEA Grapalat"/>
                <w:color w:val="000000"/>
                <w:sz w:val="21"/>
                <w:szCs w:val="21"/>
              </w:rPr>
            </w:pPr>
            <w:r w:rsidRPr="0049186D">
              <w:rPr>
                <w:rFonts w:ascii="GHEA Grapalat" w:hAnsi="GHEA Grapalat" w:cs="GHEA Grapalat"/>
                <w:color w:val="000000"/>
                <w:sz w:val="15"/>
                <w:szCs w:val="15"/>
              </w:rPr>
              <w:t>ստորագրություն</w:t>
            </w:r>
          </w:p>
        </w:tc>
      </w:tr>
      <w:tr w:rsidR="00740F20" w:rsidRPr="0049186D" w:rsidTr="0042396C">
        <w:trPr>
          <w:tblCellSpacing w:w="7" w:type="dxa"/>
          <w:jc w:val="center"/>
        </w:trPr>
        <w:tc>
          <w:tcPr>
            <w:tcW w:w="0" w:type="auto"/>
            <w:vAlign w:val="center"/>
          </w:tcPr>
          <w:p w:rsidR="00740F20" w:rsidRPr="0049186D" w:rsidRDefault="00740F20" w:rsidP="0042396C">
            <w:pP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                              </w:t>
            </w:r>
          </w:p>
        </w:tc>
        <w:tc>
          <w:tcPr>
            <w:tcW w:w="0" w:type="auto"/>
            <w:vAlign w:val="center"/>
          </w:tcPr>
          <w:p w:rsidR="00740F20" w:rsidRPr="0049186D" w:rsidRDefault="00740F20" w:rsidP="0042396C">
            <w:pPr>
              <w:rPr>
                <w:rFonts w:ascii="GHEA Grapalat" w:hAnsi="GHEA Grapalat" w:cs="GHEA Grapalat"/>
                <w:color w:val="000000"/>
                <w:sz w:val="21"/>
                <w:szCs w:val="21"/>
              </w:rPr>
            </w:pPr>
          </w:p>
        </w:tc>
      </w:tr>
    </w:tbl>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pStyle w:val="norm"/>
        <w:spacing w:line="240" w:lineRule="auto"/>
        <w:ind w:firstLine="284"/>
        <w:jc w:val="right"/>
        <w:rPr>
          <w:rFonts w:ascii="GHEA Grapalat" w:hAnsi="GHEA Grapalat"/>
          <w:b/>
          <w:sz w:val="20"/>
        </w:rPr>
      </w:pPr>
    </w:p>
    <w:p w:rsidR="00740F20" w:rsidRPr="0049186D" w:rsidRDefault="00740F20" w:rsidP="00740F20">
      <w:pPr>
        <w:pStyle w:val="norm"/>
        <w:spacing w:line="240" w:lineRule="auto"/>
        <w:ind w:firstLine="284"/>
        <w:jc w:val="right"/>
        <w:rPr>
          <w:rFonts w:ascii="GHEA Grapalat" w:hAnsi="GHEA Grapalat"/>
          <w:b/>
          <w:sz w:val="20"/>
        </w:rPr>
      </w:pPr>
    </w:p>
    <w:p w:rsidR="00740F20" w:rsidRPr="0049186D" w:rsidRDefault="00740F20" w:rsidP="00740F20">
      <w:pPr>
        <w:rPr>
          <w:rFonts w:ascii="GHEA Grapalat" w:hAnsi="GHEA Grapalat"/>
          <w:sz w:val="20"/>
          <w:lang w:val="hy-AM"/>
        </w:rPr>
      </w:pPr>
    </w:p>
    <w:p w:rsidR="00740F20" w:rsidRPr="0049186D" w:rsidRDefault="00740F20" w:rsidP="00740F20">
      <w:pPr>
        <w:rPr>
          <w:rFonts w:ascii="GHEA Grapalat" w:hAnsi="GHEA Grapalat"/>
          <w:sz w:val="20"/>
          <w:lang w:val="hy-AM"/>
        </w:rPr>
      </w:pPr>
    </w:p>
    <w:p w:rsidR="00740F20" w:rsidRPr="0049186D" w:rsidRDefault="00740F20" w:rsidP="00740F20">
      <w:pPr>
        <w:rPr>
          <w:rFonts w:ascii="GHEA Grapalat" w:hAnsi="GHEA Grapalat"/>
          <w:sz w:val="20"/>
          <w:lang w:val="hy-AM"/>
        </w:rPr>
      </w:pPr>
    </w:p>
    <w:p w:rsidR="00740F20" w:rsidRPr="0049186D" w:rsidRDefault="00740F20" w:rsidP="00740F20">
      <w:pPr>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740F20" w:rsidRPr="0049186D" w:rsidTr="0042396C">
        <w:trPr>
          <w:tblCellSpacing w:w="7" w:type="dxa"/>
          <w:jc w:val="center"/>
        </w:trPr>
        <w:tc>
          <w:tcPr>
            <w:tcW w:w="0" w:type="auto"/>
            <w:vAlign w:val="center"/>
          </w:tcPr>
          <w:p w:rsidR="00740F20" w:rsidRPr="0049186D" w:rsidRDefault="00740F20" w:rsidP="0042396C">
            <w:pP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                              </w:t>
            </w:r>
          </w:p>
        </w:tc>
        <w:tc>
          <w:tcPr>
            <w:tcW w:w="0" w:type="auto"/>
            <w:vAlign w:val="center"/>
          </w:tcPr>
          <w:p w:rsidR="00740F20" w:rsidRPr="0049186D" w:rsidRDefault="00740F20" w:rsidP="0042396C">
            <w:pPr>
              <w:rPr>
                <w:rFonts w:ascii="GHEA Grapalat" w:hAnsi="GHEA Grapalat" w:cs="GHEA Grapalat"/>
                <w:color w:val="000000"/>
                <w:sz w:val="21"/>
                <w:szCs w:val="21"/>
              </w:rPr>
            </w:pPr>
          </w:p>
        </w:tc>
      </w:tr>
    </w:tbl>
    <w:p w:rsidR="00740F20" w:rsidRPr="0049186D" w:rsidRDefault="00740F20" w:rsidP="00740F20">
      <w:pPr>
        <w:ind w:left="-142" w:firstLine="142"/>
        <w:jc w:val="center"/>
        <w:rPr>
          <w:rFonts w:ascii="GHEA Grapalat" w:hAnsi="GHEA Grapalat" w:cs="Sylfaen"/>
          <w:b/>
        </w:rPr>
      </w:pPr>
    </w:p>
    <w:p w:rsidR="00740F20" w:rsidRPr="0049186D" w:rsidRDefault="00740F20" w:rsidP="00740F20">
      <w:pPr>
        <w:ind w:left="-142" w:firstLine="142"/>
        <w:jc w:val="center"/>
        <w:rPr>
          <w:rFonts w:ascii="GHEA Grapalat" w:hAnsi="GHEA Grapalat" w:cs="Sylfaen"/>
          <w:b/>
        </w:rPr>
      </w:pPr>
    </w:p>
    <w:p w:rsidR="00740F20" w:rsidRPr="0049186D" w:rsidRDefault="00740F20" w:rsidP="00740F20">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740F20" w:rsidRPr="0049186D" w:rsidTr="0042396C">
        <w:trPr>
          <w:tblCellSpacing w:w="7" w:type="dxa"/>
          <w:jc w:val="center"/>
        </w:trPr>
        <w:tc>
          <w:tcPr>
            <w:tcW w:w="0" w:type="auto"/>
            <w:vAlign w:val="center"/>
          </w:tcPr>
          <w:p w:rsidR="00740F20" w:rsidRPr="0049186D" w:rsidRDefault="00740F20" w:rsidP="0042396C">
            <w:pPr>
              <w:rPr>
                <w:rFonts w:ascii="GHEA Grapalat" w:hAnsi="GHEA Grapalat" w:cs="GHEA Grapalat"/>
                <w:color w:val="000000"/>
                <w:sz w:val="21"/>
                <w:szCs w:val="21"/>
              </w:rPr>
            </w:pPr>
          </w:p>
        </w:tc>
        <w:tc>
          <w:tcPr>
            <w:tcW w:w="0" w:type="auto"/>
            <w:vAlign w:val="center"/>
          </w:tcPr>
          <w:p w:rsidR="00740F20" w:rsidRPr="0049186D" w:rsidRDefault="00740F20" w:rsidP="0042396C">
            <w:pPr>
              <w:rPr>
                <w:rFonts w:ascii="GHEA Grapalat" w:hAnsi="GHEA Grapalat" w:cs="GHEA Grapalat"/>
                <w:color w:val="000000"/>
                <w:sz w:val="21"/>
                <w:szCs w:val="21"/>
              </w:rPr>
            </w:pPr>
          </w:p>
        </w:tc>
      </w:tr>
    </w:tbl>
    <w:p w:rsidR="00740F20" w:rsidRPr="0049186D" w:rsidRDefault="00740F20" w:rsidP="00740F20">
      <w:pPr>
        <w:ind w:left="-142" w:firstLine="142"/>
        <w:jc w:val="center"/>
        <w:rPr>
          <w:rFonts w:ascii="GHEA Grapalat" w:hAnsi="GHEA Grapalat" w:cs="Sylfaen"/>
          <w:b/>
        </w:rPr>
        <w:sectPr w:rsidR="00740F20" w:rsidRPr="0049186D" w:rsidSect="00536BFB">
          <w:footnotePr>
            <w:pos w:val="beneathText"/>
          </w:footnotePr>
          <w:pgSz w:w="11906" w:h="16838" w:code="9"/>
          <w:pgMar w:top="720" w:right="662" w:bottom="533" w:left="1138" w:header="562" w:footer="562" w:gutter="0"/>
          <w:cols w:space="720"/>
        </w:sectPr>
      </w:pPr>
    </w:p>
    <w:p w:rsidR="00740F20" w:rsidRPr="0049186D" w:rsidRDefault="00740F20" w:rsidP="00740F20">
      <w:pPr>
        <w:pStyle w:val="BodyTextIndent"/>
        <w:spacing w:line="240" w:lineRule="auto"/>
        <w:jc w:val="right"/>
        <w:rPr>
          <w:rFonts w:ascii="GHEA Grapalat" w:hAnsi="GHEA Grapalat" w:cs="Arial"/>
          <w:i w:val="0"/>
          <w:lang w:val="en-US"/>
        </w:rPr>
      </w:pP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w:t>
      </w:r>
      <w:r>
        <w:rPr>
          <w:rFonts w:ascii="GHEA Grapalat" w:hAnsi="GHEA Grapalat" w:cs="Arial"/>
          <w:i w:val="0"/>
          <w:lang w:val="en-US"/>
        </w:rPr>
        <w:t>5</w:t>
      </w:r>
    </w:p>
    <w:p w:rsidR="00740F20" w:rsidRPr="0049186D" w:rsidRDefault="00740F20" w:rsidP="00740F20">
      <w:pPr>
        <w:jc w:val="center"/>
        <w:rPr>
          <w:rFonts w:ascii="GHEA Grapalat" w:hAnsi="GHEA Grapalat"/>
          <w:sz w:val="18"/>
          <w:lang w:val="hy-AM"/>
        </w:rPr>
      </w:pPr>
      <w:r>
        <w:rPr>
          <w:rFonts w:ascii="GHEA Grapalat" w:hAnsi="GHEA Grapalat"/>
          <w:i/>
          <w:lang w:val="af-ZA"/>
        </w:rPr>
        <w:t xml:space="preserve">                                                                                                                                                                         &lt;&lt;ԱՄԱՀ-</w:t>
      </w:r>
      <w:r w:rsidRPr="001807AD">
        <w:rPr>
          <w:rFonts w:ascii="GHEA Grapalat" w:hAnsi="GHEA Grapalat"/>
          <w:i/>
          <w:lang w:val="af-ZA"/>
        </w:rPr>
        <w:t>ԳՀԱՊՁԲ</w:t>
      </w:r>
      <w:r>
        <w:rPr>
          <w:rFonts w:ascii="GHEA Grapalat" w:hAnsi="GHEA Grapalat"/>
          <w:i/>
          <w:lang w:val="af-ZA"/>
        </w:rPr>
        <w:t>-20/01&gt;&gt;</w:t>
      </w:r>
    </w:p>
    <w:p w:rsidR="00740F20" w:rsidRPr="0049186D" w:rsidRDefault="00740F20" w:rsidP="00740F20">
      <w:pPr>
        <w:pStyle w:val="BodyTextIndent"/>
        <w:spacing w:line="240" w:lineRule="auto"/>
        <w:jc w:val="right"/>
        <w:rPr>
          <w:rFonts w:ascii="GHEA Grapalat" w:hAnsi="GHEA Grapalat" w:cs="Arial"/>
          <w:i w:val="0"/>
          <w:lang w:val="hy-AM"/>
        </w:rPr>
      </w:pPr>
      <w:r w:rsidRPr="0049186D">
        <w:rPr>
          <w:rFonts w:ascii="GHEA Grapalat" w:hAnsi="GHEA Grapalat" w:cs="Sylfaen"/>
          <w:i w:val="0"/>
          <w:lang w:val="hy-AM"/>
        </w:rPr>
        <w:t>ծածկագրով</w:t>
      </w:r>
    </w:p>
    <w:p w:rsidR="00740F20" w:rsidRPr="0049186D" w:rsidRDefault="00740F20" w:rsidP="00740F20">
      <w:pPr>
        <w:pStyle w:val="BodyTextIndent"/>
        <w:spacing w:line="240" w:lineRule="auto"/>
        <w:jc w:val="right"/>
        <w:rPr>
          <w:rFonts w:ascii="GHEA Grapalat" w:hAnsi="GHEA Grapalat"/>
          <w:b/>
          <w:i w:val="0"/>
          <w:lang w:val="hy-AM"/>
        </w:rPr>
      </w:pPr>
      <w:r w:rsidRPr="0049186D">
        <w:rPr>
          <w:rFonts w:ascii="GHEA Grapalat" w:hAnsi="GHEA Grapalat" w:cs="Sylfaen"/>
          <w:i w:val="0"/>
          <w:lang w:val="en-US"/>
        </w:rPr>
        <w:t xml:space="preserve">գնանշման հարցման </w:t>
      </w:r>
      <w:r w:rsidRPr="0049186D">
        <w:rPr>
          <w:rFonts w:ascii="GHEA Grapalat" w:hAnsi="GHEA Grapalat" w:cs="Sylfaen"/>
          <w:i w:val="0"/>
          <w:lang w:val="hy-AM"/>
        </w:rPr>
        <w:t>հրավերի</w:t>
      </w:r>
    </w:p>
    <w:p w:rsidR="00740F20" w:rsidRPr="0049186D" w:rsidRDefault="00740F20" w:rsidP="00740F20">
      <w:pPr>
        <w:rPr>
          <w:rStyle w:val="Strong"/>
          <w:rFonts w:ascii="GHEA Grapalat" w:hAnsi="GHEA Grapalat"/>
          <w:sz w:val="15"/>
          <w:szCs w:val="15"/>
          <w:lang w:val="hy-AM"/>
        </w:rPr>
      </w:pPr>
    </w:p>
    <w:p w:rsidR="00740F20" w:rsidRPr="0049186D" w:rsidRDefault="00740F20" w:rsidP="00740F20">
      <w:pPr>
        <w:rPr>
          <w:rStyle w:val="Strong"/>
          <w:rFonts w:ascii="GHEA Grapalat" w:hAnsi="GHEA Grapalat"/>
          <w:sz w:val="15"/>
          <w:szCs w:val="15"/>
          <w:lang w:val="hy-AM"/>
        </w:rPr>
      </w:pPr>
    </w:p>
    <w:p w:rsidR="00740F20" w:rsidRPr="0049186D" w:rsidRDefault="00740F20" w:rsidP="00740F20">
      <w:pPr>
        <w:rPr>
          <w:rStyle w:val="Strong"/>
          <w:rFonts w:ascii="GHEA Grapalat" w:hAnsi="GHEA Grapalat"/>
          <w:sz w:val="15"/>
          <w:szCs w:val="15"/>
          <w:lang w:val="hy-AM"/>
        </w:rPr>
      </w:pPr>
    </w:p>
    <w:p w:rsidR="00740F20" w:rsidRPr="0049186D" w:rsidRDefault="00740F20" w:rsidP="00740F20">
      <w:pPr>
        <w:rPr>
          <w:rStyle w:val="Strong"/>
          <w:rFonts w:ascii="GHEA Grapalat" w:hAnsi="GHEA Grapalat"/>
          <w:sz w:val="15"/>
          <w:szCs w:val="15"/>
          <w:lang w:val="hy-AM"/>
        </w:rPr>
      </w:pPr>
    </w:p>
    <w:p w:rsidR="00740F20" w:rsidRPr="0049186D" w:rsidRDefault="00740F20" w:rsidP="00740F20">
      <w:pPr>
        <w:rPr>
          <w:rStyle w:val="Strong"/>
          <w:rFonts w:ascii="GHEA Grapalat" w:hAnsi="GHEA Grapalat"/>
          <w:sz w:val="15"/>
          <w:szCs w:val="15"/>
          <w:lang w:val="hy-AM"/>
        </w:rPr>
      </w:pP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ՀԱՐՑՈՒՄ</w:t>
      </w: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տվյալների ճշտման մասին</w:t>
      </w:r>
    </w:p>
    <w:p w:rsidR="00740F20" w:rsidRPr="0049186D" w:rsidRDefault="00740F20" w:rsidP="00740F20">
      <w:pPr>
        <w:jc w:val="center"/>
        <w:rPr>
          <w:rFonts w:ascii="GHEA Grapalat" w:hAnsi="GHEA Grapalat"/>
          <w:sz w:val="20"/>
          <w:szCs w:val="20"/>
          <w:lang w:val="hy-AM"/>
        </w:rPr>
      </w:pPr>
    </w:p>
    <w:p w:rsidR="00740F20" w:rsidRPr="0049186D" w:rsidRDefault="00740F20" w:rsidP="00740F20">
      <w:pPr>
        <w:rPr>
          <w:rFonts w:ascii="GHEA Grapalat" w:hAnsi="GHEA Grapalat"/>
          <w:sz w:val="20"/>
          <w:szCs w:val="20"/>
          <w:lang w:val="hy-AM"/>
        </w:rPr>
      </w:pPr>
    </w:p>
    <w:p w:rsidR="00740F20" w:rsidRPr="0049186D" w:rsidRDefault="00740F20" w:rsidP="00740F20">
      <w:pPr>
        <w:jc w:val="both"/>
        <w:rPr>
          <w:rFonts w:ascii="GHEA Grapalat" w:hAnsi="GHEA Grapalat"/>
          <w:sz w:val="20"/>
          <w:szCs w:val="20"/>
          <w:lang w:val="hy-AM"/>
        </w:rPr>
      </w:pP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-ի կարիքների համար կազմակերպված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t xml:space="preserve">    </w:t>
      </w:r>
    </w:p>
    <w:p w:rsidR="00740F20" w:rsidRPr="0049186D" w:rsidRDefault="00740F20" w:rsidP="00740F20">
      <w:pPr>
        <w:tabs>
          <w:tab w:val="left" w:pos="8550"/>
        </w:tabs>
        <w:jc w:val="both"/>
        <w:rPr>
          <w:rFonts w:ascii="GHEA Grapalat" w:hAnsi="GHEA Grapalat"/>
          <w:sz w:val="20"/>
          <w:szCs w:val="20"/>
          <w:vertAlign w:val="superscript"/>
          <w:lang w:val="hy-AM"/>
        </w:rPr>
      </w:pPr>
      <w:r w:rsidRPr="0049186D">
        <w:rPr>
          <w:rFonts w:ascii="GHEA Grapalat" w:hAnsi="GHEA Grapalat"/>
          <w:sz w:val="20"/>
          <w:szCs w:val="20"/>
          <w:vertAlign w:val="superscript"/>
          <w:lang w:val="hy-AM"/>
        </w:rPr>
        <w:t xml:space="preserve">                                պատվիրատուի անվանումը</w:t>
      </w:r>
      <w:r w:rsidRPr="0049186D">
        <w:rPr>
          <w:rFonts w:ascii="GHEA Grapalat" w:hAnsi="GHEA Grapalat"/>
          <w:sz w:val="20"/>
          <w:szCs w:val="20"/>
          <w:vertAlign w:val="superscript"/>
          <w:lang w:val="hy-AM"/>
        </w:rPr>
        <w:tab/>
        <w:t xml:space="preserve">                                  ընթացակարգի ծածկագիրը</w:t>
      </w:r>
    </w:p>
    <w:p w:rsidR="00740F20" w:rsidRPr="0049186D" w:rsidRDefault="00740F20" w:rsidP="00740F20">
      <w:pPr>
        <w:rPr>
          <w:rFonts w:ascii="GHEA Grapalat" w:hAnsi="GHEA Grapalat"/>
          <w:sz w:val="20"/>
          <w:szCs w:val="20"/>
          <w:lang w:val="hy-AM"/>
        </w:rPr>
      </w:pPr>
      <w:r w:rsidRPr="0049186D">
        <w:rPr>
          <w:rFonts w:ascii="GHEA Grapalat" w:hAnsi="GHEA Grapalat"/>
          <w:sz w:val="20"/>
          <w:szCs w:val="20"/>
          <w:lang w:val="hy-AM"/>
        </w:rPr>
        <w:t xml:space="preserve">ծածկագրով գնման ընթացակարգի  գնահատող հանձնաժողովի 20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թվականի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-ի N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որոշմամբ 1-ին  տեղ է զբաղեցրել ներքոհիշյալ մասնակիցը (մասնակիցները)` </w:t>
      </w:r>
    </w:p>
    <w:p w:rsidR="00740F20" w:rsidRPr="0049186D" w:rsidRDefault="00740F20" w:rsidP="00740F20">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740F20" w:rsidRPr="0049186D" w:rsidTr="0042396C">
        <w:tc>
          <w:tcPr>
            <w:tcW w:w="1472" w:type="dxa"/>
            <w:vMerge w:val="restart"/>
            <w:shd w:val="clear" w:color="auto" w:fill="auto"/>
            <w:vAlign w:val="center"/>
          </w:tcPr>
          <w:p w:rsidR="00740F20" w:rsidRPr="0049186D" w:rsidRDefault="00740F20" w:rsidP="0042396C">
            <w:pPr>
              <w:ind w:right="390"/>
              <w:jc w:val="center"/>
              <w:rPr>
                <w:rFonts w:ascii="GHEA Grapalat" w:hAnsi="GHEA Grapalat"/>
                <w:sz w:val="20"/>
                <w:szCs w:val="20"/>
              </w:rPr>
            </w:pPr>
            <w:r w:rsidRPr="0049186D">
              <w:rPr>
                <w:rFonts w:ascii="GHEA Grapalat" w:hAnsi="GHEA Grapalat"/>
                <w:sz w:val="20"/>
                <w:szCs w:val="20"/>
                <w:lang w:val="hy-AM"/>
              </w:rPr>
              <w:t xml:space="preserve">       </w:t>
            </w:r>
            <w:r w:rsidRPr="0049186D">
              <w:rPr>
                <w:rFonts w:ascii="GHEA Grapalat" w:hAnsi="GHEA Grapalat"/>
                <w:sz w:val="20"/>
                <w:szCs w:val="20"/>
              </w:rPr>
              <w:t>N</w:t>
            </w:r>
          </w:p>
        </w:tc>
        <w:tc>
          <w:tcPr>
            <w:tcW w:w="12992" w:type="dxa"/>
            <w:gridSpan w:val="3"/>
            <w:shd w:val="clear" w:color="auto" w:fill="auto"/>
            <w:vAlign w:val="center"/>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Մասնակցի</w:t>
            </w:r>
          </w:p>
        </w:tc>
      </w:tr>
      <w:tr w:rsidR="00740F20" w:rsidRPr="0049186D" w:rsidTr="0042396C">
        <w:tc>
          <w:tcPr>
            <w:tcW w:w="1472" w:type="dxa"/>
            <w:vMerge/>
            <w:shd w:val="clear" w:color="auto" w:fill="auto"/>
            <w:vAlign w:val="center"/>
          </w:tcPr>
          <w:p w:rsidR="00740F20" w:rsidRPr="0049186D" w:rsidRDefault="00740F20" w:rsidP="0042396C">
            <w:pPr>
              <w:jc w:val="center"/>
              <w:rPr>
                <w:rFonts w:ascii="GHEA Grapalat" w:hAnsi="GHEA Grapalat"/>
                <w:sz w:val="20"/>
                <w:szCs w:val="20"/>
              </w:rPr>
            </w:pPr>
          </w:p>
        </w:tc>
        <w:tc>
          <w:tcPr>
            <w:tcW w:w="4486" w:type="dxa"/>
            <w:shd w:val="clear" w:color="auto" w:fill="auto"/>
            <w:vAlign w:val="center"/>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Անվանումը</w:t>
            </w:r>
          </w:p>
        </w:tc>
        <w:tc>
          <w:tcPr>
            <w:tcW w:w="4230" w:type="dxa"/>
            <w:shd w:val="clear" w:color="auto" w:fill="auto"/>
            <w:vAlign w:val="center"/>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հարկ վճարողի</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հաշվառման համարը </w:t>
            </w:r>
          </w:p>
        </w:tc>
        <w:tc>
          <w:tcPr>
            <w:tcW w:w="4276" w:type="dxa"/>
            <w:shd w:val="clear" w:color="auto" w:fill="auto"/>
            <w:vAlign w:val="center"/>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հայտը ներկայացվելու ամիսը, ամսաթիվը, տարեթիվը</w:t>
            </w:r>
          </w:p>
        </w:tc>
      </w:tr>
      <w:tr w:rsidR="00740F20" w:rsidRPr="0049186D" w:rsidTr="0042396C">
        <w:tc>
          <w:tcPr>
            <w:tcW w:w="1472" w:type="dxa"/>
            <w:shd w:val="clear" w:color="auto" w:fill="auto"/>
          </w:tcPr>
          <w:p w:rsidR="00740F20" w:rsidRPr="0049186D" w:rsidRDefault="00740F20" w:rsidP="0042396C">
            <w:pPr>
              <w:jc w:val="center"/>
              <w:rPr>
                <w:rFonts w:ascii="GHEA Grapalat" w:hAnsi="GHEA Grapalat"/>
                <w:sz w:val="20"/>
                <w:szCs w:val="20"/>
              </w:rPr>
            </w:pPr>
          </w:p>
        </w:tc>
        <w:tc>
          <w:tcPr>
            <w:tcW w:w="4486" w:type="dxa"/>
            <w:shd w:val="clear" w:color="auto" w:fill="auto"/>
          </w:tcPr>
          <w:p w:rsidR="00740F20" w:rsidRPr="0049186D" w:rsidRDefault="00740F20" w:rsidP="0042396C">
            <w:pPr>
              <w:jc w:val="center"/>
              <w:rPr>
                <w:rFonts w:ascii="GHEA Grapalat" w:hAnsi="GHEA Grapalat"/>
                <w:sz w:val="20"/>
                <w:szCs w:val="20"/>
              </w:rPr>
            </w:pPr>
          </w:p>
        </w:tc>
        <w:tc>
          <w:tcPr>
            <w:tcW w:w="4230" w:type="dxa"/>
            <w:shd w:val="clear" w:color="auto" w:fill="auto"/>
          </w:tcPr>
          <w:p w:rsidR="00740F20" w:rsidRPr="0049186D" w:rsidRDefault="00740F20" w:rsidP="0042396C">
            <w:pPr>
              <w:jc w:val="center"/>
              <w:rPr>
                <w:rFonts w:ascii="GHEA Grapalat" w:hAnsi="GHEA Grapalat"/>
                <w:sz w:val="20"/>
                <w:szCs w:val="20"/>
              </w:rPr>
            </w:pPr>
          </w:p>
        </w:tc>
        <w:tc>
          <w:tcPr>
            <w:tcW w:w="4276" w:type="dxa"/>
            <w:shd w:val="clear" w:color="auto" w:fill="auto"/>
          </w:tcPr>
          <w:p w:rsidR="00740F20" w:rsidRPr="0049186D" w:rsidRDefault="00740F20" w:rsidP="0042396C">
            <w:pPr>
              <w:jc w:val="center"/>
              <w:rPr>
                <w:rFonts w:ascii="GHEA Grapalat" w:hAnsi="GHEA Grapalat"/>
                <w:sz w:val="20"/>
                <w:szCs w:val="20"/>
              </w:rPr>
            </w:pPr>
          </w:p>
        </w:tc>
      </w:tr>
      <w:tr w:rsidR="00740F20" w:rsidRPr="0049186D" w:rsidTr="0042396C">
        <w:tc>
          <w:tcPr>
            <w:tcW w:w="1472" w:type="dxa"/>
            <w:shd w:val="clear" w:color="auto" w:fill="auto"/>
          </w:tcPr>
          <w:p w:rsidR="00740F20" w:rsidRPr="0049186D" w:rsidRDefault="00740F20" w:rsidP="0042396C">
            <w:pPr>
              <w:jc w:val="center"/>
              <w:rPr>
                <w:rFonts w:ascii="GHEA Grapalat" w:hAnsi="GHEA Grapalat"/>
                <w:sz w:val="20"/>
                <w:szCs w:val="20"/>
              </w:rPr>
            </w:pPr>
          </w:p>
        </w:tc>
        <w:tc>
          <w:tcPr>
            <w:tcW w:w="4486" w:type="dxa"/>
            <w:shd w:val="clear" w:color="auto" w:fill="auto"/>
          </w:tcPr>
          <w:p w:rsidR="00740F20" w:rsidRPr="0049186D" w:rsidRDefault="00740F20" w:rsidP="0042396C">
            <w:pPr>
              <w:jc w:val="center"/>
              <w:rPr>
                <w:rFonts w:ascii="GHEA Grapalat" w:hAnsi="GHEA Grapalat"/>
                <w:sz w:val="20"/>
                <w:szCs w:val="20"/>
              </w:rPr>
            </w:pPr>
          </w:p>
        </w:tc>
        <w:tc>
          <w:tcPr>
            <w:tcW w:w="4230" w:type="dxa"/>
            <w:shd w:val="clear" w:color="auto" w:fill="auto"/>
          </w:tcPr>
          <w:p w:rsidR="00740F20" w:rsidRPr="0049186D" w:rsidRDefault="00740F20" w:rsidP="0042396C">
            <w:pPr>
              <w:jc w:val="center"/>
              <w:rPr>
                <w:rFonts w:ascii="GHEA Grapalat" w:hAnsi="GHEA Grapalat"/>
                <w:sz w:val="20"/>
                <w:szCs w:val="20"/>
              </w:rPr>
            </w:pPr>
          </w:p>
        </w:tc>
        <w:tc>
          <w:tcPr>
            <w:tcW w:w="4276" w:type="dxa"/>
            <w:shd w:val="clear" w:color="auto" w:fill="auto"/>
          </w:tcPr>
          <w:p w:rsidR="00740F20" w:rsidRPr="0049186D" w:rsidRDefault="00740F20" w:rsidP="0042396C">
            <w:pPr>
              <w:jc w:val="center"/>
              <w:rPr>
                <w:rFonts w:ascii="GHEA Grapalat" w:hAnsi="GHEA Grapalat"/>
                <w:sz w:val="20"/>
                <w:szCs w:val="20"/>
              </w:rPr>
            </w:pPr>
          </w:p>
        </w:tc>
      </w:tr>
    </w:tbl>
    <w:p w:rsidR="00740F20" w:rsidRPr="0049186D" w:rsidRDefault="00740F20" w:rsidP="00740F20">
      <w:pPr>
        <w:jc w:val="both"/>
        <w:rPr>
          <w:rFonts w:ascii="GHEA Grapalat" w:hAnsi="GHEA Grapalat"/>
          <w:sz w:val="20"/>
          <w:szCs w:val="20"/>
          <w:lang w:val="hy-AM"/>
        </w:rPr>
      </w:pPr>
      <w:r w:rsidRPr="0049186D">
        <w:rPr>
          <w:rFonts w:ascii="GHEA Grapalat" w:hAnsi="GHEA Grapalat"/>
          <w:sz w:val="20"/>
          <w:szCs w:val="20"/>
        </w:rPr>
        <w:tab/>
      </w:r>
    </w:p>
    <w:p w:rsidR="00740F20" w:rsidRPr="0049186D" w:rsidRDefault="00740F20" w:rsidP="00740F20">
      <w:pPr>
        <w:ind w:firstLine="708"/>
        <w:jc w:val="both"/>
        <w:rPr>
          <w:rFonts w:ascii="GHEA Grapalat" w:hAnsi="GHEA Grapalat"/>
          <w:sz w:val="20"/>
          <w:szCs w:val="20"/>
          <w:lang w:val="hy-AM"/>
        </w:rPr>
      </w:pPr>
      <w:r w:rsidRPr="0049186D">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740F20" w:rsidRPr="0049186D" w:rsidRDefault="00740F20" w:rsidP="00740F20">
      <w:pPr>
        <w:jc w:val="both"/>
        <w:rPr>
          <w:rFonts w:ascii="GHEA Grapalat" w:hAnsi="GHEA Grapalat"/>
          <w:sz w:val="20"/>
          <w:szCs w:val="20"/>
          <w:lang w:val="hy-AM"/>
        </w:rPr>
      </w:pPr>
    </w:p>
    <w:p w:rsidR="00740F20" w:rsidRPr="0049186D" w:rsidRDefault="00740F20" w:rsidP="00740F20">
      <w:pPr>
        <w:jc w:val="both"/>
        <w:rPr>
          <w:rFonts w:ascii="GHEA Grapalat" w:hAnsi="GHEA Grapalat"/>
          <w:sz w:val="20"/>
          <w:szCs w:val="20"/>
          <w:lang w:val="hy-AM"/>
        </w:rPr>
      </w:pPr>
    </w:p>
    <w:p w:rsidR="00740F20" w:rsidRPr="0049186D" w:rsidRDefault="00740F20" w:rsidP="00740F20">
      <w:pPr>
        <w:jc w:val="both"/>
        <w:rPr>
          <w:rFonts w:ascii="GHEA Grapalat" w:hAnsi="GHEA Grapalat"/>
          <w:sz w:val="20"/>
          <w:szCs w:val="20"/>
          <w:lang w:val="hy-AM"/>
        </w:rPr>
      </w:pPr>
    </w:p>
    <w:p w:rsidR="00740F20" w:rsidRPr="0049186D" w:rsidRDefault="00740F20" w:rsidP="00740F20">
      <w:pPr>
        <w:jc w:val="both"/>
        <w:rPr>
          <w:rFonts w:ascii="GHEA Grapalat" w:hAnsi="GHEA Grapalat"/>
          <w:sz w:val="20"/>
          <w:szCs w:val="20"/>
          <w:lang w:val="hy-AM"/>
        </w:rPr>
      </w:pPr>
    </w:p>
    <w:p w:rsidR="00740F20" w:rsidRPr="0049186D" w:rsidRDefault="00740F20" w:rsidP="00740F20">
      <w:pPr>
        <w:jc w:val="both"/>
        <w:rPr>
          <w:rFonts w:ascii="GHEA Grapalat" w:hAnsi="GHEA Grapalat"/>
          <w:sz w:val="20"/>
          <w:szCs w:val="20"/>
          <w:u w:val="single"/>
          <w:lang w:val="hy-AM"/>
        </w:rPr>
      </w:pP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 ծածկագրով գնահատող հանձնաժողովի քարտուղար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p>
    <w:p w:rsidR="00740F20" w:rsidRPr="0049186D" w:rsidRDefault="00740F20" w:rsidP="00740F20">
      <w:pPr>
        <w:tabs>
          <w:tab w:val="left" w:pos="8550"/>
        </w:tabs>
        <w:jc w:val="both"/>
        <w:rPr>
          <w:rFonts w:ascii="GHEA Grapalat" w:hAnsi="GHEA Grapalat"/>
          <w:sz w:val="20"/>
          <w:szCs w:val="20"/>
          <w:lang w:val="hy-AM"/>
        </w:rPr>
      </w:pPr>
      <w:r w:rsidRPr="0049186D">
        <w:rPr>
          <w:rFonts w:ascii="GHEA Grapalat" w:hAnsi="GHEA Grapalat"/>
          <w:sz w:val="20"/>
          <w:szCs w:val="20"/>
          <w:vertAlign w:val="superscript"/>
          <w:lang w:val="hy-AM"/>
        </w:rPr>
        <w:t xml:space="preserve">      ընթացակարգի ծածկագիրը</w:t>
      </w:r>
      <w:r w:rsidRPr="0049186D">
        <w:rPr>
          <w:rFonts w:ascii="GHEA Grapalat" w:hAnsi="GHEA Grapalat"/>
          <w:sz w:val="20"/>
          <w:szCs w:val="20"/>
          <w:lang w:val="hy-AM"/>
        </w:rPr>
        <w:t xml:space="preserve">                                                                                                      </w:t>
      </w:r>
      <w:r w:rsidRPr="0049186D">
        <w:rPr>
          <w:rFonts w:ascii="GHEA Grapalat" w:hAnsi="GHEA Grapalat"/>
          <w:sz w:val="20"/>
          <w:szCs w:val="20"/>
          <w:vertAlign w:val="superscript"/>
          <w:lang w:val="hy-AM"/>
        </w:rPr>
        <w:t>անունը, ազգանունը</w:t>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t xml:space="preserve">    </w:t>
      </w:r>
      <w:r w:rsidRPr="0049186D">
        <w:rPr>
          <w:rFonts w:ascii="GHEA Grapalat" w:hAnsi="GHEA Grapalat"/>
          <w:sz w:val="20"/>
          <w:szCs w:val="20"/>
          <w:vertAlign w:val="superscript"/>
          <w:lang w:val="hy-AM"/>
        </w:rPr>
        <w:t>ստորագրություն</w:t>
      </w:r>
      <w:r w:rsidRPr="0049186D">
        <w:rPr>
          <w:rFonts w:ascii="GHEA Grapalat" w:hAnsi="GHEA Grapalat"/>
          <w:sz w:val="20"/>
          <w:szCs w:val="20"/>
          <w:lang w:val="hy-AM"/>
        </w:rPr>
        <w:tab/>
      </w:r>
    </w:p>
    <w:p w:rsidR="00740F20" w:rsidRPr="0049186D" w:rsidRDefault="00740F20" w:rsidP="00740F20">
      <w:pPr>
        <w:jc w:val="both"/>
        <w:rPr>
          <w:rFonts w:ascii="GHEA Grapalat" w:hAnsi="GHEA Grapalat"/>
          <w:sz w:val="20"/>
          <w:szCs w:val="20"/>
          <w:lang w:val="hy-AM"/>
        </w:rPr>
      </w:pPr>
      <w:r w:rsidRPr="0049186D">
        <w:rPr>
          <w:rFonts w:ascii="GHEA Grapalat" w:hAnsi="GHEA Grapalat"/>
          <w:sz w:val="20"/>
          <w:szCs w:val="20"/>
          <w:lang w:val="hy-AM"/>
        </w:rPr>
        <w:tab/>
      </w:r>
    </w:p>
    <w:p w:rsidR="00740F20" w:rsidRPr="0049186D" w:rsidRDefault="00740F20" w:rsidP="00740F20">
      <w:pPr>
        <w:jc w:val="both"/>
        <w:rPr>
          <w:rFonts w:ascii="GHEA Grapalat" w:hAnsi="GHEA Grapalat"/>
          <w:sz w:val="20"/>
          <w:szCs w:val="20"/>
          <w:lang w:val="hy-AM"/>
        </w:rPr>
      </w:pPr>
    </w:p>
    <w:p w:rsidR="00740F20" w:rsidRPr="0049186D" w:rsidRDefault="00740F20" w:rsidP="00740F20">
      <w:pPr>
        <w:jc w:val="right"/>
        <w:rPr>
          <w:rFonts w:ascii="GHEA Grapalat" w:hAnsi="GHEA Grapalat"/>
          <w:sz w:val="20"/>
          <w:szCs w:val="20"/>
          <w:lang w:val="hy-AM"/>
        </w:rPr>
      </w:pP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20   թ.</w:t>
      </w:r>
    </w:p>
    <w:p w:rsidR="00740F20" w:rsidRPr="0049186D" w:rsidRDefault="00740F20" w:rsidP="00740F20">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740F20" w:rsidRPr="0049186D" w:rsidRDefault="00740F20" w:rsidP="00740F20">
      <w:pPr>
        <w:pStyle w:val="BodyTextIndent"/>
        <w:spacing w:line="240" w:lineRule="auto"/>
        <w:jc w:val="right"/>
        <w:rPr>
          <w:rFonts w:ascii="GHEA Grapalat" w:hAnsi="GHEA Grapalat" w:cs="Arial"/>
          <w:i w:val="0"/>
          <w:lang w:val="hy-AM"/>
        </w:rPr>
      </w:pPr>
      <w:r w:rsidRPr="0049186D">
        <w:rPr>
          <w:rFonts w:ascii="GHEA Grapalat" w:hAnsi="GHEA Grapalat"/>
          <w:lang w:val="hy-AM"/>
        </w:rPr>
        <w:br w:type="page"/>
      </w: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w:t>
      </w:r>
      <w:r w:rsidRPr="005214FE">
        <w:rPr>
          <w:rFonts w:ascii="GHEA Grapalat" w:hAnsi="GHEA Grapalat" w:cs="Arial"/>
          <w:i w:val="0"/>
          <w:lang w:val="hy-AM"/>
        </w:rPr>
        <w:t>6</w:t>
      </w:r>
    </w:p>
    <w:p w:rsidR="00740F20" w:rsidRPr="0049186D" w:rsidRDefault="00740F20" w:rsidP="00740F20">
      <w:pPr>
        <w:pStyle w:val="BodyTextIndent"/>
        <w:spacing w:line="240" w:lineRule="auto"/>
        <w:jc w:val="right"/>
        <w:rPr>
          <w:rFonts w:ascii="GHEA Grapalat" w:hAnsi="GHEA Grapalat" w:cs="Arial"/>
          <w:i w:val="0"/>
          <w:lang w:val="hy-AM"/>
        </w:rPr>
      </w:pPr>
      <w:r w:rsidRPr="0049186D">
        <w:rPr>
          <w:rFonts w:ascii="GHEA Grapalat" w:hAnsi="GHEA Grapalat"/>
          <w:sz w:val="24"/>
          <w:szCs w:val="24"/>
          <w:lang w:val="hy-AM"/>
        </w:rPr>
        <w:t>«</w:t>
      </w:r>
      <w:r w:rsidRPr="0049186D">
        <w:rPr>
          <w:rFonts w:ascii="GHEA Grapalat" w:hAnsi="GHEA Grapalat"/>
          <w:i w:val="0"/>
          <w:lang w:val="hy-AM"/>
        </w:rPr>
        <w:t>---</w:t>
      </w:r>
      <w:r w:rsidRPr="0049186D">
        <w:rPr>
          <w:rFonts w:ascii="GHEA Grapalat" w:hAnsi="GHEA Grapalat" w:cs="Sylfaen"/>
          <w:i w:val="0"/>
          <w:lang w:val="hy-AM"/>
        </w:rPr>
        <w:t>ԳՀԱՊՁԲ</w:t>
      </w:r>
      <w:r w:rsidRPr="0049186D">
        <w:rPr>
          <w:rFonts w:ascii="GHEA Grapalat" w:hAnsi="GHEA Grapalat" w:cs="Arial"/>
          <w:i w:val="0"/>
          <w:lang w:val="hy-AM"/>
        </w:rPr>
        <w:t>---/---</w:t>
      </w:r>
      <w:r w:rsidRPr="0049186D">
        <w:rPr>
          <w:rFonts w:ascii="GHEA Grapalat" w:hAnsi="GHEA Grapalat"/>
          <w:sz w:val="24"/>
          <w:szCs w:val="24"/>
          <w:lang w:val="hy-AM"/>
        </w:rPr>
        <w:t>»*</w:t>
      </w:r>
      <w:r w:rsidRPr="0049186D">
        <w:rPr>
          <w:rFonts w:ascii="GHEA Grapalat" w:hAnsi="GHEA Grapalat"/>
          <w:i w:val="0"/>
          <w:lang w:val="hy-AM"/>
        </w:rPr>
        <w:t xml:space="preserve">  </w:t>
      </w:r>
      <w:r w:rsidRPr="0049186D">
        <w:rPr>
          <w:rFonts w:ascii="GHEA Grapalat" w:hAnsi="GHEA Grapalat" w:cs="Sylfaen"/>
          <w:i w:val="0"/>
          <w:lang w:val="hy-AM"/>
        </w:rPr>
        <w:t>ծածկագրով</w:t>
      </w:r>
    </w:p>
    <w:p w:rsidR="00740F20" w:rsidRPr="0049186D" w:rsidRDefault="00740F20" w:rsidP="00740F20">
      <w:pPr>
        <w:pStyle w:val="BodyTextIndent"/>
        <w:spacing w:line="240" w:lineRule="auto"/>
        <w:jc w:val="right"/>
        <w:rPr>
          <w:rFonts w:ascii="GHEA Grapalat" w:hAnsi="GHEA Grapalat"/>
          <w:b/>
          <w:i w:val="0"/>
          <w:lang w:val="hy-AM"/>
        </w:rPr>
      </w:pPr>
      <w:r w:rsidRPr="0049186D">
        <w:rPr>
          <w:rFonts w:ascii="GHEA Grapalat" w:hAnsi="GHEA Grapalat" w:cs="Sylfaen"/>
          <w:i w:val="0"/>
          <w:lang w:val="hy-AM"/>
        </w:rPr>
        <w:t>գնանշման հարցման հրավերի</w:t>
      </w: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ՏԵՂԵԿԱՏՎՈՒԹՅՈՒՆ</w:t>
      </w: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740F20" w:rsidRPr="0049186D" w:rsidRDefault="00740F20" w:rsidP="00740F20">
      <w:pPr>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հարցման մասին</w:t>
      </w:r>
    </w:p>
    <w:p w:rsidR="00740F20" w:rsidRPr="0049186D" w:rsidRDefault="00740F20" w:rsidP="00740F20">
      <w:pPr>
        <w:jc w:val="center"/>
        <w:rPr>
          <w:rFonts w:ascii="GHEA Grapalat" w:hAnsi="GHEA Grapalat"/>
          <w:sz w:val="20"/>
          <w:szCs w:val="20"/>
          <w:lang w:val="hy-AM"/>
        </w:rPr>
      </w:pPr>
    </w:p>
    <w:p w:rsidR="00740F20" w:rsidRPr="0049186D" w:rsidRDefault="00740F20" w:rsidP="00740F20">
      <w:pPr>
        <w:rPr>
          <w:rFonts w:ascii="GHEA Grapalat" w:hAnsi="GHEA Grapalat"/>
          <w:sz w:val="20"/>
          <w:szCs w:val="20"/>
          <w:lang w:val="hy-AM"/>
        </w:rPr>
      </w:pPr>
    </w:p>
    <w:p w:rsidR="00740F20" w:rsidRPr="0049186D" w:rsidRDefault="00740F20" w:rsidP="00740F20">
      <w:pPr>
        <w:rPr>
          <w:rFonts w:ascii="GHEA Grapalat" w:hAnsi="GHEA Grapalat"/>
          <w:sz w:val="20"/>
          <w:szCs w:val="20"/>
          <w:lang w:val="hy-AM"/>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Change w:id="46" w:author="User" w:date="2019-05-25T08:41:00Z">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PrChange>
      </w:tblPr>
      <w:tblGrid>
        <w:gridCol w:w="1710"/>
        <w:gridCol w:w="1530"/>
        <w:gridCol w:w="1170"/>
        <w:gridCol w:w="1440"/>
        <w:gridCol w:w="4770"/>
        <w:gridCol w:w="990"/>
        <w:gridCol w:w="990"/>
        <w:gridCol w:w="990"/>
        <w:gridCol w:w="1170"/>
        <w:tblGridChange w:id="47">
          <w:tblGrid>
            <w:gridCol w:w="1710"/>
            <w:gridCol w:w="1530"/>
            <w:gridCol w:w="1170"/>
            <w:gridCol w:w="1440"/>
            <w:gridCol w:w="2340"/>
            <w:gridCol w:w="990"/>
            <w:gridCol w:w="990"/>
            <w:gridCol w:w="990"/>
            <w:gridCol w:w="1170"/>
          </w:tblGrid>
        </w:tblGridChange>
      </w:tblGrid>
      <w:tr w:rsidR="00740F20" w:rsidRPr="0049186D" w:rsidTr="0042396C">
        <w:tc>
          <w:tcPr>
            <w:tcW w:w="1710" w:type="dxa"/>
            <w:vMerge w:val="restart"/>
            <w:shd w:val="clear" w:color="auto" w:fill="auto"/>
            <w:vAlign w:val="center"/>
            <w:tcPrChange w:id="48" w:author="User" w:date="2019-05-25T08:41:00Z">
              <w:tcPr>
                <w:tcW w:w="1710" w:type="dxa"/>
                <w:vMerge w:val="restart"/>
                <w:shd w:val="clear" w:color="auto" w:fill="auto"/>
                <w:vAlign w:val="center"/>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Ընթացակարգի ծածկագիրը</w:t>
            </w:r>
          </w:p>
        </w:tc>
        <w:tc>
          <w:tcPr>
            <w:tcW w:w="1530" w:type="dxa"/>
            <w:vMerge w:val="restart"/>
            <w:shd w:val="clear" w:color="auto" w:fill="auto"/>
            <w:vAlign w:val="center"/>
            <w:tcPrChange w:id="49" w:author="User" w:date="2019-05-25T08:41:00Z">
              <w:tcPr>
                <w:tcW w:w="1530" w:type="dxa"/>
                <w:vMerge w:val="restart"/>
                <w:shd w:val="clear" w:color="auto" w:fill="auto"/>
                <w:vAlign w:val="center"/>
              </w:tcPr>
            </w:tcPrChange>
          </w:tcPr>
          <w:p w:rsidR="00740F20" w:rsidRPr="0049186D" w:rsidRDefault="00740F20" w:rsidP="0042396C">
            <w:pPr>
              <w:jc w:val="center"/>
              <w:rPr>
                <w:rFonts w:ascii="GHEA Grapalat" w:hAnsi="GHEA Grapalat"/>
                <w:sz w:val="18"/>
                <w:szCs w:val="20"/>
                <w:lang w:val="hy-AM"/>
              </w:rPr>
            </w:pPr>
            <w:r w:rsidRPr="0049186D">
              <w:rPr>
                <w:rFonts w:ascii="GHEA Grapalat" w:hAnsi="GHEA Grapalat"/>
                <w:sz w:val="18"/>
                <w:szCs w:val="20"/>
                <w:lang w:val="hy-AM"/>
              </w:rPr>
              <w:t>Պատվիրատուի անվանումը</w:t>
            </w:r>
          </w:p>
        </w:tc>
        <w:tc>
          <w:tcPr>
            <w:tcW w:w="11520" w:type="dxa"/>
            <w:gridSpan w:val="7"/>
            <w:shd w:val="clear" w:color="auto" w:fill="auto"/>
            <w:tcPrChange w:id="50" w:author="User" w:date="2019-05-25T08:41:00Z">
              <w:tcPr>
                <w:tcW w:w="9090" w:type="dxa"/>
                <w:gridSpan w:val="7"/>
                <w:shd w:val="clear" w:color="auto" w:fill="auto"/>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 xml:space="preserve">Մասնակցի </w:t>
            </w:r>
          </w:p>
        </w:tc>
      </w:tr>
      <w:tr w:rsidR="00740F20" w:rsidRPr="0049186D" w:rsidTr="0042396C">
        <w:trPr>
          <w:trHeight w:val="2348"/>
          <w:trPrChange w:id="51" w:author="User" w:date="2019-05-25T08:41:00Z">
            <w:trPr>
              <w:trHeight w:val="2348"/>
            </w:trPr>
          </w:trPrChange>
        </w:trPr>
        <w:tc>
          <w:tcPr>
            <w:tcW w:w="1710" w:type="dxa"/>
            <w:vMerge/>
            <w:shd w:val="clear" w:color="auto" w:fill="auto"/>
            <w:tcPrChange w:id="52" w:author="User" w:date="2019-05-25T08:41:00Z">
              <w:tcPr>
                <w:tcW w:w="1710" w:type="dxa"/>
                <w:vMerge/>
                <w:shd w:val="clear" w:color="auto" w:fill="auto"/>
              </w:tcPr>
            </w:tcPrChange>
          </w:tcPr>
          <w:p w:rsidR="00740F20" w:rsidRPr="0049186D" w:rsidRDefault="00740F20" w:rsidP="0042396C">
            <w:pPr>
              <w:jc w:val="center"/>
              <w:rPr>
                <w:rFonts w:ascii="GHEA Grapalat" w:hAnsi="GHEA Grapalat"/>
                <w:sz w:val="18"/>
                <w:szCs w:val="20"/>
              </w:rPr>
            </w:pPr>
          </w:p>
        </w:tc>
        <w:tc>
          <w:tcPr>
            <w:tcW w:w="1530" w:type="dxa"/>
            <w:vMerge/>
            <w:shd w:val="clear" w:color="auto" w:fill="auto"/>
            <w:tcPrChange w:id="53" w:author="User" w:date="2019-05-25T08:41:00Z">
              <w:tcPr>
                <w:tcW w:w="1530" w:type="dxa"/>
                <w:vMerge/>
                <w:shd w:val="clear" w:color="auto" w:fill="auto"/>
              </w:tcPr>
            </w:tcPrChange>
          </w:tcPr>
          <w:p w:rsidR="00740F20" w:rsidRPr="0049186D" w:rsidRDefault="00740F20" w:rsidP="0042396C">
            <w:pPr>
              <w:jc w:val="center"/>
              <w:rPr>
                <w:rFonts w:ascii="GHEA Grapalat" w:hAnsi="GHEA Grapalat"/>
                <w:sz w:val="18"/>
                <w:szCs w:val="20"/>
              </w:rPr>
            </w:pPr>
          </w:p>
        </w:tc>
        <w:tc>
          <w:tcPr>
            <w:tcW w:w="1170" w:type="dxa"/>
            <w:vMerge w:val="restart"/>
            <w:shd w:val="clear" w:color="auto" w:fill="auto"/>
            <w:vAlign w:val="center"/>
            <w:tcPrChange w:id="54" w:author="User" w:date="2019-05-25T08:41:00Z">
              <w:tcPr>
                <w:tcW w:w="1170" w:type="dxa"/>
                <w:vMerge w:val="restart"/>
                <w:shd w:val="clear" w:color="auto" w:fill="auto"/>
                <w:vAlign w:val="center"/>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անվանումը</w:t>
            </w:r>
          </w:p>
        </w:tc>
        <w:tc>
          <w:tcPr>
            <w:tcW w:w="1440" w:type="dxa"/>
            <w:vMerge w:val="restart"/>
            <w:shd w:val="clear" w:color="auto" w:fill="auto"/>
            <w:vAlign w:val="center"/>
            <w:tcPrChange w:id="55" w:author="User" w:date="2019-05-25T08:41:00Z">
              <w:tcPr>
                <w:tcW w:w="1440" w:type="dxa"/>
                <w:vMerge w:val="restart"/>
                <w:shd w:val="clear" w:color="auto" w:fill="auto"/>
                <w:vAlign w:val="center"/>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հարկ վճարողի հաշվառման համարը</w:t>
            </w:r>
          </w:p>
        </w:tc>
        <w:tc>
          <w:tcPr>
            <w:tcW w:w="4770" w:type="dxa"/>
            <w:vMerge w:val="restart"/>
            <w:shd w:val="clear" w:color="auto" w:fill="auto"/>
            <w:vAlign w:val="center"/>
            <w:tcPrChange w:id="56" w:author="User" w:date="2019-05-25T08:41:00Z">
              <w:tcPr>
                <w:tcW w:w="2340" w:type="dxa"/>
                <w:vMerge w:val="restart"/>
                <w:shd w:val="clear" w:color="auto" w:fill="auto"/>
                <w:vAlign w:val="center"/>
              </w:tcPr>
            </w:tcPrChange>
          </w:tcPr>
          <w:p w:rsidR="00740F20" w:rsidRPr="0049186D" w:rsidRDefault="00740F20" w:rsidP="0042396C">
            <w:pPr>
              <w:jc w:val="both"/>
              <w:rPr>
                <w:rFonts w:ascii="GHEA Grapalat" w:hAnsi="GHEA Grapalat"/>
                <w:sz w:val="18"/>
                <w:szCs w:val="20"/>
              </w:rPr>
            </w:pPr>
            <w:r w:rsidRPr="0049186D">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740F20" w:rsidRPr="0049186D" w:rsidRDefault="00740F20" w:rsidP="0042396C">
            <w:pPr>
              <w:jc w:val="center"/>
              <w:rPr>
                <w:rFonts w:ascii="GHEA Grapalat" w:hAnsi="GHEA Grapalat"/>
                <w:sz w:val="18"/>
                <w:szCs w:val="20"/>
                <w:lang w:val="hy-AM"/>
              </w:rPr>
            </w:pPr>
          </w:p>
          <w:p w:rsidR="00740F20" w:rsidRPr="0049186D" w:rsidRDefault="00740F20" w:rsidP="0042396C">
            <w:pPr>
              <w:jc w:val="center"/>
              <w:rPr>
                <w:rFonts w:ascii="GHEA Grapalat" w:hAnsi="GHEA Grapalat"/>
                <w:sz w:val="18"/>
                <w:szCs w:val="20"/>
                <w:lang w:val="hy-AM"/>
              </w:rPr>
            </w:pPr>
          </w:p>
          <w:p w:rsidR="00740F20" w:rsidRPr="0049186D" w:rsidRDefault="00740F20" w:rsidP="0042396C">
            <w:pPr>
              <w:jc w:val="center"/>
              <w:rPr>
                <w:rFonts w:ascii="GHEA Grapalat" w:hAnsi="GHEA Grapalat"/>
                <w:sz w:val="18"/>
                <w:szCs w:val="20"/>
                <w:lang w:val="hy-AM"/>
              </w:rPr>
            </w:pPr>
          </w:p>
        </w:tc>
        <w:tc>
          <w:tcPr>
            <w:tcW w:w="4140" w:type="dxa"/>
            <w:gridSpan w:val="4"/>
            <w:vMerge w:val="restart"/>
            <w:shd w:val="clear" w:color="auto" w:fill="auto"/>
            <w:vAlign w:val="center"/>
            <w:tcPrChange w:id="57" w:author="User" w:date="2019-05-25T08:41:00Z">
              <w:tcPr>
                <w:tcW w:w="4140" w:type="dxa"/>
                <w:gridSpan w:val="4"/>
                <w:vMerge w:val="restart"/>
                <w:shd w:val="clear" w:color="auto" w:fill="auto"/>
                <w:vAlign w:val="center"/>
              </w:tcPr>
            </w:tcPrChange>
          </w:tcPr>
          <w:p w:rsidR="00740F20" w:rsidRPr="0049186D" w:rsidRDefault="00740F20" w:rsidP="0042396C">
            <w:pPr>
              <w:jc w:val="center"/>
              <w:rPr>
                <w:rFonts w:ascii="GHEA Grapalat" w:hAnsi="GHEA Grapalat"/>
                <w:sz w:val="18"/>
                <w:szCs w:val="20"/>
                <w:lang w:val="hy-AM"/>
              </w:rPr>
            </w:pPr>
            <w:r w:rsidRPr="0049186D">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740F20" w:rsidRPr="005214FE" w:rsidTr="0042396C">
        <w:trPr>
          <w:trHeight w:val="537"/>
          <w:trPrChange w:id="58" w:author="User" w:date="2019-05-25T08:41:00Z">
            <w:trPr>
              <w:trHeight w:val="537"/>
            </w:trPr>
          </w:trPrChange>
        </w:trPr>
        <w:tc>
          <w:tcPr>
            <w:tcW w:w="1710" w:type="dxa"/>
            <w:vMerge/>
            <w:shd w:val="clear" w:color="auto" w:fill="auto"/>
            <w:tcPrChange w:id="59" w:author="User" w:date="2019-05-25T08:41:00Z">
              <w:tcPr>
                <w:tcW w:w="1710" w:type="dxa"/>
                <w:vMerge/>
                <w:shd w:val="clear" w:color="auto" w:fill="auto"/>
              </w:tcPr>
            </w:tcPrChange>
          </w:tcPr>
          <w:p w:rsidR="00740F20" w:rsidRPr="0049186D" w:rsidRDefault="00740F20" w:rsidP="0042396C">
            <w:pPr>
              <w:jc w:val="center"/>
              <w:rPr>
                <w:rFonts w:ascii="GHEA Grapalat" w:hAnsi="GHEA Grapalat"/>
                <w:sz w:val="18"/>
                <w:szCs w:val="20"/>
                <w:lang w:val="hy-AM"/>
              </w:rPr>
            </w:pPr>
          </w:p>
        </w:tc>
        <w:tc>
          <w:tcPr>
            <w:tcW w:w="1530" w:type="dxa"/>
            <w:vMerge/>
            <w:shd w:val="clear" w:color="auto" w:fill="auto"/>
            <w:tcPrChange w:id="60" w:author="User" w:date="2019-05-25T08:41:00Z">
              <w:tcPr>
                <w:tcW w:w="1530" w:type="dxa"/>
                <w:vMerge/>
                <w:shd w:val="clear" w:color="auto" w:fill="auto"/>
              </w:tcPr>
            </w:tcPrChange>
          </w:tcPr>
          <w:p w:rsidR="00740F20" w:rsidRPr="0049186D" w:rsidRDefault="00740F20" w:rsidP="0042396C">
            <w:pPr>
              <w:jc w:val="center"/>
              <w:rPr>
                <w:rFonts w:ascii="GHEA Grapalat" w:hAnsi="GHEA Grapalat"/>
                <w:sz w:val="18"/>
                <w:szCs w:val="20"/>
                <w:lang w:val="hy-AM"/>
              </w:rPr>
            </w:pPr>
          </w:p>
        </w:tc>
        <w:tc>
          <w:tcPr>
            <w:tcW w:w="1170" w:type="dxa"/>
            <w:vMerge/>
            <w:shd w:val="clear" w:color="auto" w:fill="auto"/>
            <w:tcPrChange w:id="61" w:author="User" w:date="2019-05-25T08:41:00Z">
              <w:tcPr>
                <w:tcW w:w="1170" w:type="dxa"/>
                <w:vMerge/>
                <w:shd w:val="clear" w:color="auto" w:fill="auto"/>
              </w:tcPr>
            </w:tcPrChange>
          </w:tcPr>
          <w:p w:rsidR="00740F20" w:rsidRPr="0049186D" w:rsidRDefault="00740F20" w:rsidP="0042396C">
            <w:pPr>
              <w:jc w:val="center"/>
              <w:rPr>
                <w:rFonts w:ascii="GHEA Grapalat" w:hAnsi="GHEA Grapalat"/>
                <w:sz w:val="18"/>
                <w:szCs w:val="20"/>
                <w:lang w:val="hy-AM"/>
              </w:rPr>
            </w:pPr>
          </w:p>
        </w:tc>
        <w:tc>
          <w:tcPr>
            <w:tcW w:w="1440" w:type="dxa"/>
            <w:vMerge/>
            <w:shd w:val="clear" w:color="auto" w:fill="auto"/>
            <w:tcPrChange w:id="62" w:author="User" w:date="2019-05-25T08:41:00Z">
              <w:tcPr>
                <w:tcW w:w="1440" w:type="dxa"/>
                <w:vMerge/>
                <w:shd w:val="clear" w:color="auto" w:fill="auto"/>
              </w:tcPr>
            </w:tcPrChange>
          </w:tcPr>
          <w:p w:rsidR="00740F20" w:rsidRPr="0049186D" w:rsidRDefault="00740F20" w:rsidP="0042396C">
            <w:pPr>
              <w:jc w:val="center"/>
              <w:rPr>
                <w:rFonts w:ascii="GHEA Grapalat" w:hAnsi="GHEA Grapalat"/>
                <w:sz w:val="18"/>
                <w:szCs w:val="20"/>
                <w:lang w:val="hy-AM"/>
              </w:rPr>
            </w:pPr>
          </w:p>
        </w:tc>
        <w:tc>
          <w:tcPr>
            <w:tcW w:w="4770" w:type="dxa"/>
            <w:vMerge/>
            <w:shd w:val="clear" w:color="auto" w:fill="auto"/>
            <w:tcPrChange w:id="63" w:author="User" w:date="2019-05-25T08:41:00Z">
              <w:tcPr>
                <w:tcW w:w="2340" w:type="dxa"/>
                <w:vMerge/>
                <w:shd w:val="clear" w:color="auto" w:fill="auto"/>
              </w:tcPr>
            </w:tcPrChange>
          </w:tcPr>
          <w:p w:rsidR="00740F20" w:rsidRPr="0049186D" w:rsidRDefault="00740F20" w:rsidP="0042396C">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Change w:id="64" w:author="User" w:date="2019-05-25T08:41:00Z">
              <w:tcPr>
                <w:tcW w:w="4140" w:type="dxa"/>
                <w:gridSpan w:val="4"/>
                <w:vMerge/>
                <w:tcBorders>
                  <w:bottom w:val="single" w:sz="4" w:space="0" w:color="auto"/>
                </w:tcBorders>
                <w:shd w:val="clear" w:color="auto" w:fill="auto"/>
              </w:tcPr>
            </w:tcPrChange>
          </w:tcPr>
          <w:p w:rsidR="00740F20" w:rsidRPr="0049186D" w:rsidRDefault="00740F20" w:rsidP="0042396C">
            <w:pPr>
              <w:jc w:val="center"/>
              <w:rPr>
                <w:rFonts w:ascii="GHEA Grapalat" w:hAnsi="GHEA Grapalat"/>
                <w:sz w:val="18"/>
                <w:szCs w:val="20"/>
                <w:lang w:val="hy-AM"/>
              </w:rPr>
            </w:pPr>
          </w:p>
        </w:tc>
      </w:tr>
      <w:tr w:rsidR="00740F20" w:rsidRPr="0049186D" w:rsidTr="0042396C">
        <w:tc>
          <w:tcPr>
            <w:tcW w:w="1710" w:type="dxa"/>
            <w:vMerge/>
            <w:shd w:val="clear" w:color="auto" w:fill="auto"/>
            <w:tcPrChange w:id="65" w:author="User" w:date="2019-05-25T08:41:00Z">
              <w:tcPr>
                <w:tcW w:w="1710" w:type="dxa"/>
                <w:vMerge/>
                <w:shd w:val="clear" w:color="auto" w:fill="auto"/>
              </w:tcPr>
            </w:tcPrChange>
          </w:tcPr>
          <w:p w:rsidR="00740F20" w:rsidRPr="005214FE" w:rsidRDefault="00740F20" w:rsidP="0042396C">
            <w:pPr>
              <w:jc w:val="center"/>
              <w:rPr>
                <w:rFonts w:ascii="GHEA Grapalat" w:hAnsi="GHEA Grapalat"/>
                <w:sz w:val="18"/>
                <w:szCs w:val="20"/>
                <w:lang w:val="hy-AM"/>
              </w:rPr>
            </w:pPr>
          </w:p>
        </w:tc>
        <w:tc>
          <w:tcPr>
            <w:tcW w:w="1530" w:type="dxa"/>
            <w:vMerge/>
            <w:shd w:val="clear" w:color="auto" w:fill="auto"/>
            <w:tcPrChange w:id="66" w:author="User" w:date="2019-05-25T08:41:00Z">
              <w:tcPr>
                <w:tcW w:w="1530" w:type="dxa"/>
                <w:vMerge/>
                <w:shd w:val="clear" w:color="auto" w:fill="auto"/>
              </w:tcPr>
            </w:tcPrChange>
          </w:tcPr>
          <w:p w:rsidR="00740F20" w:rsidRPr="005214FE" w:rsidRDefault="00740F20" w:rsidP="0042396C">
            <w:pPr>
              <w:jc w:val="center"/>
              <w:rPr>
                <w:rFonts w:ascii="GHEA Grapalat" w:hAnsi="GHEA Grapalat"/>
                <w:sz w:val="18"/>
                <w:szCs w:val="20"/>
                <w:lang w:val="hy-AM"/>
              </w:rPr>
            </w:pPr>
          </w:p>
        </w:tc>
        <w:tc>
          <w:tcPr>
            <w:tcW w:w="1170" w:type="dxa"/>
            <w:vMerge/>
            <w:shd w:val="clear" w:color="auto" w:fill="auto"/>
            <w:tcPrChange w:id="67" w:author="User" w:date="2019-05-25T08:41:00Z">
              <w:tcPr>
                <w:tcW w:w="1170" w:type="dxa"/>
                <w:vMerge/>
                <w:shd w:val="clear" w:color="auto" w:fill="auto"/>
              </w:tcPr>
            </w:tcPrChange>
          </w:tcPr>
          <w:p w:rsidR="00740F20" w:rsidRPr="005214FE" w:rsidRDefault="00740F20" w:rsidP="0042396C">
            <w:pPr>
              <w:jc w:val="center"/>
              <w:rPr>
                <w:rFonts w:ascii="GHEA Grapalat" w:hAnsi="GHEA Grapalat"/>
                <w:sz w:val="18"/>
                <w:szCs w:val="20"/>
                <w:lang w:val="hy-AM"/>
              </w:rPr>
            </w:pPr>
          </w:p>
        </w:tc>
        <w:tc>
          <w:tcPr>
            <w:tcW w:w="1440" w:type="dxa"/>
            <w:vMerge/>
            <w:shd w:val="clear" w:color="auto" w:fill="auto"/>
            <w:tcPrChange w:id="68" w:author="User" w:date="2019-05-25T08:41:00Z">
              <w:tcPr>
                <w:tcW w:w="1440" w:type="dxa"/>
                <w:vMerge/>
                <w:shd w:val="clear" w:color="auto" w:fill="auto"/>
              </w:tcPr>
            </w:tcPrChange>
          </w:tcPr>
          <w:p w:rsidR="00740F20" w:rsidRPr="005214FE" w:rsidRDefault="00740F20" w:rsidP="0042396C">
            <w:pPr>
              <w:jc w:val="center"/>
              <w:rPr>
                <w:rFonts w:ascii="GHEA Grapalat" w:hAnsi="GHEA Grapalat"/>
                <w:sz w:val="18"/>
                <w:szCs w:val="20"/>
                <w:lang w:val="hy-AM"/>
              </w:rPr>
            </w:pPr>
          </w:p>
        </w:tc>
        <w:tc>
          <w:tcPr>
            <w:tcW w:w="4770" w:type="dxa"/>
            <w:vMerge/>
            <w:shd w:val="clear" w:color="auto" w:fill="auto"/>
            <w:tcPrChange w:id="69" w:author="User" w:date="2019-05-25T08:41:00Z">
              <w:tcPr>
                <w:tcW w:w="2340" w:type="dxa"/>
                <w:vMerge/>
                <w:shd w:val="clear" w:color="auto" w:fill="auto"/>
              </w:tcPr>
            </w:tcPrChange>
          </w:tcPr>
          <w:p w:rsidR="00740F20" w:rsidRPr="005214FE" w:rsidRDefault="00740F20" w:rsidP="0042396C">
            <w:pPr>
              <w:jc w:val="center"/>
              <w:rPr>
                <w:rFonts w:ascii="GHEA Grapalat" w:hAnsi="GHEA Grapalat"/>
                <w:sz w:val="18"/>
                <w:szCs w:val="20"/>
                <w:lang w:val="hy-AM"/>
              </w:rPr>
            </w:pPr>
          </w:p>
        </w:tc>
        <w:tc>
          <w:tcPr>
            <w:tcW w:w="990" w:type="dxa"/>
            <w:shd w:val="clear" w:color="auto" w:fill="auto"/>
            <w:tcPrChange w:id="70" w:author="User" w:date="2019-05-25T08:41:00Z">
              <w:tcPr>
                <w:tcW w:w="990" w:type="dxa"/>
                <w:shd w:val="clear" w:color="auto" w:fill="auto"/>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Change w:id="71" w:author="User" w:date="2019-05-25T08:41:00Z">
              <w:tcPr>
                <w:tcW w:w="990" w:type="dxa"/>
                <w:shd w:val="clear" w:color="auto" w:fill="auto"/>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Change w:id="72" w:author="User" w:date="2019-05-25T08:41:00Z">
              <w:tcPr>
                <w:tcW w:w="990" w:type="dxa"/>
                <w:shd w:val="clear" w:color="auto" w:fill="auto"/>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20..թ.</w:t>
            </w:r>
          </w:p>
        </w:tc>
        <w:tc>
          <w:tcPr>
            <w:tcW w:w="1170" w:type="dxa"/>
            <w:shd w:val="clear" w:color="auto" w:fill="auto"/>
            <w:tcPrChange w:id="73" w:author="User" w:date="2019-05-25T08:41:00Z">
              <w:tcPr>
                <w:tcW w:w="1170" w:type="dxa"/>
                <w:shd w:val="clear" w:color="auto" w:fill="auto"/>
              </w:tcPr>
            </w:tcPrChange>
          </w:tcPr>
          <w:p w:rsidR="00740F20" w:rsidRPr="0049186D" w:rsidRDefault="00740F20" w:rsidP="0042396C">
            <w:pPr>
              <w:jc w:val="center"/>
              <w:rPr>
                <w:rFonts w:ascii="GHEA Grapalat" w:hAnsi="GHEA Grapalat"/>
                <w:sz w:val="18"/>
                <w:szCs w:val="20"/>
              </w:rPr>
            </w:pPr>
            <w:r w:rsidRPr="0049186D">
              <w:rPr>
                <w:rFonts w:ascii="GHEA Grapalat" w:hAnsi="GHEA Grapalat"/>
                <w:sz w:val="18"/>
                <w:szCs w:val="20"/>
              </w:rPr>
              <w:t>Ընդամենը</w:t>
            </w:r>
          </w:p>
        </w:tc>
      </w:tr>
      <w:tr w:rsidR="00740F20" w:rsidRPr="0049186D" w:rsidTr="0042396C">
        <w:tc>
          <w:tcPr>
            <w:tcW w:w="3240" w:type="dxa"/>
            <w:gridSpan w:val="2"/>
            <w:shd w:val="clear" w:color="auto" w:fill="auto"/>
            <w:tcPrChange w:id="74" w:author="User" w:date="2019-05-25T08:41:00Z">
              <w:tcPr>
                <w:tcW w:w="3240" w:type="dxa"/>
                <w:gridSpan w:val="2"/>
                <w:shd w:val="clear" w:color="auto" w:fill="auto"/>
              </w:tcPr>
            </w:tcPrChange>
          </w:tcPr>
          <w:p w:rsidR="00740F20" w:rsidRPr="0049186D" w:rsidRDefault="00740F20" w:rsidP="0042396C">
            <w:pPr>
              <w:jc w:val="center"/>
              <w:rPr>
                <w:rFonts w:ascii="GHEA Grapalat" w:hAnsi="GHEA Grapalat"/>
                <w:sz w:val="20"/>
                <w:szCs w:val="20"/>
              </w:rPr>
            </w:pPr>
          </w:p>
        </w:tc>
        <w:tc>
          <w:tcPr>
            <w:tcW w:w="1170" w:type="dxa"/>
            <w:shd w:val="clear" w:color="auto" w:fill="auto"/>
            <w:tcPrChange w:id="75" w:author="User" w:date="2019-05-25T08:41:00Z">
              <w:tcPr>
                <w:tcW w:w="1170" w:type="dxa"/>
                <w:shd w:val="clear" w:color="auto" w:fill="auto"/>
              </w:tcPr>
            </w:tcPrChange>
          </w:tcPr>
          <w:p w:rsidR="00740F20" w:rsidRPr="0049186D" w:rsidRDefault="00740F20" w:rsidP="0042396C">
            <w:pPr>
              <w:jc w:val="center"/>
              <w:rPr>
                <w:rFonts w:ascii="GHEA Grapalat" w:hAnsi="GHEA Grapalat"/>
                <w:sz w:val="20"/>
                <w:szCs w:val="20"/>
              </w:rPr>
            </w:pPr>
          </w:p>
        </w:tc>
        <w:tc>
          <w:tcPr>
            <w:tcW w:w="1440" w:type="dxa"/>
            <w:shd w:val="clear" w:color="auto" w:fill="auto"/>
            <w:tcPrChange w:id="76" w:author="User" w:date="2019-05-25T08:41:00Z">
              <w:tcPr>
                <w:tcW w:w="1440" w:type="dxa"/>
                <w:shd w:val="clear" w:color="auto" w:fill="auto"/>
              </w:tcPr>
            </w:tcPrChange>
          </w:tcPr>
          <w:p w:rsidR="00740F20" w:rsidRPr="0049186D" w:rsidRDefault="00740F20" w:rsidP="0042396C">
            <w:pPr>
              <w:jc w:val="center"/>
              <w:rPr>
                <w:rFonts w:ascii="GHEA Grapalat" w:hAnsi="GHEA Grapalat"/>
                <w:sz w:val="20"/>
                <w:szCs w:val="20"/>
              </w:rPr>
            </w:pPr>
          </w:p>
        </w:tc>
        <w:tc>
          <w:tcPr>
            <w:tcW w:w="4770" w:type="dxa"/>
            <w:shd w:val="clear" w:color="auto" w:fill="auto"/>
            <w:tcPrChange w:id="77" w:author="User" w:date="2019-05-25T08:41:00Z">
              <w:tcPr>
                <w:tcW w:w="2340" w:type="dxa"/>
                <w:shd w:val="clear" w:color="auto" w:fill="auto"/>
              </w:tcPr>
            </w:tcPrChange>
          </w:tcPr>
          <w:p w:rsidR="00740F20" w:rsidRPr="0049186D" w:rsidRDefault="00740F20" w:rsidP="0042396C">
            <w:pPr>
              <w:jc w:val="center"/>
              <w:rPr>
                <w:rFonts w:ascii="GHEA Grapalat" w:hAnsi="GHEA Grapalat"/>
                <w:sz w:val="20"/>
                <w:szCs w:val="20"/>
              </w:rPr>
            </w:pPr>
          </w:p>
        </w:tc>
        <w:tc>
          <w:tcPr>
            <w:tcW w:w="990" w:type="dxa"/>
            <w:shd w:val="clear" w:color="auto" w:fill="auto"/>
            <w:tcPrChange w:id="78" w:author="User" w:date="2019-05-25T08:41:00Z">
              <w:tcPr>
                <w:tcW w:w="990" w:type="dxa"/>
                <w:shd w:val="clear" w:color="auto" w:fill="auto"/>
              </w:tcPr>
            </w:tcPrChange>
          </w:tcPr>
          <w:p w:rsidR="00740F20" w:rsidRPr="0049186D" w:rsidRDefault="00740F20" w:rsidP="0042396C">
            <w:pPr>
              <w:jc w:val="center"/>
              <w:rPr>
                <w:rFonts w:ascii="GHEA Grapalat" w:hAnsi="GHEA Grapalat"/>
                <w:sz w:val="20"/>
                <w:szCs w:val="20"/>
              </w:rPr>
            </w:pPr>
          </w:p>
        </w:tc>
        <w:tc>
          <w:tcPr>
            <w:tcW w:w="990" w:type="dxa"/>
            <w:shd w:val="clear" w:color="auto" w:fill="auto"/>
            <w:tcPrChange w:id="79" w:author="User" w:date="2019-05-25T08:41:00Z">
              <w:tcPr>
                <w:tcW w:w="990" w:type="dxa"/>
                <w:shd w:val="clear" w:color="auto" w:fill="auto"/>
              </w:tcPr>
            </w:tcPrChange>
          </w:tcPr>
          <w:p w:rsidR="00740F20" w:rsidRPr="0049186D" w:rsidRDefault="00740F20" w:rsidP="0042396C">
            <w:pPr>
              <w:jc w:val="center"/>
              <w:rPr>
                <w:rFonts w:ascii="GHEA Grapalat" w:hAnsi="GHEA Grapalat"/>
                <w:sz w:val="20"/>
                <w:szCs w:val="20"/>
              </w:rPr>
            </w:pPr>
          </w:p>
        </w:tc>
        <w:tc>
          <w:tcPr>
            <w:tcW w:w="990" w:type="dxa"/>
            <w:shd w:val="clear" w:color="auto" w:fill="auto"/>
            <w:tcPrChange w:id="80" w:author="User" w:date="2019-05-25T08:41:00Z">
              <w:tcPr>
                <w:tcW w:w="990" w:type="dxa"/>
                <w:shd w:val="clear" w:color="auto" w:fill="auto"/>
              </w:tcPr>
            </w:tcPrChange>
          </w:tcPr>
          <w:p w:rsidR="00740F20" w:rsidRPr="0049186D" w:rsidRDefault="00740F20" w:rsidP="0042396C">
            <w:pPr>
              <w:jc w:val="center"/>
              <w:rPr>
                <w:rFonts w:ascii="GHEA Grapalat" w:hAnsi="GHEA Grapalat"/>
                <w:sz w:val="20"/>
                <w:szCs w:val="20"/>
              </w:rPr>
            </w:pPr>
          </w:p>
        </w:tc>
        <w:tc>
          <w:tcPr>
            <w:tcW w:w="1170" w:type="dxa"/>
            <w:shd w:val="clear" w:color="auto" w:fill="auto"/>
            <w:tcPrChange w:id="81" w:author="User" w:date="2019-05-25T08:41:00Z">
              <w:tcPr>
                <w:tcW w:w="1170" w:type="dxa"/>
                <w:shd w:val="clear" w:color="auto" w:fill="auto"/>
              </w:tcPr>
            </w:tcPrChange>
          </w:tcPr>
          <w:p w:rsidR="00740F20" w:rsidRPr="0049186D" w:rsidRDefault="00740F20" w:rsidP="0042396C">
            <w:pPr>
              <w:jc w:val="center"/>
              <w:rPr>
                <w:rFonts w:ascii="GHEA Grapalat" w:hAnsi="GHEA Grapalat"/>
                <w:sz w:val="20"/>
                <w:szCs w:val="20"/>
              </w:rPr>
            </w:pPr>
          </w:p>
        </w:tc>
      </w:tr>
    </w:tbl>
    <w:p w:rsidR="00740F20" w:rsidRPr="0049186D" w:rsidRDefault="00740F20" w:rsidP="00740F20">
      <w:pPr>
        <w:jc w:val="center"/>
        <w:rPr>
          <w:rFonts w:ascii="GHEA Grapalat" w:hAnsi="GHEA Grapalat"/>
          <w:sz w:val="20"/>
          <w:szCs w:val="20"/>
        </w:rPr>
      </w:pPr>
    </w:p>
    <w:p w:rsidR="00740F20" w:rsidRPr="0049186D" w:rsidRDefault="00740F20" w:rsidP="00740F20">
      <w:pPr>
        <w:rPr>
          <w:rFonts w:ascii="GHEA Grapalat" w:hAnsi="GHEA Grapalat"/>
          <w:sz w:val="20"/>
          <w:szCs w:val="20"/>
        </w:rPr>
      </w:pPr>
    </w:p>
    <w:p w:rsidR="00740F20" w:rsidRPr="0049186D" w:rsidRDefault="00740F20" w:rsidP="00740F20">
      <w:pPr>
        <w:jc w:val="both"/>
        <w:rPr>
          <w:rFonts w:ascii="GHEA Grapalat" w:hAnsi="GHEA Grapalat"/>
          <w:sz w:val="20"/>
          <w:szCs w:val="20"/>
          <w:u w:val="single"/>
        </w:rPr>
      </w:pPr>
      <w:r w:rsidRPr="0049186D">
        <w:rPr>
          <w:rFonts w:ascii="GHEA Grapalat" w:hAnsi="GHEA Grapalat"/>
          <w:sz w:val="20"/>
          <w:szCs w:val="20"/>
        </w:rPr>
        <w:t xml:space="preserve">Տեղեկատվությունը տրվել է </w:t>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sz w:val="20"/>
          <w:szCs w:val="20"/>
        </w:rPr>
        <w:t xml:space="preserve"> վարչության աշխատակից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rPr>
        <w:t xml:space="preserve">-ի կողմից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p>
    <w:p w:rsidR="00740F20" w:rsidRPr="0049186D" w:rsidRDefault="00740F20" w:rsidP="00740F20">
      <w:pPr>
        <w:jc w:val="both"/>
        <w:rPr>
          <w:rFonts w:ascii="GHEA Grapalat" w:hAnsi="GHEA Grapalat"/>
          <w:sz w:val="20"/>
          <w:szCs w:val="20"/>
        </w:rPr>
      </w:pPr>
      <w:r w:rsidRPr="0049186D">
        <w:rPr>
          <w:rFonts w:ascii="GHEA Grapalat" w:hAnsi="GHEA Grapalat"/>
          <w:sz w:val="20"/>
          <w:szCs w:val="20"/>
        </w:rPr>
        <w:lastRenderedPageBreak/>
        <w:tab/>
      </w:r>
      <w:r w:rsidRPr="0049186D">
        <w:rPr>
          <w:rFonts w:ascii="GHEA Grapalat" w:hAnsi="GHEA Grapalat"/>
          <w:sz w:val="20"/>
          <w:szCs w:val="20"/>
        </w:rPr>
        <w:tab/>
      </w:r>
      <w:r w:rsidRPr="0049186D">
        <w:rPr>
          <w:rFonts w:ascii="GHEA Grapalat" w:hAnsi="GHEA Grapalat"/>
          <w:sz w:val="20"/>
          <w:szCs w:val="20"/>
        </w:rPr>
        <w:tab/>
        <w:t xml:space="preserve">                   </w:t>
      </w:r>
      <w:r w:rsidRPr="0049186D">
        <w:rPr>
          <w:rFonts w:ascii="GHEA Grapalat" w:hAnsi="GHEA Grapalat"/>
          <w:sz w:val="20"/>
          <w:szCs w:val="20"/>
          <w:vertAlign w:val="superscript"/>
          <w:lang w:val="hy-AM"/>
        </w:rPr>
        <w:t>վարչության անվանումը</w:t>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t xml:space="preserve">    </w:t>
      </w:r>
      <w:r w:rsidRPr="0049186D">
        <w:rPr>
          <w:rFonts w:ascii="GHEA Grapalat" w:hAnsi="GHEA Grapalat"/>
          <w:sz w:val="20"/>
          <w:szCs w:val="20"/>
          <w:vertAlign w:val="superscript"/>
          <w:lang w:val="hy-AM"/>
        </w:rPr>
        <w:t xml:space="preserve"> անունը, ազգանունը</w:t>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vertAlign w:val="superscript"/>
          <w:lang w:val="hy-AM"/>
        </w:rPr>
        <w:t>ստորագրություն</w:t>
      </w:r>
    </w:p>
    <w:p w:rsidR="00740F20" w:rsidRPr="0049186D" w:rsidRDefault="00740F20" w:rsidP="00740F20">
      <w:pPr>
        <w:jc w:val="both"/>
        <w:rPr>
          <w:rFonts w:ascii="GHEA Grapalat" w:hAnsi="GHEA Grapalat"/>
          <w:sz w:val="20"/>
          <w:szCs w:val="20"/>
        </w:rPr>
      </w:pPr>
    </w:p>
    <w:p w:rsidR="00740F20" w:rsidRPr="0049186D" w:rsidRDefault="00740F20" w:rsidP="00740F20">
      <w:pPr>
        <w:ind w:firstLine="540"/>
        <w:jc w:val="center"/>
        <w:rPr>
          <w:rFonts w:ascii="GHEA Grapalat" w:hAnsi="GHEA Grapalat" w:cs="Sylfaen"/>
          <w:b/>
          <w:lang w:val="hy-AM"/>
        </w:rPr>
      </w:pPr>
    </w:p>
    <w:p w:rsidR="00740F20" w:rsidRPr="0049186D" w:rsidRDefault="00740F20" w:rsidP="00740F20">
      <w:pPr>
        <w:pStyle w:val="BodyTextIndent"/>
        <w:spacing w:line="240" w:lineRule="auto"/>
        <w:jc w:val="right"/>
        <w:rPr>
          <w:rFonts w:ascii="GHEA Grapalat" w:hAnsi="GHEA Grapalat"/>
          <w:b/>
          <w:lang w:val="en-US"/>
        </w:rPr>
      </w:pPr>
    </w:p>
    <w:p w:rsidR="00740F20" w:rsidRPr="0049186D" w:rsidRDefault="00740F20" w:rsidP="00740F20">
      <w:pPr>
        <w:pStyle w:val="BodyTextIndent3"/>
        <w:spacing w:line="240" w:lineRule="auto"/>
        <w:ind w:firstLine="0"/>
        <w:rPr>
          <w:rFonts w:ascii="GHEA Grapalat" w:hAnsi="GHEA Grapalat" w:cs="Sylfaen"/>
          <w:i/>
          <w:sz w:val="16"/>
          <w:szCs w:val="16"/>
          <w:lang w:eastAsia="ru-RU"/>
        </w:rPr>
      </w:pPr>
      <w:r w:rsidRPr="0049186D">
        <w:rPr>
          <w:rFonts w:ascii="GHEA Grapalat" w:hAnsi="GHEA Grapalat" w:cs="Sylfaen"/>
          <w:i/>
          <w:sz w:val="16"/>
          <w:szCs w:val="16"/>
          <w:lang w:val="hy-AM" w:eastAsia="ru-RU"/>
        </w:rPr>
        <w:t>*</w:t>
      </w:r>
      <w:r w:rsidRPr="0049186D">
        <w:rPr>
          <w:rFonts w:ascii="GHEA Grapalat" w:hAnsi="GHEA Grapalat"/>
          <w:i/>
          <w:sz w:val="16"/>
          <w:szCs w:val="16"/>
        </w:rPr>
        <w:t xml:space="preserve"> լրացվում է հանձնաժողովի քարտուղարի կողմից` մինչև հրավերը տեղեկագրում հրապարակելը</w:t>
      </w:r>
      <w:r w:rsidRPr="0049186D">
        <w:rPr>
          <w:rFonts w:ascii="GHEA Grapalat" w:hAnsi="GHEA Grapalat"/>
          <w:i/>
          <w:sz w:val="16"/>
          <w:szCs w:val="16"/>
          <w:lang w:val="hy-AM"/>
        </w:rPr>
        <w:t>:</w:t>
      </w:r>
    </w:p>
    <w:p w:rsidR="00740F20" w:rsidRPr="0049186D" w:rsidRDefault="00740F20" w:rsidP="00740F20">
      <w:pPr>
        <w:pStyle w:val="BodyTextIndent"/>
        <w:spacing w:line="240" w:lineRule="auto"/>
        <w:jc w:val="right"/>
        <w:rPr>
          <w:rFonts w:ascii="GHEA Grapalat" w:hAnsi="GHEA Grapalat"/>
          <w:b/>
          <w:lang w:val="en-US"/>
        </w:rPr>
      </w:pPr>
    </w:p>
    <w:p w:rsidR="00740F20" w:rsidRPr="0049186D" w:rsidRDefault="00740F20" w:rsidP="00740F20">
      <w:pPr>
        <w:pStyle w:val="BodyTextIndent"/>
        <w:spacing w:line="240" w:lineRule="auto"/>
        <w:jc w:val="right"/>
        <w:rPr>
          <w:rFonts w:ascii="GHEA Grapalat" w:hAnsi="GHEA Grapalat"/>
          <w:b/>
          <w:lang w:val="en-US"/>
        </w:rPr>
      </w:pPr>
    </w:p>
    <w:p w:rsidR="00740F20" w:rsidRPr="0049186D" w:rsidRDefault="00740F20" w:rsidP="00740F20">
      <w:pPr>
        <w:pStyle w:val="BodyTextIndent"/>
        <w:spacing w:line="240" w:lineRule="auto"/>
        <w:jc w:val="right"/>
        <w:rPr>
          <w:rFonts w:ascii="GHEA Grapalat" w:hAnsi="GHEA Grapalat"/>
          <w:b/>
          <w:lang w:val="en-US"/>
        </w:rPr>
        <w:sectPr w:rsidR="00740F20" w:rsidRPr="0049186D" w:rsidSect="00536BFB">
          <w:pgSz w:w="16838" w:h="11906" w:orient="landscape" w:code="9"/>
          <w:pgMar w:top="1138" w:right="720" w:bottom="662" w:left="533" w:header="562" w:footer="562" w:gutter="0"/>
          <w:cols w:space="720"/>
        </w:sectPr>
      </w:pPr>
    </w:p>
    <w:p w:rsidR="00740F20" w:rsidRPr="0049186D" w:rsidRDefault="00740F20" w:rsidP="00740F20">
      <w:pPr>
        <w:jc w:val="right"/>
        <w:rPr>
          <w:rFonts w:ascii="GHEA Grapalat" w:hAnsi="GHEA Grapalat" w:cs="GHEA Grapalat"/>
          <w:i/>
          <w:sz w:val="18"/>
          <w:szCs w:val="18"/>
        </w:rPr>
      </w:pPr>
      <w:r w:rsidRPr="0049186D">
        <w:rPr>
          <w:rFonts w:ascii="GHEA Grapalat" w:hAnsi="GHEA Grapalat" w:cs="GHEA Grapalat"/>
          <w:i/>
          <w:sz w:val="18"/>
          <w:szCs w:val="18"/>
        </w:rPr>
        <w:lastRenderedPageBreak/>
        <w:t xml:space="preserve">Հավելված </w:t>
      </w:r>
      <w:r>
        <w:rPr>
          <w:rFonts w:ascii="GHEA Grapalat" w:hAnsi="GHEA Grapalat" w:cs="GHEA Grapalat"/>
          <w:i/>
          <w:sz w:val="18"/>
          <w:szCs w:val="18"/>
        </w:rPr>
        <w:t>7</w:t>
      </w:r>
    </w:p>
    <w:p w:rsidR="00740F20" w:rsidRPr="0049186D" w:rsidRDefault="00740F20" w:rsidP="00740F20">
      <w:pPr>
        <w:jc w:val="center"/>
        <w:rPr>
          <w:rFonts w:ascii="GHEA Grapalat" w:hAnsi="GHEA Grapalat"/>
          <w:sz w:val="18"/>
          <w:lang w:val="hy-AM"/>
        </w:rPr>
      </w:pPr>
      <w:r>
        <w:rPr>
          <w:rFonts w:ascii="GHEA Grapalat" w:hAnsi="GHEA Grapalat"/>
          <w:i/>
          <w:lang w:val="af-ZA"/>
        </w:rPr>
        <w:t xml:space="preserve">                                                                                                  &lt;&lt;ԱՄԱՀ-</w:t>
      </w:r>
      <w:r w:rsidRPr="001807AD">
        <w:rPr>
          <w:rFonts w:ascii="GHEA Grapalat" w:hAnsi="GHEA Grapalat"/>
          <w:i/>
          <w:lang w:val="af-ZA"/>
        </w:rPr>
        <w:t>ԳՀԱՊՁԲ</w:t>
      </w:r>
      <w:r>
        <w:rPr>
          <w:rFonts w:ascii="GHEA Grapalat" w:hAnsi="GHEA Grapalat"/>
          <w:i/>
          <w:lang w:val="af-ZA"/>
        </w:rPr>
        <w:t>-20/02&gt;&gt;</w:t>
      </w:r>
    </w:p>
    <w:p w:rsidR="00740F20" w:rsidRPr="0049186D" w:rsidRDefault="00740F20" w:rsidP="00740F20">
      <w:pPr>
        <w:jc w:val="right"/>
        <w:rPr>
          <w:rFonts w:ascii="GHEA Grapalat" w:hAnsi="GHEA Grapalat" w:cs="GHEA Grapalat"/>
          <w:i/>
          <w:sz w:val="18"/>
          <w:szCs w:val="18"/>
        </w:rPr>
      </w:pPr>
      <w:r w:rsidRPr="0049186D">
        <w:rPr>
          <w:rFonts w:ascii="GHEA Grapalat" w:hAnsi="GHEA Grapalat" w:cs="GHEA Grapalat"/>
          <w:i/>
          <w:sz w:val="18"/>
          <w:szCs w:val="18"/>
        </w:rPr>
        <w:t>ծածկագրով</w:t>
      </w:r>
    </w:p>
    <w:p w:rsidR="00740F20" w:rsidRPr="0049186D" w:rsidRDefault="00740F20" w:rsidP="00740F20">
      <w:pPr>
        <w:jc w:val="right"/>
        <w:rPr>
          <w:rFonts w:ascii="GHEA Grapalat" w:hAnsi="GHEA Grapalat" w:cs="GHEA Grapalat"/>
          <w:i/>
          <w:sz w:val="18"/>
          <w:szCs w:val="18"/>
        </w:rPr>
      </w:pPr>
      <w:r w:rsidRPr="0049186D">
        <w:rPr>
          <w:rFonts w:ascii="GHEA Grapalat" w:hAnsi="GHEA Grapalat" w:cs="GHEA Grapalat"/>
          <w:i/>
          <w:sz w:val="18"/>
          <w:szCs w:val="18"/>
        </w:rPr>
        <w:t>գնանշման հարցման հրավերի</w:t>
      </w:r>
    </w:p>
    <w:p w:rsidR="00740F20" w:rsidRPr="0049186D" w:rsidRDefault="00740F20" w:rsidP="00740F20">
      <w:pPr>
        <w:jc w:val="center"/>
        <w:rPr>
          <w:rFonts w:ascii="GHEA Grapalat" w:hAnsi="GHEA Grapalat" w:cs="GHEA Grapalat"/>
          <w:lang w:val="hy-AM"/>
        </w:rPr>
      </w:pPr>
    </w:p>
    <w:p w:rsidR="00740F20" w:rsidRPr="0049186D" w:rsidRDefault="00740F20" w:rsidP="00740F20">
      <w:pPr>
        <w:jc w:val="center"/>
        <w:rPr>
          <w:rFonts w:ascii="GHEA Grapalat" w:hAnsi="GHEA Grapalat" w:cs="GHEA Grapalat"/>
          <w:b/>
          <w:sz w:val="18"/>
          <w:szCs w:val="18"/>
          <w:lang w:val="hy-AM"/>
        </w:rPr>
      </w:pPr>
      <w:r w:rsidRPr="0049186D">
        <w:rPr>
          <w:rFonts w:ascii="GHEA Grapalat" w:hAnsi="GHEA Grapalat" w:cs="GHEA Grapalat"/>
          <w:b/>
          <w:sz w:val="18"/>
          <w:szCs w:val="18"/>
        </w:rPr>
        <w:t xml:space="preserve">       </w:t>
      </w:r>
      <w:r w:rsidRPr="0049186D">
        <w:rPr>
          <w:rFonts w:ascii="GHEA Grapalat" w:hAnsi="GHEA Grapalat" w:cs="GHEA Grapalat"/>
          <w:b/>
          <w:sz w:val="18"/>
          <w:szCs w:val="18"/>
          <w:lang w:val="hy-AM"/>
        </w:rPr>
        <w:t xml:space="preserve">ՏՈւԺԱՆՔԻ ՄԱՍԻՆ ՀԱՄԱՁԱՅՆԱԳԻՐ </w:t>
      </w:r>
    </w:p>
    <w:p w:rsidR="00740F20" w:rsidRPr="0049186D" w:rsidRDefault="00740F20" w:rsidP="00740F20">
      <w:pPr>
        <w:rPr>
          <w:rFonts w:ascii="GHEA Grapalat" w:hAnsi="GHEA Grapalat" w:cs="GHEA Grapalat"/>
          <w:b/>
          <w:sz w:val="18"/>
          <w:szCs w:val="18"/>
          <w:lang w:val="hy-AM"/>
        </w:rPr>
      </w:pPr>
      <w:r w:rsidRPr="0049186D">
        <w:rPr>
          <w:rFonts w:ascii="GHEA Grapalat" w:hAnsi="GHEA Grapalat" w:cs="GHEA Grapalat"/>
          <w:sz w:val="20"/>
          <w:szCs w:val="20"/>
          <w:lang w:val="hy-AM"/>
        </w:rPr>
        <w:t xml:space="preserve">                                                    </w:t>
      </w:r>
      <w:r w:rsidRPr="0049186D">
        <w:rPr>
          <w:rFonts w:ascii="GHEA Grapalat" w:hAnsi="GHEA Grapalat" w:cs="GHEA Grapalat"/>
          <w:b/>
          <w:sz w:val="18"/>
          <w:szCs w:val="18"/>
          <w:lang w:val="hy-AM"/>
        </w:rPr>
        <w:t xml:space="preserve"> (պայմանագրի կատարման ապահովում)</w:t>
      </w:r>
    </w:p>
    <w:p w:rsidR="00740F20" w:rsidRPr="0049186D" w:rsidRDefault="00740F20" w:rsidP="00740F20">
      <w:pPr>
        <w:rPr>
          <w:rFonts w:ascii="GHEA Grapalat" w:hAnsi="GHEA Grapalat" w:cs="GHEA Grapalat"/>
          <w:b/>
          <w:sz w:val="18"/>
          <w:szCs w:val="18"/>
          <w:lang w:val="hy-AM"/>
        </w:rPr>
      </w:pPr>
    </w:p>
    <w:p w:rsidR="00740F20" w:rsidRPr="0049186D" w:rsidRDefault="00740F20" w:rsidP="00740F20">
      <w:pPr>
        <w:rPr>
          <w:rFonts w:ascii="GHEA Grapalat" w:hAnsi="GHEA Grapalat" w:cs="GHEA Grapalat"/>
          <w:sz w:val="18"/>
          <w:szCs w:val="18"/>
          <w:lang w:val="hy-AM"/>
        </w:rPr>
      </w:pPr>
      <w:r w:rsidRPr="0049186D">
        <w:rPr>
          <w:rFonts w:ascii="GHEA Grapalat" w:hAnsi="GHEA Grapalat" w:cs="GHEA Grapalat"/>
          <w:sz w:val="18"/>
          <w:szCs w:val="18"/>
          <w:lang w:val="hy-AM"/>
        </w:rPr>
        <w:t xml:space="preserve">     ք. Երևան</w:t>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lang w:val="hy-AM"/>
        </w:rPr>
        <w:t xml:space="preserve"> 20   թ.**</w:t>
      </w:r>
    </w:p>
    <w:p w:rsidR="00740F20" w:rsidRPr="0049186D" w:rsidRDefault="00740F20" w:rsidP="00740F20">
      <w:pPr>
        <w:rPr>
          <w:rFonts w:ascii="GHEA Grapalat" w:hAnsi="GHEA Grapalat" w:cs="GHEA Grapalat"/>
          <w:sz w:val="20"/>
          <w:szCs w:val="20"/>
          <w:lang w:val="hy-AM"/>
        </w:rPr>
      </w:pPr>
    </w:p>
    <w:p w:rsidR="00740F20" w:rsidRPr="0049186D" w:rsidRDefault="00740F20" w:rsidP="00740F20">
      <w:pPr>
        <w:jc w:val="both"/>
        <w:rPr>
          <w:rFonts w:ascii="GHEA Grapalat" w:hAnsi="GHEA Grapalat" w:cs="GHEA Grapalat"/>
          <w:sz w:val="18"/>
          <w:szCs w:val="18"/>
          <w:u w:val="single"/>
          <w:vertAlign w:val="subscript"/>
          <w:lang w:val="hy-AM"/>
        </w:rPr>
      </w:pP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 xml:space="preserve">ի դեմս Ընկերության տնօրեն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p>
    <w:p w:rsidR="00740F20" w:rsidRPr="0049186D" w:rsidRDefault="00740F20" w:rsidP="00740F20">
      <w:pPr>
        <w:jc w:val="both"/>
        <w:rPr>
          <w:rFonts w:ascii="GHEA Grapalat" w:hAnsi="GHEA Grapalat" w:cs="GHEA Grapalat"/>
          <w:sz w:val="18"/>
          <w:szCs w:val="18"/>
          <w:lang w:val="hy-AM"/>
        </w:rPr>
      </w:pPr>
      <w:r w:rsidRPr="0049186D">
        <w:rPr>
          <w:rFonts w:ascii="GHEA Grapalat" w:hAnsi="GHEA Grapalat"/>
          <w:sz w:val="18"/>
          <w:szCs w:val="18"/>
          <w:vertAlign w:val="superscript"/>
          <w:lang w:val="hy-AM"/>
        </w:rPr>
        <w:t xml:space="preserve">       Ընկերության անվանումը</w:t>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t xml:space="preserve">    </w:t>
      </w:r>
      <w:r w:rsidRPr="0049186D">
        <w:rPr>
          <w:rFonts w:ascii="GHEA Grapalat" w:hAnsi="GHEA Grapalat"/>
          <w:sz w:val="18"/>
          <w:szCs w:val="18"/>
          <w:vertAlign w:val="superscript"/>
          <w:lang w:val="hy-AM"/>
        </w:rPr>
        <w:t>Ընկերության տնօրենի անուն ազգանունը, անձնագրային տվյալները</w:t>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40F20" w:rsidRPr="0049186D" w:rsidRDefault="00740F20" w:rsidP="00740F20">
      <w:pPr>
        <w:ind w:firstLine="708"/>
        <w:jc w:val="both"/>
        <w:rPr>
          <w:rFonts w:ascii="GHEA Grapalat" w:hAnsi="GHEA Grapalat" w:cs="GHEA Grapalat"/>
          <w:sz w:val="20"/>
          <w:szCs w:val="20"/>
          <w:lang w:val="hy-AM"/>
        </w:rPr>
      </w:pPr>
    </w:p>
    <w:p w:rsidR="00740F20" w:rsidRPr="0049186D" w:rsidRDefault="00740F20" w:rsidP="00740F20">
      <w:pPr>
        <w:numPr>
          <w:ilvl w:val="0"/>
          <w:numId w:val="6"/>
        </w:numPr>
        <w:spacing w:after="0" w:line="240" w:lineRule="auto"/>
        <w:jc w:val="center"/>
        <w:rPr>
          <w:rFonts w:ascii="GHEA Grapalat" w:hAnsi="GHEA Grapalat" w:cs="GHEA Grapalat"/>
          <w:b/>
          <w:bCs/>
          <w:sz w:val="18"/>
          <w:szCs w:val="18"/>
          <w:lang w:val="pt-BR"/>
        </w:rPr>
      </w:pPr>
      <w:r w:rsidRPr="0049186D">
        <w:rPr>
          <w:rFonts w:ascii="GHEA Grapalat" w:hAnsi="GHEA Grapalat" w:cs="GHEA Grapalat"/>
          <w:b/>
          <w:sz w:val="18"/>
          <w:szCs w:val="18"/>
          <w:lang w:val="hy-AM"/>
        </w:rPr>
        <w:t xml:space="preserve"> Հ</w:t>
      </w:r>
      <w:r w:rsidRPr="0049186D">
        <w:rPr>
          <w:rFonts w:ascii="GHEA Grapalat" w:hAnsi="GHEA Grapalat" w:cs="GHEA Grapalat"/>
          <w:b/>
          <w:sz w:val="18"/>
          <w:szCs w:val="18"/>
        </w:rPr>
        <w:t>ամաձայնության առարկան</w:t>
      </w:r>
    </w:p>
    <w:p w:rsidR="00740F20" w:rsidRPr="0049186D" w:rsidRDefault="00740F20" w:rsidP="00740F20">
      <w:pPr>
        <w:jc w:val="both"/>
        <w:rPr>
          <w:rFonts w:ascii="GHEA Grapalat" w:hAnsi="GHEA Grapalat" w:cs="GHEA Grapalat"/>
          <w:b/>
          <w:bCs/>
          <w:sz w:val="18"/>
          <w:szCs w:val="18"/>
          <w:lang w:val="pt-BR"/>
        </w:rPr>
      </w:pPr>
      <w:r w:rsidRPr="0049186D">
        <w:rPr>
          <w:rFonts w:ascii="GHEA Grapalat" w:hAnsi="GHEA Grapalat" w:cs="GHEA Grapalat"/>
          <w:sz w:val="18"/>
          <w:szCs w:val="18"/>
          <w:lang w:val="pt-BR"/>
        </w:rPr>
        <w:tab/>
      </w:r>
      <w:r w:rsidRPr="0049186D">
        <w:rPr>
          <w:rFonts w:ascii="GHEA Grapalat" w:hAnsi="GHEA Grapalat" w:cs="GHEA Grapalat"/>
          <w:sz w:val="18"/>
          <w:szCs w:val="18"/>
          <w:lang w:val="pt-BR"/>
        </w:rPr>
        <w:tab/>
        <w:t xml:space="preserve">                               </w:t>
      </w:r>
    </w:p>
    <w:p w:rsidR="00740F20" w:rsidRPr="0049186D" w:rsidRDefault="00740F20" w:rsidP="00740F20">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Ընկերությունը մասնակցում է </w:t>
      </w:r>
      <w:r w:rsidRPr="0049186D">
        <w:rPr>
          <w:rFonts w:ascii="GHEA Grapalat" w:hAnsi="GHEA Grapalat" w:cs="GHEA Grapalat"/>
          <w:sz w:val="18"/>
          <w:szCs w:val="18"/>
          <w:u w:val="single"/>
          <w:lang w:val="pt-BR"/>
        </w:rPr>
        <w:tab/>
      </w:r>
      <w:r w:rsidRPr="0049186D">
        <w:rPr>
          <w:rFonts w:ascii="GHEA Grapalat" w:hAnsi="GHEA Grapalat" w:cs="GHEA Grapalat"/>
          <w:sz w:val="18"/>
          <w:szCs w:val="18"/>
          <w:u w:val="single"/>
          <w:lang w:val="pt-BR"/>
        </w:rPr>
        <w:tab/>
      </w:r>
      <w:r w:rsidRPr="0049186D">
        <w:rPr>
          <w:rFonts w:ascii="GHEA Grapalat" w:hAnsi="GHEA Grapalat" w:cs="GHEA Grapalat"/>
          <w:sz w:val="18"/>
          <w:szCs w:val="18"/>
          <w:u w:val="single"/>
          <w:lang w:val="pt-BR"/>
        </w:rPr>
        <w:tab/>
        <w:t xml:space="preserve">    </w:t>
      </w:r>
      <w:r w:rsidRPr="0049186D">
        <w:rPr>
          <w:rFonts w:ascii="GHEA Grapalat" w:hAnsi="GHEA Grapalat" w:cs="GHEA Grapalat"/>
          <w:sz w:val="18"/>
          <w:szCs w:val="18"/>
          <w:u w:val="single"/>
          <w:lang w:val="pt-BR"/>
        </w:rPr>
        <w:tab/>
        <w:t xml:space="preserve">           </w:t>
      </w:r>
      <w:r w:rsidRPr="0049186D">
        <w:rPr>
          <w:rFonts w:ascii="GHEA Grapalat" w:hAnsi="GHEA Grapalat" w:cs="GHEA Grapalat"/>
          <w:sz w:val="18"/>
          <w:szCs w:val="18"/>
          <w:u w:val="single"/>
          <w:lang w:val="pt-BR"/>
        </w:rPr>
        <w:tab/>
      </w:r>
      <w:r w:rsidRPr="0049186D">
        <w:rPr>
          <w:rFonts w:ascii="GHEA Grapalat" w:hAnsi="GHEA Grapalat" w:cs="GHEA Grapalat"/>
          <w:sz w:val="18"/>
          <w:szCs w:val="18"/>
          <w:lang w:val="pt-BR"/>
        </w:rPr>
        <w:t xml:space="preserve">*  (այսուհետ` Պատվիրատու) կողմից </w:t>
      </w:r>
    </w:p>
    <w:p w:rsidR="00740F20" w:rsidRPr="0049186D" w:rsidRDefault="00740F20" w:rsidP="00740F20">
      <w:pPr>
        <w:ind w:left="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w:t>
      </w:r>
      <w:r w:rsidRPr="0049186D">
        <w:rPr>
          <w:rFonts w:ascii="GHEA Grapalat" w:hAnsi="GHEA Grapalat"/>
          <w:sz w:val="18"/>
          <w:szCs w:val="18"/>
          <w:vertAlign w:val="superscript"/>
          <w:lang w:val="hy-AM"/>
        </w:rPr>
        <w:t>պատվիրատուի անվանումը</w:t>
      </w:r>
    </w:p>
    <w:p w:rsidR="00740F20" w:rsidRPr="0049186D" w:rsidRDefault="00740F20" w:rsidP="00740F20">
      <w:pPr>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կազմակերպված` </w:t>
      </w:r>
      <w:r w:rsidRPr="0049186D">
        <w:rPr>
          <w:rFonts w:ascii="GHEA Grapalat" w:hAnsi="GHEA Grapalat" w:cs="GHEA Grapalat"/>
          <w:sz w:val="18"/>
          <w:szCs w:val="18"/>
          <w:u w:val="single"/>
          <w:lang w:val="pt-BR"/>
        </w:rPr>
        <w:t xml:space="preserve"> </w:t>
      </w:r>
      <w:r w:rsidRPr="0049186D">
        <w:rPr>
          <w:rFonts w:ascii="GHEA Grapalat" w:hAnsi="GHEA Grapalat" w:cs="GHEA Grapalat"/>
          <w:sz w:val="18"/>
          <w:szCs w:val="18"/>
          <w:u w:val="single"/>
          <w:lang w:val="pt-BR"/>
        </w:rPr>
        <w:tab/>
        <w:t xml:space="preserve">                                             </w:t>
      </w:r>
      <w:r w:rsidRPr="0049186D">
        <w:rPr>
          <w:rFonts w:ascii="GHEA Grapalat" w:hAnsi="GHEA Grapalat" w:cs="GHEA Grapalat"/>
          <w:sz w:val="18"/>
          <w:szCs w:val="18"/>
          <w:lang w:val="pt-BR"/>
        </w:rPr>
        <w:t>* ծածկագրով գնման ընթացակարգին:</w:t>
      </w:r>
    </w:p>
    <w:p w:rsidR="00740F20" w:rsidRPr="0049186D" w:rsidRDefault="00740F20" w:rsidP="00740F20">
      <w:pPr>
        <w:ind w:left="426"/>
        <w:jc w:val="both"/>
        <w:rPr>
          <w:rFonts w:ascii="GHEA Grapalat" w:hAnsi="GHEA Grapalat" w:cs="GHEA Grapalat"/>
          <w:sz w:val="18"/>
          <w:szCs w:val="18"/>
          <w:lang w:val="pt-BR"/>
        </w:rPr>
      </w:pPr>
      <w:r w:rsidRPr="0049186D">
        <w:rPr>
          <w:rFonts w:ascii="GHEA Grapalat" w:hAnsi="GHEA Grapalat"/>
          <w:sz w:val="18"/>
          <w:szCs w:val="18"/>
          <w:vertAlign w:val="superscript"/>
        </w:rPr>
        <w:t xml:space="preserve">                                                        </w:t>
      </w:r>
      <w:r w:rsidRPr="0049186D">
        <w:rPr>
          <w:rFonts w:ascii="GHEA Grapalat" w:hAnsi="GHEA Grapalat"/>
          <w:sz w:val="18"/>
          <w:szCs w:val="18"/>
          <w:vertAlign w:val="superscript"/>
          <w:lang w:val="hy-AM"/>
        </w:rPr>
        <w:t>ընթացակարգի ծածկագիրը</w:t>
      </w:r>
    </w:p>
    <w:p w:rsidR="00740F20" w:rsidRPr="0049186D" w:rsidRDefault="00740F20" w:rsidP="00740F20">
      <w:pPr>
        <w:numPr>
          <w:ilvl w:val="1"/>
          <w:numId w:val="7"/>
        </w:numPr>
        <w:spacing w:after="0" w:line="240" w:lineRule="auto"/>
        <w:ind w:left="0" w:firstLine="450"/>
        <w:jc w:val="both"/>
        <w:rPr>
          <w:rFonts w:ascii="GHEA Grapalat" w:hAnsi="GHEA Grapalat" w:cs="GHEA Grapalat"/>
          <w:color w:val="5B9BD5"/>
          <w:sz w:val="18"/>
          <w:szCs w:val="18"/>
          <w:lang w:val="hy-AM"/>
        </w:rPr>
      </w:pPr>
      <w:r w:rsidRPr="0049186D">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740F20" w:rsidRPr="0049186D" w:rsidRDefault="00740F20" w:rsidP="00740F20">
      <w:pPr>
        <w:numPr>
          <w:ilvl w:val="1"/>
          <w:numId w:val="7"/>
        </w:numPr>
        <w:spacing w:after="0" w:line="240" w:lineRule="auto"/>
        <w:ind w:left="0" w:firstLine="426"/>
        <w:jc w:val="both"/>
        <w:rPr>
          <w:rFonts w:ascii="GHEA Grapalat" w:hAnsi="GHEA Grapalat" w:cs="GHEA Grapalat"/>
          <w:color w:val="000000"/>
          <w:sz w:val="18"/>
          <w:szCs w:val="18"/>
          <w:lang w:val="pt-BR"/>
        </w:rPr>
      </w:pP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սույն </w:t>
      </w:r>
      <w:r w:rsidRPr="0049186D">
        <w:rPr>
          <w:rFonts w:ascii="GHEA Grapalat" w:hAnsi="GHEA Grapalat" w:cs="GHEA Grapalat"/>
          <w:color w:val="000000"/>
          <w:sz w:val="18"/>
          <w:szCs w:val="18"/>
          <w:lang w:val="pt-BR"/>
        </w:rPr>
        <w:t>տուժանքի համաձայնագ</w:t>
      </w:r>
      <w:r w:rsidRPr="0049186D">
        <w:rPr>
          <w:rFonts w:ascii="GHEA Grapalat" w:hAnsi="GHEA Grapalat" w:cs="GHEA Grapalat"/>
          <w:color w:val="000000"/>
          <w:sz w:val="18"/>
          <w:szCs w:val="18"/>
          <w:lang w:val="hy-AM"/>
        </w:rPr>
        <w:t>ր</w:t>
      </w:r>
      <w:r w:rsidRPr="0049186D">
        <w:rPr>
          <w:rFonts w:ascii="GHEA Grapalat" w:hAnsi="GHEA Grapalat" w:cs="GHEA Grapalat"/>
          <w:color w:val="000000"/>
          <w:sz w:val="18"/>
          <w:szCs w:val="18"/>
          <w:lang w:val="pt-BR"/>
        </w:rPr>
        <w:t>ի</w:t>
      </w:r>
      <w:r w:rsidRPr="0049186D">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740F20" w:rsidRPr="0049186D" w:rsidRDefault="00740F20" w:rsidP="00740F20">
      <w:pPr>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40F20" w:rsidRPr="0049186D" w:rsidRDefault="00740F20" w:rsidP="00740F20">
      <w:pPr>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9186D">
        <w:rPr>
          <w:rFonts w:ascii="GHEA Grapalat" w:hAnsi="GHEA Grapalat" w:cs="GHEA Grapalat"/>
          <w:color w:val="000000"/>
          <w:sz w:val="18"/>
          <w:szCs w:val="18"/>
          <w:lang w:val="pt-BR"/>
        </w:rPr>
        <w:t>Ընկերության</w:t>
      </w:r>
      <w:r w:rsidRPr="0049186D">
        <w:rPr>
          <w:rFonts w:ascii="GHEA Grapalat" w:hAnsi="GHEA Grapalat" w:cs="GHEA Grapalat"/>
          <w:color w:val="000000"/>
          <w:sz w:val="18"/>
          <w:szCs w:val="18"/>
          <w:lang w:val="hy-AM"/>
        </w:rPr>
        <w:t xml:space="preserve"> հաշվից  գանձելու համար՝ առանց լրացուցիչ ակցեպտավորման: </w:t>
      </w:r>
    </w:p>
    <w:p w:rsidR="00740F20" w:rsidRPr="0049186D" w:rsidRDefault="00740F20" w:rsidP="00740F20">
      <w:pPr>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գ)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740F20" w:rsidRPr="0049186D" w:rsidRDefault="00740F20" w:rsidP="00740F20">
      <w:pPr>
        <w:ind w:left="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դ)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740F20" w:rsidRPr="0049186D" w:rsidRDefault="00740F20" w:rsidP="00740F20">
      <w:pPr>
        <w:ind w:firstLine="426"/>
        <w:jc w:val="both"/>
        <w:rPr>
          <w:rFonts w:ascii="GHEA Grapalat" w:hAnsi="GHEA Grapalat" w:cs="GHEA Grapalat"/>
          <w:sz w:val="18"/>
          <w:szCs w:val="18"/>
          <w:lang w:val="hy-AM"/>
        </w:rPr>
      </w:pPr>
      <w:r w:rsidRPr="0049186D">
        <w:rPr>
          <w:rFonts w:ascii="GHEA Grapalat" w:hAnsi="GHEA Grapalat" w:cs="GHEA Grapalat"/>
          <w:sz w:val="18"/>
          <w:szCs w:val="18"/>
          <w:lang w:val="hy-AM"/>
        </w:rPr>
        <w:lastRenderedPageBreak/>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40F20" w:rsidRPr="0049186D" w:rsidRDefault="00740F20" w:rsidP="00740F20">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186D">
        <w:rPr>
          <w:rFonts w:ascii="GHEA Grapalat" w:hAnsi="GHEA Grapalat" w:cs="GHEA Grapalat"/>
          <w:sz w:val="18"/>
          <w:szCs w:val="18"/>
          <w:lang w:val="hy-AM"/>
        </w:rPr>
        <w:t xml:space="preserve">Պահանջագիրը բնօրինակներով </w:t>
      </w:r>
      <w:r w:rsidRPr="0049186D">
        <w:rPr>
          <w:rFonts w:ascii="GHEA Grapalat" w:hAnsi="GHEA Grapalat" w:cs="GHEA Grapalat"/>
          <w:sz w:val="18"/>
          <w:szCs w:val="18"/>
          <w:lang w:val="pt-BR"/>
        </w:rPr>
        <w:t xml:space="preserve">ներկայացնում է </w:t>
      </w:r>
      <w:r w:rsidRPr="0049186D">
        <w:rPr>
          <w:rFonts w:ascii="GHEA Grapalat" w:hAnsi="GHEA Grapalat" w:cs="GHEA Grapalat"/>
          <w:sz w:val="18"/>
          <w:szCs w:val="18"/>
          <w:lang w:val="hy-AM"/>
        </w:rPr>
        <w:t>Վճարող Բանկին</w:t>
      </w:r>
      <w:r w:rsidRPr="004918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49186D">
        <w:rPr>
          <w:rFonts w:ascii="GHEA Grapalat" w:hAnsi="GHEA Grapalat" w:cs="GHEA Grapalat"/>
          <w:sz w:val="18"/>
          <w:szCs w:val="18"/>
          <w:lang w:val="hy-AM"/>
        </w:rPr>
        <w:t>Պահանջագիրը</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թվային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ստորագրությամբ</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հաստատված</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լինելու</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դեպքում</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դրանք</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Բանկին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են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ներկայացվում</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կրիչներով</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ինչպես</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նաև</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դրանցից</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արտատպված</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թղթային</w:t>
      </w:r>
      <w:r w:rsidRPr="005214FE">
        <w:rPr>
          <w:rFonts w:ascii="GHEA Grapalat" w:hAnsi="GHEA Grapalat" w:cs="GHEA Grapalat"/>
          <w:sz w:val="18"/>
          <w:szCs w:val="18"/>
          <w:lang w:val="pt-BR"/>
        </w:rPr>
        <w:t xml:space="preserve"> </w:t>
      </w:r>
      <w:r w:rsidRPr="0049186D">
        <w:rPr>
          <w:rFonts w:ascii="GHEA Grapalat" w:hAnsi="GHEA Grapalat" w:cs="GHEA Grapalat"/>
          <w:sz w:val="18"/>
          <w:szCs w:val="18"/>
        </w:rPr>
        <w:t>տարբերակներով</w:t>
      </w:r>
      <w:r w:rsidRPr="005214FE">
        <w:rPr>
          <w:rFonts w:ascii="GHEA Grapalat" w:hAnsi="GHEA Grapalat" w:cs="GHEA Grapalat"/>
          <w:sz w:val="18"/>
          <w:szCs w:val="18"/>
          <w:lang w:val="pt-BR"/>
        </w:rPr>
        <w:t>:</w:t>
      </w:r>
    </w:p>
    <w:p w:rsidR="00740F20" w:rsidRPr="0049186D" w:rsidRDefault="00740F20" w:rsidP="00740F20">
      <w:pPr>
        <w:numPr>
          <w:ilvl w:val="1"/>
          <w:numId w:val="7"/>
        </w:numPr>
        <w:spacing w:after="0" w:line="240" w:lineRule="auto"/>
        <w:ind w:left="0"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740F20" w:rsidRPr="0049186D" w:rsidRDefault="00740F20" w:rsidP="00740F20">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Վճարող Բանկի կողմից Պ</w:t>
      </w:r>
      <w:r w:rsidRPr="0049186D">
        <w:rPr>
          <w:rFonts w:ascii="GHEA Grapalat" w:hAnsi="GHEA Grapalat" w:cs="GHEA Grapalat"/>
          <w:sz w:val="18"/>
          <w:szCs w:val="18"/>
          <w:lang w:val="pt-BR"/>
        </w:rPr>
        <w:t xml:space="preserve">ահանջագրում նշված գումարի վճարման հետևանքով </w:t>
      </w:r>
      <w:r w:rsidRPr="0049186D">
        <w:rPr>
          <w:rFonts w:ascii="GHEA Grapalat" w:hAnsi="GHEA Grapalat" w:cs="GHEA Grapalat"/>
          <w:sz w:val="18"/>
          <w:szCs w:val="18"/>
          <w:lang w:val="hy-AM"/>
        </w:rPr>
        <w:t xml:space="preserve">Ընկերության </w:t>
      </w:r>
      <w:r w:rsidRPr="0049186D">
        <w:rPr>
          <w:rFonts w:ascii="GHEA Grapalat" w:hAnsi="GHEA Grapalat" w:cs="GHEA Grapalat"/>
          <w:sz w:val="18"/>
          <w:szCs w:val="18"/>
          <w:lang w:val="pt-BR"/>
        </w:rPr>
        <w:t xml:space="preserve">առաջացած ռիսկերի (Ընկերության կրած վնասների) </w:t>
      </w:r>
      <w:r w:rsidRPr="0049186D">
        <w:rPr>
          <w:rFonts w:ascii="GHEA Grapalat" w:hAnsi="GHEA Grapalat" w:cs="GHEA Grapalat"/>
          <w:sz w:val="18"/>
          <w:szCs w:val="18"/>
          <w:lang w:val="hy-AM"/>
        </w:rPr>
        <w:t xml:space="preserve">և բացասական հետևանքների </w:t>
      </w:r>
      <w:r w:rsidRPr="0049186D">
        <w:rPr>
          <w:rFonts w:ascii="GHEA Grapalat" w:hAnsi="GHEA Grapalat" w:cs="GHEA Grapalat"/>
          <w:sz w:val="18"/>
          <w:szCs w:val="18"/>
          <w:lang w:val="pt-BR"/>
        </w:rPr>
        <w:t>համար Բանկը</w:t>
      </w:r>
      <w:r w:rsidRPr="0049186D">
        <w:rPr>
          <w:rFonts w:ascii="GHEA Grapalat" w:hAnsi="GHEA Grapalat" w:cs="GHEA Grapalat"/>
          <w:sz w:val="18"/>
          <w:szCs w:val="18"/>
          <w:lang w:val="hy-AM"/>
        </w:rPr>
        <w:t xml:space="preserve"> որևէ</w:t>
      </w:r>
      <w:r w:rsidRPr="0049186D">
        <w:rPr>
          <w:rFonts w:ascii="GHEA Grapalat" w:hAnsi="GHEA Grapalat" w:cs="GHEA Grapalat"/>
          <w:sz w:val="18"/>
          <w:szCs w:val="18"/>
          <w:lang w:val="pt-BR"/>
        </w:rPr>
        <w:t xml:space="preserve"> պատասխանատվություն չի կրում</w:t>
      </w:r>
      <w:r w:rsidRPr="0049186D">
        <w:rPr>
          <w:rFonts w:ascii="GHEA Grapalat" w:hAnsi="GHEA Grapalat" w:cs="GHEA Grapalat"/>
          <w:sz w:val="18"/>
          <w:szCs w:val="18"/>
          <w:lang w:val="hy-AM"/>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740F20" w:rsidRPr="0049186D" w:rsidRDefault="00740F20" w:rsidP="00740F20">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Այն դեպքում</w:t>
      </w:r>
      <w:r w:rsidRPr="0049186D">
        <w:rPr>
          <w:rFonts w:ascii="GHEA Grapalat" w:hAnsi="GHEA Grapalat" w:cs="GHEA Grapalat"/>
          <w:sz w:val="18"/>
          <w:szCs w:val="18"/>
          <w:lang w:val="pt-BR"/>
        </w:rPr>
        <w:t>,</w:t>
      </w:r>
      <w:r w:rsidRPr="0049186D">
        <w:rPr>
          <w:rFonts w:ascii="GHEA Grapalat" w:hAnsi="GHEA Grapalat" w:cs="GHEA Grapalat"/>
          <w:sz w:val="18"/>
          <w:szCs w:val="18"/>
          <w:lang w:val="hy-AM"/>
        </w:rPr>
        <w:t xml:space="preserve"> երբ Ընկերության հաշվի միջոցները չեն բավարարում</w:t>
      </w:r>
      <w:r w:rsidRPr="0049186D">
        <w:rPr>
          <w:rFonts w:ascii="GHEA Grapalat" w:hAnsi="GHEA Grapalat" w:cs="GHEA Grapalat"/>
          <w:sz w:val="18"/>
          <w:szCs w:val="18"/>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բանկը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վճարման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պահանջագիրը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ստանալուց</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հետո՝</w:t>
      </w:r>
      <w:r w:rsidRPr="0049186D">
        <w:rPr>
          <w:rFonts w:ascii="GHEA Grapalat" w:hAnsi="GHEA Grapalat" w:cs="GHEA Grapalat"/>
          <w:sz w:val="18"/>
          <w:szCs w:val="18"/>
          <w:lang w:val="pt-BR"/>
        </w:rPr>
        <w:t xml:space="preserve"> 2 (</w:t>
      </w:r>
      <w:r w:rsidRPr="0049186D">
        <w:rPr>
          <w:rFonts w:ascii="GHEA Grapalat" w:hAnsi="GHEA Grapalat" w:cs="GHEA Grapalat"/>
          <w:sz w:val="18"/>
          <w:szCs w:val="18"/>
        </w:rPr>
        <w:t>երկու</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աշխատանքային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օրվա</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ընթացքում</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պետք</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է</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տեղեկացնի</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Պատվիրատուին՝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գրավոր</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ձևով</w:t>
      </w:r>
      <w:r w:rsidRPr="0049186D">
        <w:rPr>
          <w:rFonts w:ascii="GHEA Grapalat" w:hAnsi="GHEA Grapalat" w:cs="GHEA Grapalat"/>
          <w:sz w:val="18"/>
          <w:szCs w:val="18"/>
          <w:lang w:val="pt-BR"/>
        </w:rPr>
        <w:t>:</w:t>
      </w:r>
    </w:p>
    <w:p w:rsidR="00740F20" w:rsidRPr="0049186D" w:rsidRDefault="00740F20" w:rsidP="00740F20">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Սույն համաձայնագիրը և կից </w:t>
      </w:r>
      <w:r w:rsidRPr="0049186D">
        <w:rPr>
          <w:rFonts w:ascii="GHEA Grapalat" w:hAnsi="GHEA Grapalat" w:cs="GHEA Grapalat"/>
          <w:sz w:val="18"/>
          <w:szCs w:val="18"/>
          <w:lang w:val="hy-AM"/>
        </w:rPr>
        <w:t>Պ</w:t>
      </w:r>
      <w:r w:rsidRPr="004918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40F20" w:rsidRPr="0049186D" w:rsidRDefault="00740F20" w:rsidP="00740F20">
      <w:pPr>
        <w:jc w:val="both"/>
        <w:rPr>
          <w:rFonts w:ascii="GHEA Grapalat" w:hAnsi="GHEA Grapalat" w:cs="GHEA Grapalat"/>
          <w:sz w:val="20"/>
          <w:szCs w:val="20"/>
          <w:lang w:val="hy-AM"/>
        </w:rPr>
      </w:pPr>
    </w:p>
    <w:p w:rsidR="00740F20" w:rsidRPr="0049186D" w:rsidRDefault="00740F20" w:rsidP="00740F20">
      <w:pPr>
        <w:numPr>
          <w:ilvl w:val="0"/>
          <w:numId w:val="6"/>
        </w:numPr>
        <w:spacing w:after="0" w:line="240" w:lineRule="auto"/>
        <w:jc w:val="center"/>
        <w:rPr>
          <w:rFonts w:ascii="GHEA Grapalat" w:hAnsi="GHEA Grapalat" w:cs="GHEA Grapalat"/>
          <w:b/>
          <w:bCs/>
          <w:sz w:val="18"/>
          <w:szCs w:val="18"/>
        </w:rPr>
      </w:pPr>
      <w:r w:rsidRPr="0049186D">
        <w:rPr>
          <w:rFonts w:ascii="GHEA Grapalat" w:hAnsi="GHEA Grapalat" w:cs="GHEA Grapalat"/>
          <w:b/>
          <w:bCs/>
          <w:sz w:val="18"/>
          <w:szCs w:val="18"/>
        </w:rPr>
        <w:t>Այլ պայմաններ</w:t>
      </w:r>
    </w:p>
    <w:p w:rsidR="00740F20" w:rsidRPr="0049186D" w:rsidRDefault="00740F20" w:rsidP="00740F20">
      <w:pPr>
        <w:ind w:firstLine="567"/>
        <w:jc w:val="both"/>
        <w:rPr>
          <w:rFonts w:ascii="GHEA Grapalat" w:hAnsi="GHEA Grapalat" w:cs="GHEA Grapalat"/>
          <w:sz w:val="18"/>
          <w:szCs w:val="18"/>
          <w:lang w:val="hy-AM"/>
        </w:rPr>
      </w:pPr>
      <w:r w:rsidRPr="0049186D">
        <w:rPr>
          <w:rFonts w:ascii="GHEA Grapalat" w:hAnsi="GHEA Grapalat" w:cs="GHEA Grapalat"/>
          <w:sz w:val="18"/>
          <w:szCs w:val="18"/>
        </w:rPr>
        <w:t>2.1 Սույն համաձայնագիրը</w:t>
      </w:r>
      <w:r w:rsidRPr="0049186D">
        <w:rPr>
          <w:rFonts w:ascii="GHEA Grapalat" w:hAnsi="GHEA Grapalat" w:cs="GHEA Grapalat"/>
          <w:sz w:val="18"/>
          <w:szCs w:val="18"/>
          <w:lang w:val="hy-AM"/>
        </w:rPr>
        <w:t xml:space="preserve"> և Պահանջագիրը անհետկանչելի են,</w:t>
      </w:r>
      <w:r w:rsidRPr="0049186D">
        <w:rPr>
          <w:rFonts w:ascii="GHEA Grapalat" w:hAnsi="GHEA Grapalat" w:cs="GHEA Grapalat"/>
          <w:sz w:val="18"/>
          <w:szCs w:val="18"/>
        </w:rPr>
        <w:t xml:space="preserve"> ուժի մեջ </w:t>
      </w:r>
      <w:r w:rsidRPr="0049186D">
        <w:rPr>
          <w:rFonts w:ascii="GHEA Grapalat" w:hAnsi="GHEA Grapalat" w:cs="GHEA Grapalat"/>
          <w:sz w:val="18"/>
          <w:szCs w:val="18"/>
          <w:lang w:val="hy-AM"/>
        </w:rPr>
        <w:t>են</w:t>
      </w:r>
      <w:r w:rsidRPr="0049186D">
        <w:rPr>
          <w:rFonts w:ascii="GHEA Grapalat" w:hAnsi="GHEA Grapalat" w:cs="GHEA Grapalat"/>
          <w:sz w:val="18"/>
          <w:szCs w:val="18"/>
        </w:rPr>
        <w:t xml:space="preserve"> մտնում Ընկերության կողմից վավերացման պահից և ուժի մեջ</w:t>
      </w:r>
      <w:r w:rsidRPr="0049186D">
        <w:rPr>
          <w:rFonts w:ascii="GHEA Grapalat" w:hAnsi="GHEA Grapalat" w:cs="GHEA Grapalat"/>
          <w:sz w:val="18"/>
          <w:szCs w:val="18"/>
          <w:lang w:val="hy-AM"/>
        </w:rPr>
        <w:t xml:space="preserve"> են մինչև </w:t>
      </w:r>
      <w:r w:rsidRPr="0049186D">
        <w:rPr>
          <w:rFonts w:ascii="GHEA Grapalat" w:hAnsi="GHEA Grapalat" w:cs="GHEA Grapalat"/>
          <w:sz w:val="18"/>
          <w:szCs w:val="18"/>
        </w:rPr>
        <w:t>Ընկերության կողմից կնքվ</w:t>
      </w:r>
      <w:r w:rsidRPr="0049186D">
        <w:rPr>
          <w:rFonts w:ascii="GHEA Grapalat" w:hAnsi="GHEA Grapalat" w:cs="GHEA Grapalat"/>
          <w:sz w:val="18"/>
          <w:szCs w:val="18"/>
          <w:lang w:val="hy-AM"/>
        </w:rPr>
        <w:t xml:space="preserve">ելիք </w:t>
      </w:r>
      <w:r w:rsidRPr="0049186D">
        <w:rPr>
          <w:rFonts w:ascii="GHEA Grapalat" w:hAnsi="GHEA Grapalat" w:cs="GHEA Grapalat"/>
          <w:sz w:val="18"/>
          <w:szCs w:val="18"/>
        </w:rPr>
        <w:t xml:space="preserve">պայմանագրով </w:t>
      </w:r>
      <w:r w:rsidRPr="0049186D">
        <w:rPr>
          <w:rFonts w:ascii="GHEA Grapalat" w:hAnsi="GHEA Grapalat" w:cs="GHEA Grapalat"/>
          <w:sz w:val="18"/>
          <w:szCs w:val="18"/>
          <w:lang w:val="hy-AM"/>
        </w:rPr>
        <w:t xml:space="preserve">ստանձնվող </w:t>
      </w:r>
      <w:r w:rsidRPr="0049186D">
        <w:rPr>
          <w:rFonts w:ascii="GHEA Grapalat" w:hAnsi="GHEA Grapalat" w:cs="GHEA Grapalat"/>
          <w:sz w:val="18"/>
          <w:szCs w:val="18"/>
        </w:rPr>
        <w:t>պարտավորություններ</w:t>
      </w:r>
      <w:r w:rsidRPr="0049186D">
        <w:rPr>
          <w:rFonts w:ascii="GHEA Grapalat" w:hAnsi="GHEA Grapalat" w:cs="GHEA Grapalat"/>
          <w:sz w:val="18"/>
          <w:szCs w:val="18"/>
          <w:lang w:val="hy-AM"/>
        </w:rPr>
        <w:t>ը</w:t>
      </w:r>
      <w:r w:rsidRPr="0049186D">
        <w:rPr>
          <w:rFonts w:ascii="GHEA Grapalat" w:hAnsi="GHEA Grapalat" w:cs="GHEA Grapalat"/>
          <w:sz w:val="18"/>
          <w:szCs w:val="18"/>
        </w:rPr>
        <w:t xml:space="preserve"> ողջ ծավալով կատար</w:t>
      </w:r>
      <w:r w:rsidRPr="0049186D">
        <w:rPr>
          <w:rFonts w:ascii="GHEA Grapalat" w:hAnsi="GHEA Grapalat" w:cs="GHEA Grapalat"/>
          <w:sz w:val="18"/>
          <w:szCs w:val="18"/>
          <w:lang w:val="hy-AM"/>
        </w:rPr>
        <w:t>ելու վերջին օրվան</w:t>
      </w:r>
      <w:r w:rsidRPr="0049186D">
        <w:rPr>
          <w:rFonts w:ascii="GHEA Grapalat" w:hAnsi="GHEA Grapalat" w:cs="GHEA Grapalat"/>
          <w:sz w:val="18"/>
          <w:szCs w:val="18"/>
        </w:rPr>
        <w:t>, իսկ պայմանագրով երաշխիքային ժամկետ սահմանված լինելու դեպքում՝ երաշխիքային</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 xml:space="preserve">ժամկետի ավարտին </w:t>
      </w:r>
      <w:r w:rsidRPr="0049186D">
        <w:rPr>
          <w:rFonts w:ascii="GHEA Grapalat" w:hAnsi="GHEA Grapalat" w:cs="GHEA Grapalat"/>
          <w:sz w:val="18"/>
          <w:szCs w:val="18"/>
          <w:lang w:val="hy-AM"/>
        </w:rPr>
        <w:t xml:space="preserve">հաջորդող </w:t>
      </w:r>
      <w:r w:rsidRPr="0049186D">
        <w:rPr>
          <w:rFonts w:ascii="GHEA Grapalat" w:hAnsi="GHEA Grapalat" w:cs="GHEA Grapalat"/>
          <w:sz w:val="18"/>
          <w:szCs w:val="18"/>
        </w:rPr>
        <w:t>1</w:t>
      </w:r>
      <w:r w:rsidRPr="0049186D">
        <w:rPr>
          <w:rFonts w:ascii="GHEA Grapalat" w:hAnsi="GHEA Grapalat" w:cs="GHEA Grapalat"/>
          <w:sz w:val="18"/>
          <w:szCs w:val="18"/>
          <w:lang w:val="hy-AM"/>
        </w:rPr>
        <w:t>0-րդ աշխատանքային օրը ներառյալ</w:t>
      </w:r>
      <w:r w:rsidRPr="0049186D">
        <w:rPr>
          <w:rFonts w:ascii="GHEA Grapalat" w:hAnsi="GHEA Grapalat" w:cs="GHEA Grapalat"/>
          <w:sz w:val="18"/>
          <w:szCs w:val="18"/>
        </w:rPr>
        <w:t xml:space="preserve">։ </w:t>
      </w:r>
    </w:p>
    <w:p w:rsidR="00740F20" w:rsidRPr="0049186D" w:rsidRDefault="00740F20" w:rsidP="00740F20">
      <w:pPr>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5214FE">
        <w:rPr>
          <w:rFonts w:ascii="GHEA Grapalat" w:hAnsi="GHEA Grapalat" w:cs="GHEA Grapalat"/>
          <w:sz w:val="18"/>
          <w:szCs w:val="18"/>
          <w:lang w:val="hy-AM"/>
        </w:rPr>
        <w:t>`</w:t>
      </w:r>
      <w:r w:rsidRPr="0049186D">
        <w:rPr>
          <w:rFonts w:ascii="GHEA Grapalat" w:hAnsi="GHEA Grapalat" w:cs="GHEA Grapalat"/>
          <w:sz w:val="18"/>
          <w:szCs w:val="18"/>
          <w:lang w:val="hy-AM"/>
        </w:rPr>
        <w:t xml:space="preserve"> </w:t>
      </w:r>
    </w:p>
    <w:p w:rsidR="00740F20" w:rsidRPr="0049186D" w:rsidRDefault="00740F20" w:rsidP="00740F20">
      <w:pPr>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5214FE">
        <w:rPr>
          <w:rFonts w:ascii="GHEA Grapalat" w:hAnsi="GHEA Grapalat" w:cs="GHEA Grapalat"/>
          <w:sz w:val="18"/>
          <w:szCs w:val="18"/>
          <w:lang w:val="hy-AM"/>
        </w:rPr>
        <w:t>, իսկ</w:t>
      </w:r>
    </w:p>
    <w:p w:rsidR="00740F20" w:rsidRPr="0049186D" w:rsidDel="00A13215" w:rsidRDefault="00740F20" w:rsidP="00740F20">
      <w:pPr>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2.2.2. </w:t>
      </w:r>
      <w:r w:rsidRPr="005214FE">
        <w:rPr>
          <w:rFonts w:ascii="GHEA Grapalat" w:hAnsi="GHEA Grapalat" w:cs="GHEA Grapalat"/>
          <w:sz w:val="18"/>
          <w:szCs w:val="18"/>
          <w:lang w:val="hy-AM"/>
        </w:rPr>
        <w:t>Ընկերության</w:t>
      </w:r>
      <w:r w:rsidRPr="0049186D">
        <w:rPr>
          <w:rFonts w:ascii="GHEA Grapalat" w:hAnsi="GHEA Grapalat" w:cs="GHEA Grapalat"/>
          <w:sz w:val="18"/>
          <w:szCs w:val="18"/>
          <w:lang w:val="hy-AM"/>
        </w:rPr>
        <w:t xml:space="preserve"> կողմից հավաստվում է, որ </w:t>
      </w:r>
      <w:r w:rsidRPr="005214FE">
        <w:rPr>
          <w:rFonts w:ascii="GHEA Grapalat" w:hAnsi="GHEA Grapalat" w:cs="GHEA Grapalat"/>
          <w:sz w:val="18"/>
          <w:szCs w:val="18"/>
          <w:lang w:val="hy-AM"/>
        </w:rPr>
        <w:t>ս</w:t>
      </w:r>
      <w:r w:rsidRPr="0049186D">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5214FE">
        <w:rPr>
          <w:rFonts w:ascii="GHEA Grapalat" w:hAnsi="GHEA Grapalat" w:cs="GHEA Grapalat"/>
          <w:sz w:val="18"/>
          <w:szCs w:val="18"/>
          <w:lang w:val="hy-AM"/>
        </w:rPr>
        <w:t>:</w:t>
      </w:r>
    </w:p>
    <w:p w:rsidR="00740F20" w:rsidRPr="0049186D" w:rsidRDefault="00740F20" w:rsidP="00740F20">
      <w:pPr>
        <w:ind w:firstLine="567"/>
        <w:jc w:val="both"/>
        <w:rPr>
          <w:rFonts w:ascii="GHEA Grapalat" w:hAnsi="GHEA Grapalat" w:cs="GHEA Grapalat"/>
          <w:sz w:val="18"/>
          <w:szCs w:val="18"/>
        </w:rPr>
      </w:pPr>
      <w:r w:rsidRPr="004918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49186D">
        <w:rPr>
          <w:rFonts w:ascii="GHEA Grapalat" w:hAnsi="GHEA Grapalat" w:cs="GHEA Grapalat"/>
          <w:sz w:val="18"/>
          <w:szCs w:val="18"/>
        </w:rPr>
        <w:t>քում վեճերը լուծվում են դատական կարգով։</w:t>
      </w:r>
    </w:p>
    <w:p w:rsidR="00740F20" w:rsidRPr="0049186D" w:rsidRDefault="00740F20" w:rsidP="00740F20">
      <w:pPr>
        <w:ind w:firstLine="567"/>
        <w:jc w:val="both"/>
        <w:rPr>
          <w:rFonts w:ascii="GHEA Grapalat" w:hAnsi="GHEA Grapalat" w:cs="GHEA Grapalat"/>
          <w:sz w:val="18"/>
          <w:szCs w:val="18"/>
          <w:lang w:val="hy-AM"/>
        </w:rPr>
      </w:pPr>
    </w:p>
    <w:p w:rsidR="00740F20" w:rsidRPr="0049186D" w:rsidRDefault="00740F20" w:rsidP="00740F20">
      <w:pPr>
        <w:ind w:firstLine="567"/>
        <w:jc w:val="center"/>
        <w:rPr>
          <w:rFonts w:ascii="GHEA Grapalat" w:hAnsi="GHEA Grapalat" w:cs="GHEA Grapalat"/>
          <w:sz w:val="20"/>
          <w:szCs w:val="20"/>
          <w:lang w:val="hy-AM"/>
        </w:rPr>
      </w:pPr>
      <w:r w:rsidRPr="0049186D">
        <w:rPr>
          <w:rFonts w:ascii="GHEA Grapalat" w:hAnsi="GHEA Grapalat" w:cs="GHEA Grapalat"/>
          <w:b/>
          <w:sz w:val="18"/>
          <w:szCs w:val="18"/>
          <w:lang w:val="hy-AM"/>
        </w:rPr>
        <w:t>3. Ընկերության հասցեն, բանկային վավերապայմանները`</w:t>
      </w:r>
    </w:p>
    <w:p w:rsidR="00740F20" w:rsidRPr="0049186D" w:rsidRDefault="00740F20" w:rsidP="00740F20">
      <w:pPr>
        <w:jc w:val="both"/>
        <w:rPr>
          <w:rFonts w:ascii="GHEA Grapalat" w:hAnsi="GHEA Grapalat" w:cs="GHEA Grapalat"/>
          <w:sz w:val="20"/>
          <w:szCs w:val="20"/>
          <w:u w:val="single"/>
          <w:lang w:val="hy-AM"/>
        </w:rPr>
      </w:pP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անվանումը</w:t>
      </w:r>
    </w:p>
    <w:p w:rsidR="00740F20" w:rsidRPr="0049186D" w:rsidRDefault="00740F20" w:rsidP="00740F20">
      <w:pPr>
        <w:jc w:val="both"/>
        <w:rPr>
          <w:rFonts w:ascii="GHEA Grapalat" w:hAnsi="GHEA Grapalat"/>
          <w:sz w:val="18"/>
          <w:szCs w:val="18"/>
          <w:u w:val="single"/>
          <w:vertAlign w:val="superscript"/>
          <w:lang w:val="hy-AM"/>
        </w:rPr>
      </w:pPr>
      <w:r w:rsidRPr="0049186D">
        <w:rPr>
          <w:rFonts w:ascii="GHEA Grapalat" w:hAnsi="GHEA Grapalat"/>
          <w:sz w:val="18"/>
          <w:szCs w:val="18"/>
          <w:vertAlign w:val="superscript"/>
          <w:lang w:val="hy-AM"/>
        </w:rPr>
        <w:t xml:space="preserve"> </w:t>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հասցեն</w:t>
      </w:r>
    </w:p>
    <w:p w:rsidR="00740F20" w:rsidRPr="0049186D" w:rsidRDefault="00740F20" w:rsidP="00740F20">
      <w:pPr>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lastRenderedPageBreak/>
        <w:t xml:space="preserve">              ընկերությանը սպասարկող բանկի անվանումը</w:t>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բանկային հաշվեհամարը</w:t>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հարկ վճարողի հաշվառման համարը</w:t>
      </w:r>
    </w:p>
    <w:p w:rsidR="00740F20" w:rsidRPr="0049186D" w:rsidRDefault="00740F20" w:rsidP="00740F20">
      <w:pPr>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740F20" w:rsidRPr="0049186D" w:rsidRDefault="00740F20" w:rsidP="00740F20">
      <w:pPr>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տնօրենի անունը, ազգանունը և ստորագրությունը</w:t>
      </w:r>
    </w:p>
    <w:p w:rsidR="00740F20" w:rsidRPr="0049186D" w:rsidRDefault="00740F20" w:rsidP="00740F20">
      <w:pPr>
        <w:jc w:val="both"/>
        <w:rPr>
          <w:rFonts w:ascii="GHEA Grapalat" w:hAnsi="GHEA Grapalat"/>
          <w:sz w:val="16"/>
          <w:szCs w:val="16"/>
          <w:lang w:val="hy-AM"/>
        </w:rPr>
      </w:pPr>
      <w:r w:rsidRPr="0049186D">
        <w:rPr>
          <w:rFonts w:ascii="GHEA Grapalat" w:hAnsi="GHEA Grapalat"/>
          <w:sz w:val="16"/>
          <w:szCs w:val="16"/>
          <w:lang w:val="hy-AM"/>
        </w:rPr>
        <w:t>Կ.Տ</w:t>
      </w:r>
    </w:p>
    <w:p w:rsidR="00740F20" w:rsidRPr="0049186D" w:rsidRDefault="00740F20" w:rsidP="00740F20">
      <w:pPr>
        <w:jc w:val="both"/>
        <w:rPr>
          <w:rFonts w:ascii="GHEA Grapalat" w:hAnsi="GHEA Grapalat"/>
          <w:sz w:val="16"/>
          <w:szCs w:val="16"/>
          <w:lang w:val="hy-AM"/>
        </w:rPr>
      </w:pPr>
    </w:p>
    <w:p w:rsidR="00740F20" w:rsidRPr="0049186D" w:rsidRDefault="00740F20" w:rsidP="00740F20">
      <w:pPr>
        <w:jc w:val="both"/>
        <w:rPr>
          <w:rFonts w:ascii="GHEA Grapalat" w:hAnsi="GHEA Grapalat"/>
          <w:sz w:val="16"/>
          <w:szCs w:val="16"/>
          <w:lang w:val="hy-AM"/>
        </w:rPr>
      </w:pPr>
      <w:r w:rsidRPr="0049186D">
        <w:rPr>
          <w:rFonts w:ascii="GHEA Grapalat" w:hAnsi="GHEA Grapalat"/>
          <w:sz w:val="16"/>
          <w:szCs w:val="16"/>
          <w:lang w:val="hy-AM"/>
        </w:rPr>
        <w:t>Օր/ամիս/տարի</w:t>
      </w:r>
    </w:p>
    <w:p w:rsidR="00740F20" w:rsidRPr="0049186D" w:rsidRDefault="00740F20" w:rsidP="00740F20">
      <w:pPr>
        <w:jc w:val="center"/>
        <w:rPr>
          <w:rFonts w:ascii="GHEA Grapalat" w:hAnsi="GHEA Grapalat" w:cs="GHEA Grapalat"/>
          <w:lang w:val="hy-AM"/>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49186D">
        <w:rPr>
          <w:rFonts w:ascii="GHEA Grapalat" w:hAnsi="GHEA Grapalat" w:cs="Sylfaen"/>
          <w:i/>
          <w:sz w:val="16"/>
          <w:szCs w:val="16"/>
          <w:lang w:val="hy-AM"/>
        </w:rPr>
        <w:t xml:space="preserve">* </w:t>
      </w:r>
      <w:r w:rsidRPr="0049186D">
        <w:rPr>
          <w:rFonts w:ascii="GHEA Grapalat" w:hAnsi="GHEA Grapalat"/>
          <w:i/>
          <w:sz w:val="16"/>
          <w:szCs w:val="16"/>
          <w:lang w:val="hy-AM"/>
        </w:rPr>
        <w:t>լրացվում է հանձնաժողովի քարտուղարի կողմից` մինչև հրավերը տեղեկագրում հրապարակելը:</w:t>
      </w: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740F20" w:rsidRPr="005214FE"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tbl>
      <w:tblPr>
        <w:tblpPr w:leftFromText="180" w:rightFromText="180" w:vertAnchor="page" w:horzAnchor="margin" w:tblpXSpec="center" w:tblpY="1003"/>
        <w:tblW w:w="10188" w:type="dxa"/>
        <w:tblLook w:val="0000"/>
      </w:tblPr>
      <w:tblGrid>
        <w:gridCol w:w="5616"/>
        <w:gridCol w:w="4572"/>
      </w:tblGrid>
      <w:tr w:rsidR="00740F20" w:rsidRPr="0049186D" w:rsidTr="0042396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b/>
                <w:bCs/>
                <w:sz w:val="20"/>
                <w:szCs w:val="20"/>
                <w:lang w:val="hy-AM"/>
              </w:rPr>
            </w:pPr>
            <w:r w:rsidRPr="0049186D">
              <w:rPr>
                <w:rFonts w:ascii="GHEA Grapalat" w:hAnsi="GHEA Grapalat" w:cs="Sylfaen"/>
                <w:sz w:val="20"/>
                <w:szCs w:val="20"/>
              </w:rPr>
              <w:t xml:space="preserve">1.                                                              </w:t>
            </w:r>
            <w:r w:rsidRPr="0049186D">
              <w:rPr>
                <w:rFonts w:ascii="GHEA Grapalat" w:hAnsi="GHEA Grapalat" w:cs="Sylfaen"/>
                <w:b/>
                <w:bCs/>
                <w:sz w:val="20"/>
                <w:szCs w:val="20"/>
              </w:rPr>
              <w:t>ՎՃԱՐՄԱՆ</w:t>
            </w:r>
            <w:r w:rsidRPr="0049186D">
              <w:rPr>
                <w:rFonts w:ascii="GHEA Grapalat" w:hAnsi="GHEA Grapalat" w:cs="Arial"/>
                <w:b/>
                <w:bCs/>
                <w:sz w:val="20"/>
                <w:szCs w:val="20"/>
              </w:rPr>
              <w:t xml:space="preserve"> </w:t>
            </w:r>
            <w:r w:rsidRPr="0049186D">
              <w:rPr>
                <w:rFonts w:ascii="GHEA Grapalat" w:hAnsi="GHEA Grapalat" w:cs="Sylfaen"/>
                <w:b/>
                <w:bCs/>
                <w:sz w:val="20"/>
                <w:szCs w:val="20"/>
              </w:rPr>
              <w:t>ՊԱՀԱՆՋԱԳԻՐ</w:t>
            </w:r>
            <w:r>
              <w:rPr>
                <w:rFonts w:ascii="GHEA Grapalat" w:hAnsi="GHEA Grapalat" w:cs="Sylfaen"/>
                <w:b/>
                <w:bCs/>
                <w:sz w:val="20"/>
                <w:szCs w:val="20"/>
                <w:vertAlign w:val="superscript"/>
              </w:rPr>
              <w:t>27</w:t>
            </w:r>
            <w:r w:rsidRPr="005D551B">
              <w:rPr>
                <w:rStyle w:val="FootnoteReference"/>
                <w:rFonts w:ascii="GHEA Grapalat" w:hAnsi="GHEA Grapalat" w:cs="Sylfaen"/>
                <w:b/>
                <w:bCs/>
                <w:color w:val="FFFFFF"/>
                <w:sz w:val="20"/>
                <w:szCs w:val="20"/>
              </w:rPr>
              <w:footnoteReference w:id="27"/>
            </w:r>
            <w:r w:rsidRPr="0049186D">
              <w:rPr>
                <w:rFonts w:ascii="GHEA Grapalat" w:hAnsi="GHEA Grapalat" w:cs="Sylfaen"/>
                <w:b/>
                <w:bCs/>
                <w:sz w:val="20"/>
                <w:szCs w:val="20"/>
              </w:rPr>
              <w:t xml:space="preserve"> </w:t>
            </w:r>
          </w:p>
          <w:p w:rsidR="00740F20" w:rsidRPr="0049186D" w:rsidRDefault="00740F20" w:rsidP="0042396C">
            <w:pPr>
              <w:jc w:val="center"/>
              <w:rPr>
                <w:rFonts w:ascii="GHEA Grapalat" w:hAnsi="GHEA Grapalat" w:cs="Arial"/>
                <w:bCs/>
                <w:i/>
                <w:sz w:val="20"/>
                <w:szCs w:val="20"/>
              </w:rPr>
            </w:pPr>
          </w:p>
        </w:tc>
      </w:tr>
      <w:tr w:rsidR="00740F20" w:rsidRPr="0049186D" w:rsidTr="0042396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lang w:val="hy-AM"/>
              </w:rPr>
            </w:pPr>
            <w:r w:rsidRPr="0049186D">
              <w:rPr>
                <w:rFonts w:ascii="GHEA Grapalat" w:hAnsi="GHEA Grapalat" w:cs="Sylfaen"/>
                <w:sz w:val="20"/>
                <w:szCs w:val="20"/>
                <w:lang w:val="hy-AM"/>
              </w:rPr>
              <w:lastRenderedPageBreak/>
              <w:t>2</w:t>
            </w:r>
            <w:r w:rsidRPr="0049186D">
              <w:rPr>
                <w:rFonts w:ascii="GHEA Grapalat" w:hAnsi="GHEA Grapalat" w:cs="Sylfaen"/>
                <w:sz w:val="20"/>
                <w:szCs w:val="20"/>
              </w:rPr>
              <w:t>.</w:t>
            </w:r>
            <w:r w:rsidRPr="0049186D">
              <w:rPr>
                <w:rFonts w:ascii="GHEA Grapalat" w:hAnsi="GHEA Grapalat" w:cs="Sylfaen"/>
                <w:sz w:val="20"/>
                <w:szCs w:val="20"/>
                <w:lang w:val="hy-AM"/>
              </w:rPr>
              <w:t xml:space="preserve"> Թիվ </w:t>
            </w:r>
          </w:p>
        </w:tc>
      </w:tr>
      <w:tr w:rsidR="00740F20" w:rsidRPr="0049186D" w:rsidTr="0042396C">
        <w:trPr>
          <w:trHeight w:val="349"/>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lang w:val="hy-AM"/>
              </w:rPr>
              <w:t>3</w:t>
            </w:r>
            <w:r w:rsidRPr="0049186D">
              <w:rPr>
                <w:rFonts w:ascii="GHEA Grapalat" w:hAnsi="GHEA Grapalat" w:cs="Sylfaen"/>
                <w:sz w:val="20"/>
                <w:szCs w:val="20"/>
              </w:rPr>
              <w:t>.                                                         Ներկայացման</w:t>
            </w:r>
            <w:r w:rsidRPr="0049186D">
              <w:rPr>
                <w:rFonts w:ascii="GHEA Grapalat" w:hAnsi="GHEA Grapalat" w:cs="Arial"/>
                <w:sz w:val="20"/>
                <w:szCs w:val="20"/>
              </w:rPr>
              <w:t xml:space="preserve"> </w:t>
            </w:r>
            <w:r w:rsidRPr="0049186D">
              <w:rPr>
                <w:rFonts w:ascii="GHEA Grapalat" w:hAnsi="GHEA Grapalat" w:cs="Sylfaen"/>
                <w:sz w:val="20"/>
                <w:szCs w:val="20"/>
              </w:rPr>
              <w:t>ամսաթիվը</w:t>
            </w:r>
            <w:r w:rsidRPr="0049186D">
              <w:rPr>
                <w:rFonts w:ascii="GHEA Grapalat" w:hAnsi="GHEA Grapalat" w:cs="Arial"/>
                <w:sz w:val="20"/>
                <w:szCs w:val="20"/>
              </w:rPr>
              <w:t xml:space="preserve">`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tc>
      </w:tr>
      <w:tr w:rsidR="00740F20" w:rsidRPr="0049186D" w:rsidTr="0042396C">
        <w:trPr>
          <w:trHeight w:val="345"/>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4</w:t>
            </w:r>
            <w:r w:rsidRPr="0049186D">
              <w:rPr>
                <w:rFonts w:ascii="GHEA Grapalat" w:hAnsi="GHEA Grapalat" w:cs="Sylfaen"/>
                <w:sz w:val="20"/>
                <w:szCs w:val="20"/>
              </w:rPr>
              <w:t xml:space="preserve">. </w:t>
            </w: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Sylfaen"/>
                <w:sz w:val="20"/>
                <w:szCs w:val="20"/>
              </w:rPr>
              <w:t xml:space="preserve">(Ընկերություն </w:t>
            </w:r>
            <w:r w:rsidRPr="0049186D">
              <w:rPr>
                <w:rFonts w:ascii="GHEA Grapalat" w:hAnsi="GHEA Grapalat" w:cs="Arial"/>
                <w:sz w:val="20"/>
                <w:szCs w:val="20"/>
              </w:rPr>
              <w:t>`</w:t>
            </w:r>
          </w:p>
        </w:tc>
      </w:tr>
      <w:tr w:rsidR="00740F20" w:rsidRPr="0049186D" w:rsidTr="0042396C">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5</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ն սպասարկող Ֆինանսական կազմակերպություն </w:t>
            </w:r>
            <w:r w:rsidRPr="0049186D">
              <w:rPr>
                <w:rFonts w:ascii="GHEA Grapalat" w:hAnsi="GHEA Grapalat" w:cs="Sylfaen"/>
                <w:sz w:val="20"/>
                <w:szCs w:val="20"/>
              </w:rPr>
              <w:t>(</w:t>
            </w:r>
            <w:r w:rsidRPr="0049186D">
              <w:rPr>
                <w:rFonts w:ascii="GHEA Grapalat" w:hAnsi="GHEA Grapalat" w:cs="Arial"/>
                <w:sz w:val="20"/>
                <w:szCs w:val="20"/>
              </w:rPr>
              <w:t xml:space="preserve"> </w:t>
            </w:r>
            <w:r w:rsidRPr="0049186D">
              <w:rPr>
                <w:rFonts w:ascii="GHEA Grapalat" w:hAnsi="GHEA Grapalat" w:cs="Sylfaen"/>
                <w:sz w:val="20"/>
                <w:szCs w:val="20"/>
              </w:rPr>
              <w:t>բանկ)</w:t>
            </w:r>
            <w:r w:rsidRPr="0049186D">
              <w:rPr>
                <w:rFonts w:ascii="GHEA Grapalat" w:hAnsi="GHEA Grapalat" w:cs="Arial"/>
                <w:sz w:val="20"/>
                <w:szCs w:val="20"/>
              </w:rPr>
              <w:t>`</w:t>
            </w:r>
          </w:p>
        </w:tc>
      </w:tr>
      <w:tr w:rsidR="00740F20" w:rsidRPr="0049186D" w:rsidTr="0042396C">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6</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w:t>
            </w:r>
          </w:p>
        </w:tc>
      </w:tr>
      <w:tr w:rsidR="00740F20" w:rsidRPr="0049186D" w:rsidTr="0042396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7</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p>
        </w:tc>
      </w:tr>
      <w:tr w:rsidR="00740F20" w:rsidRPr="0049186D" w:rsidTr="0042396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8</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ՀԾՀ</w:t>
            </w:r>
            <w:r w:rsidRPr="0049186D">
              <w:rPr>
                <w:rFonts w:ascii="GHEA Grapalat" w:hAnsi="GHEA Grapalat" w:cs="Arial"/>
                <w:sz w:val="20"/>
                <w:szCs w:val="20"/>
              </w:rPr>
              <w:t>`</w:t>
            </w:r>
          </w:p>
        </w:tc>
      </w:tr>
      <w:tr w:rsidR="00740F20" w:rsidRPr="0049186D" w:rsidTr="0042396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9</w:t>
            </w:r>
            <w:r w:rsidRPr="0049186D">
              <w:rPr>
                <w:rFonts w:ascii="GHEA Grapalat" w:hAnsi="GHEA Grapalat" w:cs="Sylfaen"/>
                <w:sz w:val="20"/>
                <w:szCs w:val="20"/>
              </w:rPr>
              <w:t>. 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Arial"/>
                <w:sz w:val="20"/>
                <w:szCs w:val="20"/>
              </w:rPr>
              <w:t>`</w:t>
            </w:r>
          </w:p>
        </w:tc>
      </w:tr>
      <w:tr w:rsidR="00740F20" w:rsidRPr="0049186D" w:rsidTr="0042396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10.  Շահառուի</w:t>
            </w:r>
            <w:r w:rsidRPr="0049186D">
              <w:rPr>
                <w:rFonts w:ascii="GHEA Grapalat" w:hAnsi="GHEA Grapalat" w:cs="Arial"/>
                <w:sz w:val="20"/>
                <w:szCs w:val="20"/>
              </w:rPr>
              <w:t xml:space="preserve"> </w:t>
            </w:r>
            <w:r w:rsidRPr="0049186D">
              <w:rPr>
                <w:rFonts w:ascii="GHEA Grapalat" w:hAnsi="GHEA Grapalat" w:cs="Sylfaen"/>
                <w:sz w:val="20"/>
                <w:szCs w:val="20"/>
              </w:rPr>
              <w:t xml:space="preserve"> ՀԾՀ (</w:t>
            </w:r>
            <w:r w:rsidRPr="0049186D">
              <w:rPr>
                <w:rFonts w:ascii="GHEA Grapalat" w:hAnsi="GHEA Grapalat" w:cs="Sylfaen"/>
                <w:sz w:val="20"/>
                <w:szCs w:val="20"/>
                <w:lang w:val="hy-AM"/>
              </w:rPr>
              <w:t>չի լրացվում</w:t>
            </w:r>
            <w:r w:rsidRPr="0049186D">
              <w:rPr>
                <w:rFonts w:ascii="GHEA Grapalat" w:hAnsi="GHEA Grapalat" w:cs="Sylfaen"/>
                <w:sz w:val="20"/>
                <w:szCs w:val="20"/>
              </w:rPr>
              <w:t>)</w:t>
            </w:r>
          </w:p>
        </w:tc>
      </w:tr>
      <w:tr w:rsidR="00740F20" w:rsidRPr="0049186D" w:rsidTr="0042396C">
        <w:trPr>
          <w:trHeight w:val="34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lang w:val="hy-AM"/>
              </w:rPr>
              <w:t>11</w:t>
            </w:r>
            <w:r w:rsidRPr="0049186D">
              <w:rPr>
                <w:rFonts w:ascii="GHEA Grapalat" w:hAnsi="GHEA Grapalat" w:cs="Sylfaen"/>
                <w:sz w:val="20"/>
                <w:szCs w:val="20"/>
              </w:rPr>
              <w:t>. Շահառուի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p>
        </w:tc>
      </w:tr>
      <w:tr w:rsidR="00740F20" w:rsidRPr="0049186D" w:rsidTr="0042396C">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2</w:t>
            </w:r>
            <w:r w:rsidRPr="0049186D">
              <w:rPr>
                <w:rFonts w:ascii="GHEA Grapalat" w:hAnsi="GHEA Grapalat" w:cs="Sylfaen"/>
                <w:sz w:val="20"/>
                <w:szCs w:val="20"/>
              </w:rPr>
              <w:t>.Շահառուի</w:t>
            </w:r>
            <w:r w:rsidRPr="0049186D">
              <w:rPr>
                <w:rFonts w:ascii="GHEA Grapalat" w:hAnsi="GHEA Grapalat" w:cs="Sylfaen"/>
                <w:sz w:val="20"/>
                <w:szCs w:val="20"/>
                <w:lang w:val="hy-AM"/>
              </w:rPr>
              <w:t>ն</w:t>
            </w:r>
            <w:r w:rsidRPr="0049186D">
              <w:rPr>
                <w:rFonts w:ascii="GHEA Grapalat" w:hAnsi="GHEA Grapalat" w:cs="Arial"/>
                <w:sz w:val="20"/>
                <w:szCs w:val="20"/>
              </w:rPr>
              <w:t xml:space="preserve"> </w:t>
            </w:r>
            <w:r w:rsidRPr="0049186D">
              <w:rPr>
                <w:rFonts w:ascii="GHEA Grapalat" w:hAnsi="GHEA Grapalat" w:cs="Sylfaen"/>
                <w:sz w:val="20"/>
                <w:szCs w:val="20"/>
                <w:lang w:val="hy-AM"/>
              </w:rPr>
              <w:t xml:space="preserve"> սպասարկող Ֆինանսական կազմակերպություն</w:t>
            </w:r>
            <w:r w:rsidRPr="0049186D">
              <w:rPr>
                <w:rFonts w:ascii="GHEA Grapalat" w:hAnsi="GHEA Grapalat" w:cs="Sylfaen"/>
                <w:sz w:val="20"/>
                <w:szCs w:val="20"/>
              </w:rPr>
              <w:t xml:space="preserve"> (բանկ)</w:t>
            </w:r>
            <w:r w:rsidRPr="0049186D">
              <w:rPr>
                <w:rFonts w:ascii="GHEA Grapalat" w:hAnsi="GHEA Grapalat" w:cs="Arial"/>
                <w:sz w:val="20"/>
                <w:szCs w:val="20"/>
              </w:rPr>
              <w:t>`</w:t>
            </w:r>
          </w:p>
        </w:tc>
      </w:tr>
      <w:tr w:rsidR="00740F20" w:rsidRPr="0049186D" w:rsidTr="0042396C">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3</w:t>
            </w:r>
            <w:r w:rsidRPr="0049186D">
              <w:rPr>
                <w:rFonts w:ascii="GHEA Grapalat" w:hAnsi="GHEA Grapalat" w:cs="Sylfaen"/>
                <w:sz w:val="20"/>
                <w:szCs w:val="20"/>
              </w:rPr>
              <w:t>.Շահառուի</w:t>
            </w:r>
            <w:r w:rsidRPr="0049186D">
              <w:rPr>
                <w:rFonts w:ascii="GHEA Grapalat" w:hAnsi="GHEA Grapalat" w:cs="Arial"/>
                <w:sz w:val="20"/>
                <w:szCs w:val="20"/>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 xml:space="preserve"> (</w:t>
            </w:r>
            <w:r w:rsidRPr="0049186D">
              <w:rPr>
                <w:rFonts w:ascii="GHEA Grapalat" w:hAnsi="GHEA Grapalat" w:cs="Sylfaen"/>
                <w:sz w:val="20"/>
                <w:szCs w:val="20"/>
              </w:rPr>
              <w:t>հշ</w:t>
            </w:r>
            <w:r w:rsidRPr="0049186D">
              <w:rPr>
                <w:rFonts w:ascii="GHEA Grapalat" w:hAnsi="GHEA Grapalat" w:cs="Arial"/>
                <w:sz w:val="20"/>
                <w:szCs w:val="20"/>
              </w:rPr>
              <w:t>.N)</w:t>
            </w:r>
          </w:p>
        </w:tc>
      </w:tr>
      <w:tr w:rsidR="00740F20" w:rsidRPr="0049186D" w:rsidTr="0042396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4</w:t>
            </w:r>
            <w:r w:rsidRPr="0049186D">
              <w:rPr>
                <w:rFonts w:ascii="GHEA Grapalat" w:hAnsi="GHEA Grapalat" w:cs="Sylfaen"/>
                <w:sz w:val="20"/>
                <w:szCs w:val="20"/>
              </w:rPr>
              <w:t>.Գումարը</w:t>
            </w:r>
            <w:r w:rsidRPr="0049186D">
              <w:rPr>
                <w:rFonts w:ascii="GHEA Grapalat" w:hAnsi="GHEA Grapalat" w:cs="Arial"/>
                <w:sz w:val="20"/>
                <w:szCs w:val="20"/>
              </w:rPr>
              <w:t xml:space="preserve"> (</w:t>
            </w:r>
            <w:r w:rsidRPr="0049186D">
              <w:rPr>
                <w:rFonts w:ascii="GHEA Grapalat" w:hAnsi="GHEA Grapalat" w:cs="Sylfaen"/>
                <w:sz w:val="20"/>
                <w:szCs w:val="20"/>
              </w:rPr>
              <w:t>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w:t>
            </w:r>
          </w:p>
        </w:tc>
      </w:tr>
      <w:tr w:rsidR="00740F20" w:rsidRPr="0049186D" w:rsidTr="0042396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15. </w:t>
            </w:r>
            <w:r w:rsidRPr="0049186D">
              <w:rPr>
                <w:rFonts w:ascii="GHEA Grapalat" w:hAnsi="GHEA Grapalat" w:cs="Sylfaen"/>
                <w:sz w:val="20"/>
                <w:szCs w:val="20"/>
                <w:lang w:val="hy-AM"/>
              </w:rPr>
              <w:t xml:space="preserve">Ակցեպտավորված գումարը՝ </w:t>
            </w:r>
            <w:r w:rsidRPr="0049186D">
              <w:rPr>
                <w:rFonts w:ascii="GHEA Grapalat" w:hAnsi="GHEA Grapalat" w:cs="Sylfaen"/>
                <w:sz w:val="20"/>
                <w:szCs w:val="20"/>
              </w:rPr>
              <w:t xml:space="preserve"> (թվերով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hy-AM"/>
              </w:rPr>
              <w:t xml:space="preserve">  </w:t>
            </w:r>
            <w:r w:rsidRPr="0049186D">
              <w:rPr>
                <w:rFonts w:ascii="GHEA Grapalat" w:hAnsi="GHEA Grapalat" w:cs="Sylfaen"/>
                <w:sz w:val="20"/>
                <w:szCs w:val="20"/>
              </w:rPr>
              <w:t>(</w:t>
            </w:r>
            <w:r w:rsidRPr="0049186D">
              <w:rPr>
                <w:rFonts w:ascii="GHEA Grapalat" w:hAnsi="GHEA Grapalat" w:cs="Sylfaen"/>
                <w:sz w:val="20"/>
                <w:szCs w:val="20"/>
                <w:lang w:val="hy-AM"/>
              </w:rPr>
              <w:t>նախատեսված է նշված գումարի մասնակի ակցեպտի համար, որը չի կիրառվում</w:t>
            </w:r>
            <w:r w:rsidRPr="0049186D">
              <w:rPr>
                <w:rFonts w:ascii="GHEA Grapalat" w:hAnsi="GHEA Grapalat" w:cs="Sylfaen"/>
                <w:sz w:val="20"/>
                <w:szCs w:val="20"/>
              </w:rPr>
              <w:t>)</w:t>
            </w:r>
          </w:p>
        </w:tc>
      </w:tr>
      <w:tr w:rsidR="00740F20" w:rsidRPr="0049186D" w:rsidTr="0042396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rPr>
              <w:t>16.Արժույթը</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կոդով</w:t>
            </w:r>
            <w:r w:rsidRPr="0049186D">
              <w:rPr>
                <w:rFonts w:ascii="GHEA Grapalat" w:hAnsi="GHEA Grapalat" w:cs="Arial"/>
                <w:sz w:val="20"/>
                <w:szCs w:val="20"/>
              </w:rPr>
              <w:t>)`</w:t>
            </w:r>
          </w:p>
        </w:tc>
      </w:tr>
      <w:tr w:rsidR="00740F20" w:rsidRPr="0049186D" w:rsidTr="0042396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7</w:t>
            </w:r>
            <w:r w:rsidRPr="0049186D">
              <w:rPr>
                <w:rFonts w:ascii="GHEA Grapalat" w:hAnsi="GHEA Grapalat" w:cs="Sylfaen"/>
                <w:sz w:val="20"/>
                <w:szCs w:val="20"/>
              </w:rPr>
              <w:t>.Գործարքի</w:t>
            </w:r>
            <w:r w:rsidRPr="0049186D">
              <w:rPr>
                <w:rFonts w:ascii="GHEA Grapalat" w:hAnsi="GHEA Grapalat" w:cs="Arial"/>
                <w:sz w:val="20"/>
                <w:szCs w:val="20"/>
              </w:rPr>
              <w:t xml:space="preserve"> (</w:t>
            </w:r>
            <w:r w:rsidRPr="0049186D">
              <w:rPr>
                <w:rFonts w:ascii="GHEA Grapalat" w:hAnsi="GHEA Grapalat" w:cs="Sylfaen"/>
                <w:sz w:val="20"/>
                <w:szCs w:val="20"/>
              </w:rPr>
              <w:t>վճարման</w:t>
            </w:r>
            <w:r w:rsidRPr="0049186D">
              <w:rPr>
                <w:rFonts w:ascii="GHEA Grapalat" w:hAnsi="GHEA Grapalat" w:cs="Arial"/>
                <w:sz w:val="20"/>
                <w:szCs w:val="20"/>
              </w:rPr>
              <w:t xml:space="preserve">) </w:t>
            </w:r>
            <w:r w:rsidRPr="0049186D">
              <w:rPr>
                <w:rFonts w:ascii="GHEA Grapalat" w:hAnsi="GHEA Grapalat" w:cs="Sylfaen"/>
                <w:sz w:val="20"/>
                <w:szCs w:val="20"/>
              </w:rPr>
              <w:t>նպատակը</w:t>
            </w:r>
            <w:r w:rsidRPr="0049186D">
              <w:rPr>
                <w:rFonts w:ascii="GHEA Grapalat" w:hAnsi="GHEA Grapalat" w:cs="Arial"/>
                <w:sz w:val="20"/>
                <w:szCs w:val="20"/>
              </w:rPr>
              <w:t>`</w:t>
            </w:r>
            <w:r w:rsidRPr="0049186D">
              <w:rPr>
                <w:rFonts w:ascii="GHEA Grapalat" w:hAnsi="GHEA Grapalat" w:cs="Arial"/>
                <w:sz w:val="20"/>
                <w:szCs w:val="20"/>
                <w:lang w:val="hy-AM"/>
              </w:rPr>
              <w:t xml:space="preserve">  </w:t>
            </w:r>
            <w:r w:rsidRPr="0049186D">
              <w:rPr>
                <w:rFonts w:ascii="GHEA Grapalat" w:hAnsi="GHEA Grapalat" w:cs="Sylfaen"/>
                <w:bCs/>
                <w:i/>
                <w:sz w:val="20"/>
                <w:szCs w:val="20"/>
              </w:rPr>
              <w:t>(պայմանագրի կատարման ապահովմ</w:t>
            </w:r>
            <w:r w:rsidRPr="0049186D">
              <w:rPr>
                <w:rFonts w:ascii="GHEA Grapalat" w:hAnsi="GHEA Grapalat" w:cs="Sylfaen"/>
                <w:bCs/>
                <w:i/>
                <w:sz w:val="20"/>
                <w:szCs w:val="20"/>
                <w:lang w:val="hy-AM"/>
              </w:rPr>
              <w:t>ան համար</w:t>
            </w:r>
            <w:r w:rsidRPr="0049186D">
              <w:rPr>
                <w:rFonts w:ascii="GHEA Grapalat" w:hAnsi="GHEA Grapalat" w:cs="Sylfaen"/>
                <w:bCs/>
                <w:i/>
                <w:sz w:val="20"/>
                <w:szCs w:val="20"/>
              </w:rPr>
              <w:t>)</w:t>
            </w:r>
          </w:p>
        </w:tc>
      </w:tr>
      <w:tr w:rsidR="00740F20" w:rsidRPr="0049186D" w:rsidTr="0042396C">
        <w:trPr>
          <w:trHeight w:val="424"/>
        </w:trPr>
        <w:tc>
          <w:tcPr>
            <w:tcW w:w="10188" w:type="dxa"/>
            <w:gridSpan w:val="2"/>
            <w:tcBorders>
              <w:top w:val="single" w:sz="4" w:space="0" w:color="auto"/>
              <w:left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8</w:t>
            </w:r>
            <w:r w:rsidRPr="0049186D">
              <w:rPr>
                <w:rFonts w:ascii="GHEA Grapalat" w:hAnsi="GHEA Grapalat" w:cs="Sylfaen"/>
                <w:sz w:val="20"/>
                <w:szCs w:val="20"/>
              </w:rPr>
              <w:t xml:space="preserve">. </w:t>
            </w:r>
            <w:r w:rsidRPr="0049186D">
              <w:rPr>
                <w:rFonts w:ascii="GHEA Grapalat" w:hAnsi="GHEA Grapalat" w:cs="Sylfaen"/>
                <w:sz w:val="20"/>
                <w:szCs w:val="20"/>
                <w:lang w:val="hy-AM"/>
              </w:rPr>
              <w:t xml:space="preserve">Վճարման կատարման հիմքերը՝ </w:t>
            </w:r>
            <w:r w:rsidRPr="0049186D">
              <w:rPr>
                <w:rFonts w:ascii="GHEA Grapalat" w:hAnsi="GHEA Grapalat" w:cs="Sylfaen"/>
                <w:sz w:val="20"/>
                <w:szCs w:val="20"/>
              </w:rPr>
              <w:t>(</w:t>
            </w:r>
            <w:r w:rsidRPr="0049186D">
              <w:rPr>
                <w:rFonts w:ascii="GHEA Grapalat" w:hAnsi="GHEA Grapalat" w:cs="Sylfaen"/>
                <w:sz w:val="20"/>
                <w:szCs w:val="20"/>
                <w:lang w:val="hy-AM"/>
              </w:rPr>
              <w:t>Փաստաթղթերի</w:t>
            </w:r>
            <w:r w:rsidRPr="0049186D">
              <w:rPr>
                <w:rFonts w:ascii="GHEA Grapalat" w:hAnsi="GHEA Grapalat" w:cs="Arial"/>
                <w:sz w:val="20"/>
                <w:szCs w:val="20"/>
                <w:lang w:val="hy-AM"/>
              </w:rPr>
              <w:t xml:space="preserve"> անվանումը</w:t>
            </w:r>
            <w:r w:rsidRPr="0049186D">
              <w:rPr>
                <w:rFonts w:ascii="GHEA Grapalat" w:hAnsi="GHEA Grapalat" w:cs="Arial"/>
                <w:sz w:val="20"/>
                <w:szCs w:val="20"/>
              </w:rPr>
              <w:t>,</w:t>
            </w:r>
            <w:r w:rsidRPr="0049186D">
              <w:rPr>
                <w:rFonts w:ascii="GHEA Grapalat" w:hAnsi="GHEA Grapalat" w:cs="Arial"/>
                <w:sz w:val="20"/>
                <w:szCs w:val="20"/>
                <w:lang w:val="hy-AM"/>
              </w:rPr>
              <w:t xml:space="preserve"> այդ թվում՝ տուժանքի մասին համաձայնագիրը, </w:t>
            </w:r>
            <w:r w:rsidRPr="0049186D">
              <w:rPr>
                <w:rFonts w:ascii="GHEA Grapalat" w:hAnsi="GHEA Grapalat" w:cs="Sylfaen"/>
                <w:sz w:val="20"/>
                <w:szCs w:val="20"/>
                <w:lang w:val="hy-AM"/>
              </w:rPr>
              <w:t>դրանց</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համարները</w:t>
            </w:r>
            <w:r w:rsidRPr="0049186D">
              <w:rPr>
                <w:rFonts w:ascii="GHEA Grapalat" w:hAnsi="GHEA Grapalat" w:cs="Arial"/>
                <w:sz w:val="20"/>
                <w:szCs w:val="20"/>
                <w:lang w:val="hy-AM"/>
              </w:rPr>
              <w:t>,</w:t>
            </w:r>
            <w:r w:rsidRPr="0049186D">
              <w:rPr>
                <w:rFonts w:ascii="GHEA Grapalat" w:hAnsi="GHEA Grapalat" w:cs="Arial"/>
                <w:sz w:val="20"/>
                <w:szCs w:val="20"/>
              </w:rPr>
              <w:t xml:space="preserve"> </w:t>
            </w:r>
            <w:r w:rsidRPr="0049186D">
              <w:rPr>
                <w:rFonts w:ascii="GHEA Grapalat" w:hAnsi="GHEA Grapalat" w:cs="Sylfaen"/>
                <w:sz w:val="20"/>
                <w:szCs w:val="20"/>
                <w:lang w:val="hy-AM"/>
              </w:rPr>
              <w:t>պ</w:t>
            </w:r>
            <w:r w:rsidRPr="0049186D">
              <w:rPr>
                <w:rFonts w:ascii="GHEA Grapalat" w:hAnsi="GHEA Grapalat" w:cs="Sylfaen"/>
                <w:sz w:val="20"/>
                <w:szCs w:val="20"/>
              </w:rPr>
              <w:t xml:space="preserve">այմանագրի </w:t>
            </w:r>
            <w:r w:rsidRPr="0049186D">
              <w:rPr>
                <w:rFonts w:ascii="GHEA Grapalat" w:hAnsi="GHEA Grapalat" w:cs="Arial"/>
                <w:sz w:val="20"/>
                <w:szCs w:val="20"/>
              </w:rPr>
              <w:t xml:space="preserve"> </w:t>
            </w:r>
            <w:r w:rsidRPr="0049186D">
              <w:rPr>
                <w:rFonts w:ascii="GHEA Grapalat" w:hAnsi="GHEA Grapalat" w:cs="Sylfaen"/>
                <w:sz w:val="20"/>
                <w:szCs w:val="20"/>
              </w:rPr>
              <w:t>ծածկագիրը</w:t>
            </w:r>
            <w:r w:rsidRPr="0049186D">
              <w:rPr>
                <w:rFonts w:ascii="GHEA Grapalat" w:hAnsi="GHEA Grapalat" w:cs="Arial"/>
                <w:sz w:val="20"/>
                <w:szCs w:val="20"/>
                <w:lang w:val="hy-AM"/>
              </w:rPr>
              <w:t xml:space="preserve"> որի հիման վրա կատարվում է  գանձումը</w:t>
            </w:r>
            <w:r w:rsidRPr="0049186D">
              <w:rPr>
                <w:rFonts w:ascii="GHEA Grapalat" w:hAnsi="GHEA Grapalat" w:cs="Arial"/>
                <w:sz w:val="20"/>
                <w:szCs w:val="20"/>
              </w:rPr>
              <w:t>)</w:t>
            </w:r>
            <w:r w:rsidRPr="0049186D">
              <w:rPr>
                <w:rFonts w:ascii="GHEA Grapalat" w:hAnsi="GHEA Grapalat" w:cs="Sylfaen"/>
                <w:sz w:val="20"/>
                <w:szCs w:val="20"/>
              </w:rPr>
              <w:t>`</w:t>
            </w:r>
          </w:p>
          <w:p w:rsidR="00740F20" w:rsidRPr="0049186D" w:rsidRDefault="00740F20" w:rsidP="0042396C">
            <w:pPr>
              <w:rPr>
                <w:rFonts w:ascii="GHEA Grapalat" w:hAnsi="GHEA Grapalat" w:cs="Arial"/>
                <w:sz w:val="20"/>
                <w:szCs w:val="20"/>
              </w:rPr>
            </w:pPr>
          </w:p>
        </w:tc>
      </w:tr>
      <w:tr w:rsidR="00740F20" w:rsidRPr="0049186D" w:rsidTr="0042396C">
        <w:trPr>
          <w:trHeight w:val="704"/>
        </w:trPr>
        <w:tc>
          <w:tcPr>
            <w:tcW w:w="10188" w:type="dxa"/>
            <w:gridSpan w:val="2"/>
            <w:tcBorders>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Arial"/>
                <w:sz w:val="20"/>
                <w:szCs w:val="20"/>
                <w:lang w:val="hy-AM"/>
              </w:rPr>
            </w:pPr>
          </w:p>
        </w:tc>
      </w:tr>
      <w:tr w:rsidR="00740F20" w:rsidRPr="0049186D" w:rsidTr="0042396C">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lang w:val="hy-AM"/>
              </w:rPr>
            </w:pPr>
            <w:r w:rsidRPr="0049186D">
              <w:rPr>
                <w:rFonts w:ascii="GHEA Grapalat" w:hAnsi="GHEA Grapalat" w:cs="Sylfaen"/>
                <w:sz w:val="20"/>
                <w:szCs w:val="20"/>
                <w:lang w:val="hy-AM"/>
              </w:rPr>
              <w:t>19. Վճարման պայմանները՝                                &lt;ակցեպտավորված վճարում&gt;</w:t>
            </w:r>
          </w:p>
          <w:p w:rsidR="00740F20" w:rsidRPr="0049186D" w:rsidRDefault="00740F20" w:rsidP="0042396C">
            <w:pPr>
              <w:rPr>
                <w:rFonts w:ascii="GHEA Grapalat" w:hAnsi="GHEA Grapalat" w:cs="Sylfaen"/>
                <w:sz w:val="20"/>
                <w:szCs w:val="20"/>
              </w:rPr>
            </w:pPr>
          </w:p>
        </w:tc>
      </w:tr>
      <w:tr w:rsidR="00740F20" w:rsidRPr="0049186D" w:rsidTr="0042396C">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lang w:val="hy-AM"/>
              </w:rPr>
              <w:t xml:space="preserve">20. Առդիր էջերի քանակը՝    </w:t>
            </w:r>
            <w:r w:rsidRPr="0049186D">
              <w:rPr>
                <w:rFonts w:ascii="GHEA Grapalat" w:hAnsi="GHEA Grapalat" w:cs="Arial"/>
                <w:sz w:val="20"/>
                <w:szCs w:val="20"/>
              </w:rPr>
              <w:t xml:space="preserve">--- </w:t>
            </w:r>
            <w:r w:rsidRPr="0049186D">
              <w:rPr>
                <w:rFonts w:ascii="GHEA Grapalat" w:hAnsi="GHEA Grapalat" w:cs="Arial"/>
                <w:sz w:val="20"/>
                <w:szCs w:val="20"/>
                <w:lang w:val="hy-AM"/>
              </w:rPr>
              <w:t xml:space="preserve">    </w:t>
            </w:r>
            <w:r w:rsidRPr="0049186D">
              <w:rPr>
                <w:rFonts w:ascii="GHEA Grapalat" w:hAnsi="GHEA Grapalat" w:cs="Sylfaen"/>
                <w:sz w:val="20"/>
                <w:szCs w:val="20"/>
              </w:rPr>
              <w:t>էջ</w:t>
            </w:r>
          </w:p>
          <w:p w:rsidR="00740F20" w:rsidRPr="0049186D" w:rsidRDefault="00740F20" w:rsidP="0042396C">
            <w:pPr>
              <w:rPr>
                <w:rFonts w:ascii="GHEA Grapalat" w:hAnsi="GHEA Grapalat" w:cs="Sylfaen"/>
                <w:sz w:val="20"/>
                <w:szCs w:val="20"/>
                <w:lang w:val="hy-AM"/>
              </w:rPr>
            </w:pPr>
          </w:p>
        </w:tc>
      </w:tr>
      <w:tr w:rsidR="00740F20" w:rsidRPr="0049186D" w:rsidTr="0042396C">
        <w:trPr>
          <w:trHeight w:val="2194"/>
        </w:trPr>
        <w:tc>
          <w:tcPr>
            <w:tcW w:w="5616" w:type="dxa"/>
            <w:tcBorders>
              <w:top w:val="nil"/>
              <w:left w:val="single" w:sz="4" w:space="0" w:color="auto"/>
              <w:bottom w:val="single" w:sz="4" w:space="0" w:color="auto"/>
              <w:right w:val="single" w:sz="4" w:space="0" w:color="auto"/>
            </w:tcBorders>
            <w:noWrap/>
            <w:vAlign w:val="bottom"/>
          </w:tcPr>
          <w:p w:rsidR="00740F20" w:rsidRPr="0049186D" w:rsidRDefault="00740F20" w:rsidP="0042396C">
            <w:pPr>
              <w:rPr>
                <w:rFonts w:ascii="GHEA Grapalat" w:hAnsi="GHEA Grapalat" w:cs="Sylfaen"/>
                <w:sz w:val="20"/>
                <w:szCs w:val="20"/>
              </w:rPr>
            </w:pPr>
            <w:r w:rsidRPr="0049186D">
              <w:rPr>
                <w:rFonts w:ascii="Courier New" w:hAnsi="Courier New" w:cs="Courier New"/>
                <w:sz w:val="20"/>
                <w:szCs w:val="20"/>
              </w:rPr>
              <w:lastRenderedPageBreak/>
              <w:t> </w:t>
            </w:r>
            <w:r w:rsidRPr="0049186D">
              <w:rPr>
                <w:rFonts w:ascii="GHEA Grapalat" w:hAnsi="GHEA Grapalat" w:cs="Arial"/>
                <w:sz w:val="20"/>
                <w:szCs w:val="20"/>
                <w:lang w:val="hy-AM"/>
              </w:rPr>
              <w:t>22</w:t>
            </w:r>
            <w:r w:rsidRPr="0049186D">
              <w:rPr>
                <w:rFonts w:ascii="GHEA Grapalat" w:hAnsi="GHEA Grapalat" w:cs="Arial"/>
                <w:sz w:val="20"/>
                <w:szCs w:val="20"/>
              </w:rPr>
              <w:t>.</w:t>
            </w:r>
            <w:r w:rsidRPr="0049186D">
              <w:rPr>
                <w:rFonts w:ascii="GHEA Grapalat" w:hAnsi="GHEA Grapalat" w:cs="Sylfaen"/>
                <w:sz w:val="20"/>
                <w:szCs w:val="20"/>
              </w:rPr>
              <w:t>ա. Շահառուի ստորագրությունները</w:t>
            </w:r>
          </w:p>
          <w:p w:rsidR="00740F20" w:rsidRPr="0049186D" w:rsidRDefault="00740F20" w:rsidP="0042396C">
            <w:pPr>
              <w:rPr>
                <w:rFonts w:ascii="GHEA Grapalat" w:hAnsi="GHEA Grapalat" w:cs="Sylfaen"/>
                <w:sz w:val="20"/>
                <w:szCs w:val="20"/>
              </w:rPr>
            </w:pPr>
          </w:p>
          <w:p w:rsidR="00740F20" w:rsidRPr="0049186D" w:rsidRDefault="00740F20" w:rsidP="0042396C">
            <w:pPr>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740F20" w:rsidRPr="0049186D" w:rsidRDefault="00740F20" w:rsidP="0042396C">
            <w:pPr>
              <w:rPr>
                <w:rFonts w:ascii="GHEA Grapalat" w:hAnsi="GHEA Grapalat" w:cs="Tahoma"/>
                <w:color w:val="000000"/>
                <w:sz w:val="20"/>
                <w:szCs w:val="20"/>
              </w:rPr>
            </w:pPr>
          </w:p>
          <w:p w:rsidR="00740F20" w:rsidRPr="0049186D" w:rsidRDefault="00740F20" w:rsidP="0042396C">
            <w:pPr>
              <w:rPr>
                <w:rFonts w:ascii="GHEA Grapalat" w:hAnsi="GHEA Grapalat" w:cs="Sylfaen"/>
                <w:sz w:val="20"/>
                <w:szCs w:val="20"/>
              </w:rPr>
            </w:pPr>
          </w:p>
          <w:p w:rsidR="00740F20" w:rsidRPr="0049186D" w:rsidRDefault="00740F20" w:rsidP="0042396C">
            <w:pPr>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740F20" w:rsidRPr="0049186D" w:rsidRDefault="00740F20" w:rsidP="0042396C">
            <w:pPr>
              <w:rPr>
                <w:rFonts w:ascii="GHEA Grapalat" w:hAnsi="GHEA Grapalat" w:cs="Sylfaen"/>
                <w:sz w:val="20"/>
                <w:szCs w:val="20"/>
              </w:rPr>
            </w:pP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lang w:val="hy-AM"/>
              </w:rPr>
              <w:t>22</w:t>
            </w:r>
            <w:r w:rsidRPr="0049186D">
              <w:rPr>
                <w:rFonts w:ascii="GHEA Grapalat" w:hAnsi="GHEA Grapalat" w:cs="Sylfaen"/>
                <w:sz w:val="20"/>
                <w:szCs w:val="20"/>
              </w:rPr>
              <w:t>.բ.</w:t>
            </w: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                                                                             Կ.Տ.</w:t>
            </w:r>
          </w:p>
          <w:p w:rsidR="00740F20" w:rsidRPr="0049186D" w:rsidRDefault="00740F20" w:rsidP="0042396C">
            <w:pPr>
              <w:rPr>
                <w:rFonts w:ascii="GHEA Grapalat" w:hAnsi="GHEA Grapalat" w:cs="Sylfaen"/>
                <w:sz w:val="20"/>
                <w:szCs w:val="20"/>
              </w:rPr>
            </w:pPr>
          </w:p>
        </w:tc>
        <w:tc>
          <w:tcPr>
            <w:tcW w:w="4572" w:type="dxa"/>
            <w:tcBorders>
              <w:top w:val="nil"/>
              <w:left w:val="nil"/>
              <w:bottom w:val="single" w:sz="4" w:space="0" w:color="auto"/>
              <w:right w:val="single" w:sz="4" w:space="0" w:color="auto"/>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Arial"/>
                <w:sz w:val="20"/>
                <w:szCs w:val="20"/>
                <w:lang w:val="hy-AM"/>
              </w:rPr>
              <w:t>2</w:t>
            </w:r>
            <w:r w:rsidRPr="0049186D">
              <w:rPr>
                <w:rFonts w:ascii="GHEA Grapalat" w:hAnsi="GHEA Grapalat" w:cs="Arial"/>
                <w:sz w:val="20"/>
                <w:szCs w:val="20"/>
              </w:rPr>
              <w:t>1.</w:t>
            </w:r>
            <w:r w:rsidRPr="0049186D">
              <w:rPr>
                <w:rFonts w:ascii="GHEA Grapalat" w:hAnsi="GHEA Grapalat" w:cs="Sylfaen"/>
                <w:sz w:val="20"/>
                <w:szCs w:val="20"/>
              </w:rPr>
              <w:t xml:space="preserve">ա. </w:t>
            </w:r>
            <w:r w:rsidRPr="0049186D">
              <w:rPr>
                <w:rFonts w:ascii="Courier New" w:hAnsi="Courier New" w:cs="Courier New"/>
                <w:sz w:val="20"/>
                <w:szCs w:val="20"/>
              </w:rPr>
              <w:t> </w:t>
            </w:r>
            <w:r w:rsidRPr="0049186D">
              <w:rPr>
                <w:rFonts w:ascii="GHEA Grapalat" w:hAnsi="GHEA Grapalat" w:cs="Sylfaen"/>
                <w:sz w:val="20"/>
                <w:szCs w:val="20"/>
              </w:rPr>
              <w:t>Վճարողի ստորագրությունները`</w:t>
            </w:r>
          </w:p>
          <w:p w:rsidR="00740F20" w:rsidRPr="0049186D" w:rsidRDefault="00740F20" w:rsidP="0042396C">
            <w:pPr>
              <w:jc w:val="right"/>
              <w:rPr>
                <w:rFonts w:ascii="GHEA Grapalat" w:hAnsi="GHEA Grapalat" w:cs="Sylfaen"/>
                <w:sz w:val="20"/>
                <w:szCs w:val="20"/>
              </w:rPr>
            </w:pPr>
          </w:p>
          <w:p w:rsidR="00740F20" w:rsidRPr="0049186D" w:rsidRDefault="00740F20" w:rsidP="0042396C">
            <w:pPr>
              <w:rPr>
                <w:rFonts w:ascii="GHEA Grapalat" w:hAnsi="GHEA Grapalat" w:cs="Sylfaen"/>
                <w:sz w:val="20"/>
                <w:szCs w:val="20"/>
              </w:rPr>
            </w:pPr>
            <w:r w:rsidRPr="0049186D">
              <w:rPr>
                <w:rFonts w:ascii="GHEA Grapalat" w:hAnsi="GHEA Grapalat" w:cs="Tahoma"/>
                <w:color w:val="000000"/>
                <w:sz w:val="20"/>
                <w:szCs w:val="20"/>
              </w:rPr>
              <w:t xml:space="preserve">                                               /____________________/</w:t>
            </w:r>
          </w:p>
          <w:p w:rsidR="00740F20" w:rsidRPr="0049186D" w:rsidRDefault="00740F20" w:rsidP="0042396C">
            <w:pPr>
              <w:jc w:val="right"/>
              <w:rPr>
                <w:rFonts w:ascii="GHEA Grapalat" w:hAnsi="GHEA Grapalat" w:cs="Tahoma"/>
                <w:color w:val="000000"/>
                <w:sz w:val="20"/>
                <w:szCs w:val="20"/>
              </w:rPr>
            </w:pPr>
          </w:p>
          <w:p w:rsidR="00740F20" w:rsidRPr="0049186D" w:rsidRDefault="00740F20" w:rsidP="0042396C">
            <w:pPr>
              <w:jc w:val="right"/>
              <w:rPr>
                <w:rFonts w:ascii="GHEA Grapalat" w:hAnsi="GHEA Grapalat" w:cs="Tahoma"/>
                <w:color w:val="000000"/>
                <w:sz w:val="20"/>
                <w:szCs w:val="20"/>
              </w:rPr>
            </w:pPr>
          </w:p>
          <w:p w:rsidR="00740F20" w:rsidRPr="0049186D" w:rsidRDefault="00740F20" w:rsidP="0042396C">
            <w:pPr>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740F20" w:rsidRPr="0049186D" w:rsidRDefault="00740F20" w:rsidP="0042396C">
            <w:pPr>
              <w:jc w:val="right"/>
              <w:rPr>
                <w:rFonts w:ascii="GHEA Grapalat" w:hAnsi="GHEA Grapalat" w:cs="Sylfaen"/>
                <w:sz w:val="20"/>
                <w:szCs w:val="20"/>
              </w:rPr>
            </w:pPr>
          </w:p>
          <w:p w:rsidR="00740F20" w:rsidRPr="0049186D" w:rsidRDefault="00740F20" w:rsidP="0042396C">
            <w:pPr>
              <w:jc w:val="right"/>
              <w:rPr>
                <w:rFonts w:ascii="GHEA Grapalat" w:hAnsi="GHEA Grapalat" w:cs="Sylfaen"/>
                <w:sz w:val="20"/>
                <w:szCs w:val="20"/>
              </w:rPr>
            </w:pPr>
            <w:r w:rsidRPr="0049186D">
              <w:rPr>
                <w:rFonts w:ascii="GHEA Grapalat" w:hAnsi="GHEA Grapalat" w:cs="Sylfaen"/>
                <w:sz w:val="20"/>
                <w:szCs w:val="20"/>
                <w:lang w:val="hy-AM"/>
              </w:rPr>
              <w:t>2</w:t>
            </w:r>
            <w:r w:rsidRPr="0049186D">
              <w:rPr>
                <w:rFonts w:ascii="GHEA Grapalat" w:hAnsi="GHEA Grapalat" w:cs="Sylfaen"/>
                <w:sz w:val="20"/>
                <w:szCs w:val="20"/>
              </w:rPr>
              <w:t>1.բ.                                                                    Կ.Տ.</w:t>
            </w:r>
          </w:p>
          <w:p w:rsidR="00740F20" w:rsidRPr="0049186D" w:rsidRDefault="00740F20" w:rsidP="0042396C">
            <w:pPr>
              <w:jc w:val="right"/>
              <w:rPr>
                <w:rFonts w:ascii="GHEA Grapalat" w:hAnsi="GHEA Grapalat" w:cs="Sylfaen"/>
                <w:sz w:val="20"/>
                <w:szCs w:val="20"/>
              </w:rPr>
            </w:pPr>
          </w:p>
        </w:tc>
      </w:tr>
      <w:tr w:rsidR="00740F20" w:rsidRPr="0049186D" w:rsidTr="0042396C">
        <w:trPr>
          <w:trHeight w:val="2194"/>
        </w:trPr>
        <w:tc>
          <w:tcPr>
            <w:tcW w:w="5616" w:type="dxa"/>
            <w:tcBorders>
              <w:top w:val="single" w:sz="4" w:space="0" w:color="auto"/>
              <w:left w:val="single" w:sz="4" w:space="0" w:color="auto"/>
              <w:right w:val="single" w:sz="4" w:space="0" w:color="auto"/>
            </w:tcBorders>
            <w:noWrap/>
            <w:vAlign w:val="bottom"/>
          </w:tcPr>
          <w:p w:rsidR="00740F20" w:rsidRPr="0049186D" w:rsidRDefault="00740F20" w:rsidP="0042396C">
            <w:pPr>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4</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Շահառուին  սպասարկող ֆինանսական կազմակերպություն</w:t>
            </w:r>
            <w:r w:rsidRPr="0049186D">
              <w:rPr>
                <w:rFonts w:ascii="GHEA Grapalat" w:hAnsi="GHEA Grapalat" w:cs="Tahoma"/>
                <w:color w:val="000000"/>
                <w:sz w:val="20"/>
                <w:szCs w:val="20"/>
              </w:rPr>
              <w:t xml:space="preserve"> </w:t>
            </w:r>
          </w:p>
          <w:p w:rsidR="00740F20" w:rsidRPr="0049186D" w:rsidRDefault="00740F20" w:rsidP="0042396C">
            <w:pPr>
              <w:rPr>
                <w:rFonts w:ascii="GHEA Grapalat" w:hAnsi="GHEA Grapalat" w:cs="Tahoma"/>
                <w:color w:val="000000"/>
                <w:sz w:val="20"/>
                <w:szCs w:val="20"/>
                <w:lang w:val="hy-AM"/>
              </w:rPr>
            </w:pPr>
            <w:r w:rsidRPr="0049186D">
              <w:rPr>
                <w:rFonts w:ascii="GHEA Grapalat" w:hAnsi="GHEA Grapalat" w:cs="Tahoma"/>
                <w:color w:val="000000"/>
                <w:sz w:val="20"/>
                <w:szCs w:val="20"/>
              </w:rPr>
              <w:t xml:space="preserve">                             </w:t>
            </w:r>
            <w:r w:rsidRPr="0049186D">
              <w:rPr>
                <w:rFonts w:ascii="GHEA Grapalat" w:hAnsi="GHEA Grapalat" w:cs="Tahoma"/>
                <w:color w:val="000000"/>
                <w:sz w:val="20"/>
                <w:szCs w:val="20"/>
                <w:lang w:val="hy-AM"/>
              </w:rPr>
              <w:t xml:space="preserve">                 </w:t>
            </w:r>
          </w:p>
          <w:p w:rsidR="00740F20" w:rsidRPr="0049186D" w:rsidRDefault="00740F20" w:rsidP="0042396C">
            <w:pPr>
              <w:rPr>
                <w:rFonts w:ascii="GHEA Grapalat" w:hAnsi="GHEA Grapalat" w:cs="Tahoma"/>
                <w:color w:val="000000"/>
                <w:sz w:val="20"/>
                <w:szCs w:val="20"/>
              </w:rPr>
            </w:pPr>
            <w:r w:rsidRPr="0049186D">
              <w:rPr>
                <w:rFonts w:ascii="GHEA Grapalat" w:hAnsi="GHEA Grapalat" w:cs="Tahoma"/>
                <w:color w:val="000000"/>
                <w:sz w:val="20"/>
                <w:szCs w:val="20"/>
                <w:lang w:val="hy-AM"/>
              </w:rPr>
              <w:t xml:space="preserve">                                                 </w:t>
            </w:r>
            <w:r w:rsidRPr="0049186D">
              <w:rPr>
                <w:rFonts w:ascii="GHEA Grapalat" w:hAnsi="GHEA Grapalat" w:cs="Tahoma"/>
                <w:color w:val="000000"/>
                <w:sz w:val="20"/>
                <w:szCs w:val="20"/>
              </w:rPr>
              <w:t xml:space="preserve">   /____________________/</w:t>
            </w: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  </w:t>
            </w: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                                                       /ստորագրություն/</w:t>
            </w:r>
          </w:p>
          <w:p w:rsidR="00740F20" w:rsidRPr="0049186D" w:rsidRDefault="00740F20" w:rsidP="0042396C">
            <w:pPr>
              <w:rPr>
                <w:rFonts w:ascii="GHEA Grapalat" w:hAnsi="GHEA Grapalat" w:cs="Tahoma"/>
                <w:color w:val="000000"/>
                <w:sz w:val="20"/>
                <w:szCs w:val="20"/>
              </w:rPr>
            </w:pPr>
          </w:p>
          <w:p w:rsidR="00740F20" w:rsidRPr="0049186D" w:rsidRDefault="00740F20" w:rsidP="0042396C">
            <w:pPr>
              <w:rPr>
                <w:rFonts w:ascii="GHEA Grapalat" w:hAnsi="GHEA Grapalat" w:cs="Arial"/>
                <w:sz w:val="20"/>
                <w:szCs w:val="20"/>
              </w:rPr>
            </w:pPr>
          </w:p>
        </w:tc>
        <w:tc>
          <w:tcPr>
            <w:tcW w:w="4572" w:type="dxa"/>
            <w:tcBorders>
              <w:top w:val="single" w:sz="4" w:space="0" w:color="auto"/>
              <w:left w:val="nil"/>
              <w:right w:val="single" w:sz="4" w:space="0" w:color="auto"/>
            </w:tcBorders>
            <w:noWrap/>
            <w:vAlign w:val="bottom"/>
          </w:tcPr>
          <w:p w:rsidR="00740F20" w:rsidRPr="0049186D" w:rsidRDefault="00740F20" w:rsidP="0042396C">
            <w:pPr>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3</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Վճարողին  սպասարկող ֆինանսական կազմակերպություն</w:t>
            </w:r>
            <w:r w:rsidRPr="0049186D">
              <w:rPr>
                <w:rFonts w:ascii="GHEA Grapalat" w:hAnsi="GHEA Grapalat" w:cs="Tahoma"/>
                <w:color w:val="000000"/>
                <w:sz w:val="20"/>
                <w:szCs w:val="20"/>
              </w:rPr>
              <w:t xml:space="preserve"> </w:t>
            </w:r>
          </w:p>
          <w:p w:rsidR="00740F20" w:rsidRPr="0049186D" w:rsidRDefault="00740F20" w:rsidP="0042396C">
            <w:pPr>
              <w:jc w:val="right"/>
              <w:rPr>
                <w:rFonts w:ascii="GHEA Grapalat" w:hAnsi="GHEA Grapalat" w:cs="Tahoma"/>
                <w:color w:val="000000"/>
                <w:sz w:val="20"/>
                <w:szCs w:val="20"/>
              </w:rPr>
            </w:pPr>
          </w:p>
          <w:p w:rsidR="00740F20" w:rsidRPr="0049186D" w:rsidRDefault="00740F20" w:rsidP="0042396C">
            <w:pPr>
              <w:jc w:val="right"/>
              <w:rPr>
                <w:rFonts w:ascii="GHEA Grapalat" w:hAnsi="GHEA Grapalat" w:cs="Tahoma"/>
                <w:color w:val="000000"/>
                <w:sz w:val="20"/>
                <w:szCs w:val="20"/>
              </w:rPr>
            </w:pPr>
          </w:p>
          <w:p w:rsidR="00740F20" w:rsidRPr="0049186D" w:rsidRDefault="00740F20" w:rsidP="0042396C">
            <w:pPr>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740F20" w:rsidRPr="0049186D" w:rsidRDefault="00740F20" w:rsidP="0042396C">
            <w:pPr>
              <w:jc w:val="center"/>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/ստորագրություն/</w:t>
            </w:r>
          </w:p>
          <w:p w:rsidR="00740F20" w:rsidRPr="0049186D" w:rsidRDefault="00740F20" w:rsidP="0042396C">
            <w:pPr>
              <w:jc w:val="right"/>
              <w:rPr>
                <w:rFonts w:ascii="GHEA Grapalat" w:hAnsi="GHEA Grapalat" w:cs="Arial"/>
                <w:sz w:val="20"/>
                <w:szCs w:val="20"/>
                <w:lang w:val="hy-AM"/>
              </w:rPr>
            </w:pPr>
          </w:p>
        </w:tc>
      </w:tr>
      <w:tr w:rsidR="00740F20" w:rsidRPr="0049186D" w:rsidTr="0042396C">
        <w:trPr>
          <w:trHeight w:val="2194"/>
        </w:trPr>
        <w:tc>
          <w:tcPr>
            <w:tcW w:w="5616" w:type="dxa"/>
            <w:tcBorders>
              <w:top w:val="nil"/>
              <w:left w:val="single" w:sz="4" w:space="0" w:color="auto"/>
              <w:bottom w:val="single" w:sz="4" w:space="0" w:color="auto"/>
              <w:right w:val="single" w:sz="4" w:space="0" w:color="auto"/>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24.բ.                                                       Կ.Տ.</w:t>
            </w:r>
          </w:p>
          <w:p w:rsidR="00740F20" w:rsidRPr="0049186D" w:rsidRDefault="00740F20" w:rsidP="0042396C">
            <w:pPr>
              <w:rPr>
                <w:rFonts w:ascii="GHEA Grapalat" w:hAnsi="GHEA Grapalat" w:cs="Sylfaen"/>
                <w:sz w:val="20"/>
                <w:szCs w:val="20"/>
              </w:rPr>
            </w:pPr>
          </w:p>
          <w:p w:rsidR="00740F20" w:rsidRPr="0049186D" w:rsidRDefault="00740F20" w:rsidP="0042396C">
            <w:pPr>
              <w:rPr>
                <w:rFonts w:ascii="GHEA Grapalat" w:hAnsi="GHEA Grapalat" w:cs="Sylfaen"/>
                <w:sz w:val="20"/>
                <w:szCs w:val="20"/>
              </w:rPr>
            </w:pPr>
          </w:p>
          <w:p w:rsidR="00740F20" w:rsidRPr="0049186D" w:rsidRDefault="00740F20" w:rsidP="0042396C">
            <w:pPr>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2</w:t>
            </w:r>
            <w:r w:rsidRPr="0049186D">
              <w:rPr>
                <w:rFonts w:ascii="GHEA Grapalat" w:hAnsi="GHEA Grapalat" w:cs="Sylfaen"/>
                <w:sz w:val="20"/>
                <w:szCs w:val="20"/>
                <w:lang w:val="hy-AM"/>
              </w:rPr>
              <w:t>4</w:t>
            </w:r>
            <w:r w:rsidRPr="0049186D">
              <w:rPr>
                <w:rFonts w:ascii="GHEA Grapalat" w:hAnsi="GHEA Grapalat" w:cs="Sylfaen"/>
                <w:sz w:val="20"/>
                <w:szCs w:val="20"/>
              </w:rPr>
              <w:t>.</w:t>
            </w:r>
            <w:r w:rsidRPr="0049186D">
              <w:rPr>
                <w:rFonts w:ascii="GHEA Grapalat" w:hAnsi="GHEA Grapalat" w:cs="Sylfaen"/>
                <w:sz w:val="20"/>
                <w:szCs w:val="20"/>
                <w:lang w:val="hy-AM"/>
              </w:rPr>
              <w:t>գ</w:t>
            </w:r>
            <w:r w:rsidRPr="0049186D">
              <w:rPr>
                <w:rFonts w:ascii="GHEA Grapalat" w:hAnsi="GHEA Grapalat" w:cs="Tahoma"/>
                <w:color w:val="000000"/>
                <w:sz w:val="20"/>
                <w:szCs w:val="20"/>
              </w:rPr>
              <w:t xml:space="preserve">                                                 "___"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 xml:space="preserve">20___ </w:t>
            </w:r>
            <w:r w:rsidRPr="0049186D">
              <w:rPr>
                <w:rFonts w:ascii="GHEA Grapalat" w:hAnsi="GHEA Grapalat" w:cs="Sylfaen"/>
                <w:color w:val="000000"/>
                <w:sz w:val="20"/>
                <w:szCs w:val="20"/>
              </w:rPr>
              <w:t>թ.</w:t>
            </w:r>
            <w:r w:rsidRPr="0049186D">
              <w:rPr>
                <w:rFonts w:ascii="GHEA Grapalat" w:hAnsi="GHEA Grapalat" w:cs="Sylfaen"/>
                <w:sz w:val="20"/>
                <w:szCs w:val="20"/>
              </w:rPr>
              <w:t xml:space="preserve"> </w:t>
            </w:r>
          </w:p>
          <w:p w:rsidR="00740F20" w:rsidRPr="0049186D" w:rsidRDefault="00740F20" w:rsidP="0042396C">
            <w:pPr>
              <w:rPr>
                <w:rFonts w:ascii="GHEA Grapalat" w:hAnsi="GHEA Grapalat" w:cs="Sylfaen"/>
                <w:sz w:val="20"/>
                <w:szCs w:val="20"/>
              </w:rPr>
            </w:pP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  </w:t>
            </w:r>
          </w:p>
          <w:p w:rsidR="00740F20" w:rsidRPr="0049186D" w:rsidRDefault="00740F20" w:rsidP="0042396C">
            <w:pPr>
              <w:rPr>
                <w:rFonts w:ascii="GHEA Grapalat" w:hAnsi="GHEA Grapalat" w:cs="Arial"/>
                <w:sz w:val="20"/>
                <w:szCs w:val="20"/>
              </w:rPr>
            </w:pPr>
          </w:p>
        </w:tc>
        <w:tc>
          <w:tcPr>
            <w:tcW w:w="4572" w:type="dxa"/>
            <w:tcBorders>
              <w:top w:val="nil"/>
              <w:left w:val="nil"/>
              <w:bottom w:val="single" w:sz="4" w:space="0" w:color="auto"/>
              <w:right w:val="single" w:sz="4" w:space="0" w:color="auto"/>
            </w:tcBorders>
            <w:noWrap/>
            <w:vAlign w:val="bottom"/>
          </w:tcPr>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23.բ.                                                                 Կ.Տ.    </w:t>
            </w:r>
          </w:p>
          <w:p w:rsidR="00740F20" w:rsidRPr="0049186D" w:rsidRDefault="00740F20" w:rsidP="0042396C">
            <w:pPr>
              <w:rPr>
                <w:rFonts w:ascii="GHEA Grapalat" w:hAnsi="GHEA Grapalat" w:cs="Sylfaen"/>
                <w:sz w:val="20"/>
                <w:szCs w:val="20"/>
              </w:rPr>
            </w:pPr>
          </w:p>
          <w:p w:rsidR="00740F20" w:rsidRPr="0049186D" w:rsidRDefault="00740F20" w:rsidP="0042396C">
            <w:pPr>
              <w:rPr>
                <w:rFonts w:ascii="GHEA Grapalat" w:hAnsi="GHEA Grapalat" w:cs="Sylfaen"/>
                <w:sz w:val="20"/>
                <w:szCs w:val="20"/>
              </w:rPr>
            </w:pPr>
            <w:r w:rsidRPr="0049186D">
              <w:rPr>
                <w:rFonts w:ascii="GHEA Grapalat" w:hAnsi="GHEA Grapalat" w:cs="Sylfaen"/>
                <w:sz w:val="20"/>
                <w:szCs w:val="20"/>
              </w:rPr>
              <w:t xml:space="preserve">                     </w:t>
            </w:r>
          </w:p>
          <w:p w:rsidR="00740F20" w:rsidRPr="0049186D" w:rsidRDefault="00740F20" w:rsidP="0042396C">
            <w:pPr>
              <w:rPr>
                <w:rFonts w:ascii="GHEA Grapalat" w:hAnsi="GHEA Grapalat" w:cs="Sylfaen"/>
                <w:color w:val="000000"/>
                <w:sz w:val="20"/>
                <w:szCs w:val="20"/>
              </w:rPr>
            </w:pPr>
            <w:r w:rsidRPr="0049186D">
              <w:rPr>
                <w:rFonts w:ascii="GHEA Grapalat" w:hAnsi="GHEA Grapalat" w:cs="Sylfaen"/>
                <w:sz w:val="20"/>
                <w:szCs w:val="20"/>
              </w:rPr>
              <w:t>23.</w:t>
            </w:r>
            <w:r w:rsidRPr="0049186D">
              <w:rPr>
                <w:rFonts w:ascii="GHEA Grapalat" w:hAnsi="GHEA Grapalat" w:cs="Sylfaen"/>
                <w:sz w:val="20"/>
                <w:szCs w:val="20"/>
                <w:lang w:val="hy-AM"/>
              </w:rPr>
              <w:t>գ</w:t>
            </w:r>
            <w:r w:rsidRPr="0049186D">
              <w:rPr>
                <w:rFonts w:ascii="GHEA Grapalat" w:hAnsi="GHEA Grapalat" w:cs="Sylfaen"/>
                <w:sz w:val="20"/>
                <w:szCs w:val="20"/>
              </w:rPr>
              <w:t xml:space="preserve">.Կատարման ամսաթիվը`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p w:rsidR="00740F20" w:rsidRPr="0049186D" w:rsidRDefault="00740F20" w:rsidP="0042396C">
            <w:pPr>
              <w:rPr>
                <w:rFonts w:ascii="GHEA Grapalat" w:hAnsi="GHEA Grapalat" w:cs="Sylfaen"/>
                <w:color w:val="000000"/>
                <w:sz w:val="20"/>
                <w:szCs w:val="20"/>
              </w:rPr>
            </w:pPr>
          </w:p>
          <w:p w:rsidR="00740F20" w:rsidRPr="0049186D" w:rsidRDefault="00740F20" w:rsidP="0042396C">
            <w:pPr>
              <w:rPr>
                <w:rFonts w:ascii="GHEA Grapalat" w:hAnsi="GHEA Grapalat" w:cs="Sylfaen"/>
                <w:sz w:val="20"/>
                <w:szCs w:val="20"/>
              </w:rPr>
            </w:pPr>
          </w:p>
          <w:p w:rsidR="00740F20" w:rsidRPr="0049186D" w:rsidRDefault="00740F20" w:rsidP="0042396C">
            <w:pPr>
              <w:jc w:val="right"/>
              <w:rPr>
                <w:rFonts w:ascii="GHEA Grapalat" w:hAnsi="GHEA Grapalat" w:cs="Arial"/>
                <w:sz w:val="20"/>
                <w:szCs w:val="20"/>
              </w:rPr>
            </w:pPr>
          </w:p>
        </w:tc>
      </w:tr>
    </w:tbl>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740F20" w:rsidRPr="0049186D" w:rsidRDefault="00740F20" w:rsidP="00740F20">
      <w:pPr>
        <w:rPr>
          <w:rFonts w:ascii="GHEA Grapalat" w:hAnsi="GHEA Grapalat"/>
          <w:vanish/>
        </w:rPr>
      </w:pPr>
    </w:p>
    <w:p w:rsidR="00740F20" w:rsidRPr="0049186D" w:rsidRDefault="00740F20" w:rsidP="00740F20">
      <w:pPr>
        <w:jc w:val="center"/>
        <w:rPr>
          <w:rFonts w:ascii="GHEA Grapalat" w:hAnsi="GHEA Grapalat"/>
          <w:b/>
        </w:rPr>
      </w:pPr>
    </w:p>
    <w:p w:rsidR="00740F20" w:rsidRPr="0049186D" w:rsidRDefault="00740F20" w:rsidP="00740F20">
      <w:pPr>
        <w:jc w:val="center"/>
        <w:rPr>
          <w:rFonts w:ascii="GHEA Grapalat" w:hAnsi="GHEA Grapalat"/>
          <w:b/>
          <w:lang w:val="nl-NL"/>
        </w:rPr>
      </w:pPr>
      <w:r w:rsidRPr="0049186D">
        <w:rPr>
          <w:rFonts w:ascii="GHEA Grapalat" w:hAnsi="GHEA Grapalat"/>
          <w:b/>
        </w:rPr>
        <w:t>Վճարման</w:t>
      </w:r>
      <w:r w:rsidRPr="0049186D">
        <w:rPr>
          <w:rFonts w:ascii="GHEA Grapalat" w:hAnsi="GHEA Grapalat"/>
          <w:b/>
          <w:lang w:val="nl-NL"/>
        </w:rPr>
        <w:t xml:space="preserve"> </w:t>
      </w:r>
      <w:r w:rsidRPr="0049186D">
        <w:rPr>
          <w:rFonts w:ascii="GHEA Grapalat" w:hAnsi="GHEA Grapalat"/>
          <w:b/>
        </w:rPr>
        <w:t>պահանջագրի</w:t>
      </w:r>
      <w:r w:rsidRPr="0049186D">
        <w:rPr>
          <w:rFonts w:ascii="GHEA Grapalat" w:hAnsi="GHEA Grapalat"/>
          <w:b/>
          <w:lang w:val="nl-NL"/>
        </w:rPr>
        <w:t xml:space="preserve"> </w:t>
      </w:r>
      <w:r w:rsidRPr="0049186D">
        <w:rPr>
          <w:rFonts w:ascii="GHEA Grapalat" w:hAnsi="GHEA Grapalat"/>
          <w:b/>
        </w:rPr>
        <w:t>պարտադիր</w:t>
      </w:r>
      <w:r w:rsidRPr="0049186D">
        <w:rPr>
          <w:rFonts w:ascii="GHEA Grapalat" w:hAnsi="GHEA Grapalat"/>
          <w:b/>
          <w:lang w:val="nl-NL"/>
        </w:rPr>
        <w:t xml:space="preserve"> </w:t>
      </w:r>
      <w:r w:rsidRPr="0049186D">
        <w:rPr>
          <w:rFonts w:ascii="GHEA Grapalat" w:hAnsi="GHEA Grapalat"/>
          <w:b/>
        </w:rPr>
        <w:t>վավերապայմանները</w:t>
      </w:r>
      <w:r w:rsidRPr="0049186D">
        <w:rPr>
          <w:rFonts w:ascii="GHEA Grapalat" w:hAnsi="GHEA Grapalat"/>
          <w:b/>
          <w:lang w:val="nl-NL"/>
        </w:rPr>
        <w:t xml:space="preserve"> </w:t>
      </w:r>
      <w:r w:rsidRPr="0049186D">
        <w:rPr>
          <w:rFonts w:ascii="GHEA Grapalat" w:hAnsi="GHEA Grapalat"/>
          <w:b/>
        </w:rPr>
        <w:t>և</w:t>
      </w:r>
      <w:r w:rsidRPr="0049186D">
        <w:rPr>
          <w:rFonts w:ascii="GHEA Grapalat" w:hAnsi="GHEA Grapalat"/>
          <w:b/>
          <w:lang w:val="nl-NL"/>
        </w:rPr>
        <w:t xml:space="preserve"> </w:t>
      </w:r>
      <w:r w:rsidRPr="0049186D">
        <w:rPr>
          <w:rFonts w:ascii="GHEA Grapalat" w:hAnsi="GHEA Grapalat"/>
          <w:b/>
        </w:rPr>
        <w:t>լրացման</w:t>
      </w:r>
      <w:r w:rsidRPr="0049186D">
        <w:rPr>
          <w:rFonts w:ascii="GHEA Grapalat" w:hAnsi="GHEA Grapalat"/>
          <w:b/>
          <w:lang w:val="nl-NL"/>
        </w:rPr>
        <w:t xml:space="preserve"> </w:t>
      </w:r>
      <w:r w:rsidRPr="0049186D">
        <w:rPr>
          <w:rFonts w:ascii="GHEA Grapalat" w:hAnsi="GHEA Grapalat"/>
          <w:b/>
          <w:lang w:val="hy-AM"/>
        </w:rPr>
        <w:t>ուղեցույց</w:t>
      </w:r>
      <w:r w:rsidRPr="0049186D">
        <w:rPr>
          <w:rFonts w:ascii="GHEA Grapalat" w:hAnsi="GHEA Grapalat"/>
          <w:b/>
        </w:rPr>
        <w:t>ը</w:t>
      </w:r>
    </w:p>
    <w:p w:rsidR="00740F20" w:rsidRPr="0049186D" w:rsidRDefault="00740F20" w:rsidP="00740F20">
      <w:pPr>
        <w:jc w:val="center"/>
        <w:rPr>
          <w:rFonts w:ascii="GHEA Grapalat" w:hAnsi="GHEA Grapalat"/>
          <w:b/>
          <w:lang w:val="nl-NL"/>
        </w:rPr>
      </w:pPr>
    </w:p>
    <w:tbl>
      <w:tblPr>
        <w:tblW w:w="103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322"/>
      </w:tblGrid>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both"/>
              <w:rPr>
                <w:rFonts w:ascii="GHEA Grapalat" w:hAnsi="GHEA Grapalat"/>
                <w:sz w:val="20"/>
                <w:szCs w:val="20"/>
              </w:rPr>
            </w:pPr>
            <w:r w:rsidRPr="0049186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 xml:space="preserve">&lt;&lt;Վճարման </w:t>
            </w:r>
            <w:r w:rsidRPr="0049186D">
              <w:rPr>
                <w:rFonts w:ascii="GHEA Grapalat" w:hAnsi="GHEA Grapalat"/>
                <w:b/>
                <w:sz w:val="20"/>
                <w:szCs w:val="20"/>
              </w:rPr>
              <w:lastRenderedPageBreak/>
              <w:t>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lastRenderedPageBreak/>
              <w:t>Նշված դաշտի/</w:t>
            </w:r>
          </w:p>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lastRenderedPageBreak/>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lang w:val="hy-AM"/>
              </w:rPr>
            </w:pPr>
            <w:r w:rsidRPr="0049186D">
              <w:rPr>
                <w:rFonts w:ascii="GHEA Grapalat" w:hAnsi="GHEA Grapalat"/>
                <w:b/>
                <w:sz w:val="20"/>
                <w:szCs w:val="20"/>
              </w:rPr>
              <w:lastRenderedPageBreak/>
              <w:t xml:space="preserve">Վավերապայմանի լրացման </w:t>
            </w:r>
            <w:r w:rsidRPr="0049186D">
              <w:rPr>
                <w:rFonts w:ascii="GHEA Grapalat" w:hAnsi="GHEA Grapalat"/>
                <w:b/>
                <w:sz w:val="20"/>
                <w:szCs w:val="20"/>
              </w:rPr>
              <w:lastRenderedPageBreak/>
              <w:t>պահանջը</w:t>
            </w:r>
            <w:r w:rsidRPr="0049186D">
              <w:rPr>
                <w:rFonts w:ascii="GHEA Grapalat" w:hAnsi="GHEA Grapalat"/>
                <w:b/>
                <w:sz w:val="20"/>
                <w:szCs w:val="20"/>
                <w:lang w:val="hy-AM"/>
              </w:rPr>
              <w:t xml:space="preserve"> </w:t>
            </w:r>
          </w:p>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ind w:left="-588" w:firstLine="588"/>
              <w:rPr>
                <w:rFonts w:ascii="GHEA Grapalat" w:hAnsi="GHEA Grapalat"/>
                <w:b/>
                <w:sz w:val="20"/>
                <w:szCs w:val="20"/>
              </w:rPr>
            </w:pPr>
            <w:r w:rsidRPr="0049186D">
              <w:rPr>
                <w:rFonts w:ascii="GHEA Grapalat" w:hAnsi="GHEA Grapalat"/>
                <w:b/>
                <w:sz w:val="20"/>
                <w:szCs w:val="20"/>
              </w:rPr>
              <w:lastRenderedPageBreak/>
              <w:t>Վավերապայմանը</w:t>
            </w:r>
          </w:p>
          <w:p w:rsidR="00740F20" w:rsidRPr="0049186D" w:rsidRDefault="00740F20" w:rsidP="0042396C">
            <w:pPr>
              <w:ind w:left="-588" w:firstLine="588"/>
              <w:jc w:val="center"/>
              <w:rPr>
                <w:rFonts w:ascii="GHEA Grapalat" w:hAnsi="GHEA Grapalat"/>
                <w:b/>
                <w:sz w:val="20"/>
                <w:szCs w:val="20"/>
              </w:rPr>
            </w:pPr>
            <w:r w:rsidRPr="0049186D">
              <w:rPr>
                <w:rFonts w:ascii="GHEA Grapalat" w:hAnsi="GHEA Grapalat"/>
                <w:b/>
                <w:sz w:val="20"/>
                <w:szCs w:val="20"/>
              </w:rPr>
              <w:lastRenderedPageBreak/>
              <w:t>լրացնող կողմը`</w:t>
            </w:r>
          </w:p>
          <w:p w:rsidR="00740F20" w:rsidRPr="0049186D" w:rsidRDefault="00740F20" w:rsidP="0042396C">
            <w:pPr>
              <w:ind w:left="-588" w:firstLine="588"/>
              <w:jc w:val="center"/>
              <w:rPr>
                <w:rFonts w:ascii="GHEA Grapalat" w:hAnsi="GHEA Grapalat"/>
                <w:b/>
                <w:sz w:val="20"/>
                <w:szCs w:val="20"/>
              </w:rPr>
            </w:pPr>
            <w:r w:rsidRPr="0049186D">
              <w:rPr>
                <w:rFonts w:ascii="GHEA Grapalat" w:hAnsi="GHEA Grapalat"/>
                <w:b/>
                <w:sz w:val="20"/>
                <w:szCs w:val="20"/>
              </w:rPr>
              <w:t>շահառուն կամ վճարողը</w:t>
            </w:r>
          </w:p>
          <w:p w:rsidR="00740F20" w:rsidRPr="0049186D" w:rsidRDefault="00740F20" w:rsidP="0042396C">
            <w:pPr>
              <w:ind w:left="-588" w:firstLine="588"/>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4</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b/>
                <w:sz w:val="20"/>
                <w:szCs w:val="20"/>
              </w:rPr>
            </w:pPr>
            <w:r w:rsidRPr="0049186D">
              <w:rPr>
                <w:rFonts w:ascii="GHEA Grapalat" w:hAnsi="GHEA Grapalat"/>
                <w:b/>
                <w:sz w:val="20"/>
                <w:szCs w:val="20"/>
              </w:rPr>
              <w:t>5</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Փաստաթղթի վրա նախապես լրացված է &lt;Վճարման պահանջագիր&gt;</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both"/>
              <w:rPr>
                <w:rFonts w:ascii="GHEA Grapalat" w:hAnsi="GHEA Grapalat"/>
                <w:sz w:val="20"/>
                <w:szCs w:val="20"/>
              </w:rPr>
            </w:pPr>
            <w:r w:rsidRPr="0049186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շահառուի կողմից` վճարողի բանկին վճարման պահանջագիրը ներկայացնելիս</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both"/>
              <w:rPr>
                <w:rFonts w:ascii="GHEA Grapalat" w:hAnsi="GHEA Grapalat"/>
                <w:sz w:val="20"/>
                <w:szCs w:val="20"/>
              </w:rPr>
            </w:pPr>
            <w:r w:rsidRPr="0049186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ind w:left="132" w:hanging="132"/>
              <w:jc w:val="center"/>
              <w:rPr>
                <w:rFonts w:ascii="GHEA Grapalat" w:hAnsi="GHEA Grapalat"/>
                <w:sz w:val="20"/>
                <w:szCs w:val="20"/>
                <w:lang w:val="hy-AM"/>
              </w:rPr>
            </w:pPr>
            <w:r w:rsidRPr="0049186D">
              <w:rPr>
                <w:rFonts w:ascii="GHEA Grapalat" w:hAnsi="GHEA Grapalat"/>
                <w:sz w:val="20"/>
                <w:szCs w:val="20"/>
              </w:rPr>
              <w:t>լրացվում է շահառուի կողմից` վճարողի բանկին վճարման պահանջագրի ներկայացման օրը</w:t>
            </w:r>
            <w:r w:rsidRPr="0049186D">
              <w:rPr>
                <w:rFonts w:ascii="GHEA Grapalat" w:hAnsi="GHEA Grapalat"/>
                <w:sz w:val="20"/>
                <w:szCs w:val="20"/>
                <w:lang w:val="hy-AM"/>
              </w:rPr>
              <w:t xml:space="preserve">: </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both"/>
              <w:rPr>
                <w:rFonts w:ascii="GHEA Grapalat" w:hAnsi="GHEA Grapalat"/>
                <w:sz w:val="20"/>
                <w:szCs w:val="20"/>
              </w:rPr>
            </w:pP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186D">
              <w:rPr>
                <w:rFonts w:ascii="GHEA Grapalat" w:hAnsi="GHEA Grapalat"/>
                <w:sz w:val="20"/>
                <w:szCs w:val="20"/>
                <w:lang w:val="hy-AM"/>
              </w:rPr>
              <w:t xml:space="preserve"> </w:t>
            </w:r>
            <w:r w:rsidRPr="0049186D">
              <w:rPr>
                <w:rFonts w:ascii="GHEA Grapalat" w:hAnsi="GHEA Grapalat"/>
                <w:sz w:val="20"/>
                <w:szCs w:val="20"/>
              </w:rPr>
              <w:t>Լրացվում է վճարողի կողմից</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ind w:left="252" w:hanging="252"/>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պարտադիր </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 Հ</w:t>
            </w:r>
            <w:r w:rsidRPr="0049186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cs="Sylfaen"/>
                <w:sz w:val="20"/>
                <w:szCs w:val="20"/>
              </w:rPr>
              <w:t xml:space="preserve"> (</w:t>
            </w:r>
            <w:r w:rsidRPr="0049186D">
              <w:rPr>
                <w:rFonts w:ascii="GHEA Grapalat" w:hAnsi="GHEA Grapalat" w:cs="Sylfaen"/>
                <w:sz w:val="20"/>
                <w:szCs w:val="20"/>
                <w:lang w:val="hy-AM"/>
              </w:rPr>
              <w:t>գնումների հետ կապված գործընթացում չի լրացվում</w:t>
            </w:r>
            <w:r w:rsidRPr="0049186D">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cs="Sylfaen"/>
                <w:sz w:val="20"/>
                <w:szCs w:val="20"/>
              </w:rPr>
              <w:t>(</w:t>
            </w:r>
            <w:r w:rsidRPr="0049186D">
              <w:rPr>
                <w:rFonts w:ascii="GHEA Grapalat" w:hAnsi="GHEA Grapalat" w:cs="Sylfaen"/>
                <w:sz w:val="20"/>
                <w:szCs w:val="20"/>
                <w:lang w:val="hy-AM"/>
              </w:rPr>
              <w:t>չի լրացվում</w:t>
            </w:r>
            <w:r w:rsidRPr="0049186D">
              <w:rPr>
                <w:rFonts w:ascii="GHEA Grapalat" w:hAnsi="GHEA Grapalat" w:cs="Sylfaen"/>
                <w:sz w:val="20"/>
                <w:szCs w:val="20"/>
              </w:rPr>
              <w:t>)</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շահառուի այն բանկային (</w:t>
            </w:r>
            <w:r w:rsidRPr="0049186D">
              <w:rPr>
                <w:rFonts w:ascii="GHEA Grapalat" w:hAnsi="GHEA Grapalat"/>
                <w:sz w:val="20"/>
                <w:szCs w:val="20"/>
                <w:lang w:val="hy-AM"/>
              </w:rPr>
              <w:t>գանձապետական</w:t>
            </w:r>
            <w:r w:rsidRPr="0049186D">
              <w:rPr>
                <w:rFonts w:ascii="GHEA Grapalat" w:hAnsi="GHEA Grapalat"/>
                <w:sz w:val="20"/>
                <w:szCs w:val="20"/>
              </w:rPr>
              <w:t>) հաշվի համարը, որի վրա պետք է փոխանցվեն վճարողից գանձված միջոցները</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շահառուին վճարման ենթակա գումարը</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լրացվում է վճարողի կողմից</w:t>
            </w:r>
            <w:r w:rsidRPr="0049186D">
              <w:rPr>
                <w:rFonts w:ascii="GHEA Grapalat" w:hAnsi="GHEA Grapalat"/>
                <w:sz w:val="20"/>
                <w:szCs w:val="20"/>
                <w:lang w:val="hy-AM"/>
              </w:rPr>
              <w:t xml:space="preserve"> </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cs="Sylfaen"/>
                <w:sz w:val="20"/>
                <w:szCs w:val="20"/>
                <w:lang w:val="hy-AM"/>
              </w:rPr>
              <w:t>Ակցեպտավորված գումարը՝  (թվերով</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և</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ոչ պարտադիր</w:t>
            </w:r>
          </w:p>
          <w:p w:rsidR="00740F20" w:rsidRPr="0049186D" w:rsidRDefault="00740F20" w:rsidP="0042396C">
            <w:pPr>
              <w:jc w:val="center"/>
              <w:rPr>
                <w:rFonts w:ascii="GHEA Grapalat" w:hAnsi="GHEA Grapalat"/>
                <w:sz w:val="20"/>
                <w:szCs w:val="20"/>
                <w:lang w:val="hy-AM"/>
              </w:rPr>
            </w:pPr>
            <w:r w:rsidRPr="0049186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cs="Sylfaen"/>
                <w:sz w:val="20"/>
                <w:szCs w:val="20"/>
                <w:lang w:val="hy-AM"/>
              </w:rPr>
              <w:t>(չի լրացվում եւ չի կիրառվում)</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40F20" w:rsidRPr="005214FE"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 xml:space="preserve">Պարտադիր </w:t>
            </w:r>
            <w:r w:rsidRPr="0049186D">
              <w:rPr>
                <w:rFonts w:ascii="GHEA Grapalat" w:hAnsi="GHEA Grapalat"/>
                <w:sz w:val="20"/>
                <w:szCs w:val="20"/>
                <w:lang w:val="hy-AM"/>
              </w:rPr>
              <w:t xml:space="preserve">լրացվում է </w:t>
            </w:r>
            <w:r w:rsidRPr="0049186D">
              <w:rPr>
                <w:rFonts w:ascii="GHEA Grapalat" w:hAnsi="GHEA Grapalat"/>
                <w:sz w:val="20"/>
                <w:szCs w:val="20"/>
              </w:rPr>
              <w:t>«</w:t>
            </w:r>
            <w:r w:rsidRPr="0049186D">
              <w:rPr>
                <w:rFonts w:ascii="GHEA Grapalat" w:hAnsi="GHEA Grapalat"/>
                <w:sz w:val="20"/>
                <w:szCs w:val="20"/>
                <w:lang w:val="hy-AM"/>
              </w:rPr>
              <w:t>պայմանագրի կատարման ապահովման համար</w:t>
            </w:r>
            <w:r w:rsidRPr="0049186D">
              <w:rPr>
                <w:rFonts w:ascii="GHEA Grapalat" w:hAnsi="GHEA Grapalat"/>
                <w:sz w:val="20"/>
                <w:szCs w:val="20"/>
              </w:rPr>
              <w:t>»</w:t>
            </w:r>
            <w:r w:rsidRPr="0049186D">
              <w:rPr>
                <w:rFonts w:ascii="GHEA Grapalat" w:hAnsi="GHEA Grapalat"/>
                <w:sz w:val="20"/>
                <w:szCs w:val="20"/>
                <w:lang w:val="hy-AM"/>
              </w:rPr>
              <w:t xml:space="preserve"> բառերը</w:t>
            </w:r>
          </w:p>
        </w:tc>
        <w:tc>
          <w:tcPr>
            <w:tcW w:w="2322" w:type="dxa"/>
            <w:tcBorders>
              <w:top w:val="single" w:sz="4" w:space="0" w:color="auto"/>
              <w:left w:val="single" w:sz="4" w:space="0" w:color="auto"/>
              <w:bottom w:val="single" w:sz="4" w:space="0" w:color="auto"/>
              <w:right w:val="single" w:sz="4" w:space="0" w:color="auto"/>
            </w:tcBorders>
          </w:tcPr>
          <w:p w:rsidR="00740F20" w:rsidRPr="005214FE" w:rsidRDefault="00740F20" w:rsidP="0042396C">
            <w:pPr>
              <w:jc w:val="center"/>
              <w:rPr>
                <w:rFonts w:ascii="GHEA Grapalat" w:hAnsi="GHEA Grapalat"/>
                <w:sz w:val="20"/>
                <w:szCs w:val="20"/>
                <w:lang w:val="hy-AM"/>
              </w:rPr>
            </w:pPr>
            <w:r w:rsidRPr="005214FE">
              <w:rPr>
                <w:rFonts w:ascii="GHEA Grapalat" w:hAnsi="GHEA Grapalat"/>
                <w:sz w:val="20"/>
                <w:szCs w:val="20"/>
                <w:lang w:val="hy-AM"/>
              </w:rPr>
              <w:t>նախապես լրացվում է շահառուի կողմից` հրավերով</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186D">
              <w:rPr>
                <w:rFonts w:ascii="GHEA Grapalat" w:hAnsi="GHEA Grapalat"/>
                <w:sz w:val="20"/>
                <w:szCs w:val="20"/>
                <w:lang w:val="hy-AM"/>
              </w:rPr>
              <w:t>,</w:t>
            </w:r>
            <w:r w:rsidRPr="0049186D">
              <w:rPr>
                <w:rFonts w:ascii="GHEA Grapalat" w:hAnsi="GHEA Grapalat" w:cs="Arial"/>
                <w:sz w:val="20"/>
                <w:szCs w:val="20"/>
                <w:lang w:val="hy-AM"/>
              </w:rPr>
              <w:t xml:space="preserve"> </w:t>
            </w:r>
            <w:r w:rsidRPr="0049186D">
              <w:rPr>
                <w:rFonts w:ascii="GHEA Grapalat" w:hAnsi="GHEA Grapalat"/>
                <w:sz w:val="20"/>
                <w:szCs w:val="20"/>
              </w:rPr>
              <w:t xml:space="preserve"> գնման ընթացակարգի ծածկագիրը</w:t>
            </w:r>
            <w:r w:rsidRPr="0049186D">
              <w:rPr>
                <w:rFonts w:ascii="GHEA Grapalat" w:hAnsi="GHEA Grapalat" w:cs="Arial"/>
                <w:sz w:val="20"/>
                <w:szCs w:val="20"/>
                <w:lang w:val="hy-AM"/>
              </w:rPr>
              <w:t xml:space="preserve"> ըստ տուժանքի </w:t>
            </w:r>
            <w:r w:rsidRPr="0049186D">
              <w:rPr>
                <w:rFonts w:ascii="GHEA Grapalat" w:hAnsi="GHEA Grapalat" w:cs="Arial"/>
                <w:sz w:val="20"/>
                <w:szCs w:val="20"/>
                <w:lang w:val="hy-AM"/>
              </w:rPr>
              <w:lastRenderedPageBreak/>
              <w:t>մասին համաձայնագրի,</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lastRenderedPageBreak/>
              <w:t xml:space="preserve">լրացվում է </w:t>
            </w:r>
            <w:r w:rsidRPr="0049186D">
              <w:rPr>
                <w:rFonts w:ascii="GHEA Grapalat" w:hAnsi="GHEA Grapalat"/>
                <w:sz w:val="20"/>
                <w:szCs w:val="20"/>
                <w:lang w:val="hy-AM"/>
              </w:rPr>
              <w:t>շահառու</w:t>
            </w:r>
            <w:r w:rsidRPr="0049186D">
              <w:rPr>
                <w:rFonts w:ascii="GHEA Grapalat" w:hAnsi="GHEA Grapalat"/>
                <w:sz w:val="20"/>
                <w:szCs w:val="20"/>
              </w:rPr>
              <w:t>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Del="0010680B" w:rsidRDefault="00740F20" w:rsidP="0042396C">
            <w:pPr>
              <w:jc w:val="center"/>
              <w:rPr>
                <w:rFonts w:ascii="GHEA Grapalat" w:hAnsi="GHEA Grapalat"/>
                <w:sz w:val="20"/>
                <w:szCs w:val="20"/>
                <w:lang w:val="hy-AM"/>
              </w:rPr>
            </w:pPr>
            <w:r w:rsidRPr="0049186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cs="Sylfaen"/>
                <w:sz w:val="20"/>
                <w:szCs w:val="20"/>
                <w:lang w:val="hy-AM"/>
              </w:rPr>
            </w:pPr>
            <w:r w:rsidRPr="0049186D">
              <w:rPr>
                <w:rFonts w:ascii="GHEA Grapalat" w:hAnsi="GHEA Grapalat"/>
                <w:sz w:val="20"/>
                <w:szCs w:val="20"/>
              </w:rPr>
              <w:t>պարտադիր</w:t>
            </w:r>
            <w:r w:rsidRPr="0049186D">
              <w:rPr>
                <w:rFonts w:ascii="GHEA Grapalat" w:hAnsi="GHEA Grapalat" w:cs="Sylfaen"/>
                <w:sz w:val="20"/>
                <w:szCs w:val="20"/>
                <w:lang w:val="hy-AM"/>
              </w:rPr>
              <w:t xml:space="preserve"> </w:t>
            </w:r>
          </w:p>
          <w:p w:rsidR="00740F20" w:rsidRPr="0049186D" w:rsidRDefault="00740F20" w:rsidP="0042396C">
            <w:pPr>
              <w:jc w:val="center"/>
              <w:rPr>
                <w:rFonts w:ascii="GHEA Grapalat" w:hAnsi="GHEA Grapalat" w:cs="Sylfaen"/>
                <w:sz w:val="20"/>
                <w:szCs w:val="20"/>
                <w:lang w:val="hy-AM"/>
              </w:rPr>
            </w:pPr>
            <w:r w:rsidRPr="0049186D">
              <w:rPr>
                <w:rFonts w:ascii="GHEA Grapalat" w:hAnsi="GHEA Grapalat" w:cs="Sylfaen"/>
                <w:sz w:val="20"/>
                <w:szCs w:val="20"/>
                <w:lang w:val="hy-AM"/>
              </w:rPr>
              <w:t xml:space="preserve">լրացվում է &lt;ակցեպտավորված վճարում&gt; բառերը, </w:t>
            </w:r>
          </w:p>
          <w:p w:rsidR="00740F20" w:rsidRPr="0049186D" w:rsidRDefault="00740F20" w:rsidP="0042396C">
            <w:pPr>
              <w:jc w:val="center"/>
              <w:rPr>
                <w:rFonts w:ascii="GHEA Grapalat" w:hAnsi="GHEA Grapalat"/>
                <w:sz w:val="20"/>
                <w:szCs w:val="20"/>
                <w:lang w:val="hy-AM"/>
              </w:rPr>
            </w:pPr>
            <w:r w:rsidRPr="0049186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 xml:space="preserve">նախապես լրացվում է շահառուի կողմից </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186D">
              <w:rPr>
                <w:rFonts w:ascii="GHEA Grapalat" w:hAnsi="GHEA Grapalat"/>
                <w:sz w:val="20"/>
                <w:szCs w:val="20"/>
                <w:lang w:val="hy-AM"/>
              </w:rPr>
              <w:t xml:space="preserve"> </w:t>
            </w:r>
            <w:r w:rsidRPr="0049186D">
              <w:rPr>
                <w:rFonts w:ascii="GHEA Grapalat" w:hAnsi="GHEA Grapalat"/>
                <w:sz w:val="20"/>
                <w:szCs w:val="20"/>
              </w:rPr>
              <w:t>(</w:t>
            </w:r>
            <w:r w:rsidRPr="0049186D">
              <w:rPr>
                <w:rFonts w:ascii="GHEA Grapalat" w:hAnsi="GHEA Grapalat"/>
                <w:sz w:val="20"/>
                <w:szCs w:val="20"/>
                <w:lang w:val="hy-AM"/>
              </w:rPr>
              <w:t>վճարողի բանկին</w:t>
            </w:r>
            <w:r w:rsidRPr="0049186D">
              <w:rPr>
                <w:rFonts w:ascii="GHEA Grapalat" w:hAnsi="GHEA Grapalat"/>
                <w:sz w:val="20"/>
                <w:szCs w:val="20"/>
              </w:rPr>
              <w:t>)</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Եթ ե լրացվել է &lt;</w:t>
            </w:r>
            <w:r w:rsidRPr="0049186D">
              <w:rPr>
                <w:rFonts w:ascii="GHEA Grapalat" w:hAnsi="GHEA Grapalat" w:cs="Sylfaen"/>
                <w:sz w:val="20"/>
                <w:szCs w:val="20"/>
                <w:lang w:val="hy-AM"/>
              </w:rPr>
              <w:t>Վճարման կատարման հիմքեր&gt; դաշտը ապա այս տվյալը պարտադիր լրացվում է</w:t>
            </w:r>
            <w:r w:rsidRPr="0049186D">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շահառուի</w:t>
            </w:r>
            <w:r w:rsidRPr="0049186D">
              <w:rPr>
                <w:rFonts w:ascii="GHEA Grapalat" w:hAnsi="GHEA Grapalat"/>
                <w:sz w:val="20"/>
                <w:szCs w:val="20"/>
                <w:lang w:val="hy-AM"/>
              </w:rPr>
              <w:t xml:space="preserve"> </w:t>
            </w:r>
            <w:r w:rsidRPr="0049186D">
              <w:rPr>
                <w:rFonts w:ascii="GHEA Grapalat" w:hAnsi="GHEA Grapalat"/>
                <w:sz w:val="20"/>
                <w:szCs w:val="20"/>
              </w:rPr>
              <w:t>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այս դաշտը լրացվում</w:t>
            </w:r>
            <w:r w:rsidRPr="0049186D">
              <w:rPr>
                <w:rFonts w:ascii="GHEA Grapalat" w:hAnsi="GHEA Grapalat"/>
                <w:sz w:val="20"/>
                <w:szCs w:val="20"/>
                <w:lang w:val="hy-AM"/>
              </w:rPr>
              <w:t xml:space="preserve"> է վճարողի կողմից պահանջագրի ներկայացման դեպքում: Ընդ որում</w:t>
            </w:r>
            <w:r w:rsidRPr="0049186D">
              <w:rPr>
                <w:rFonts w:ascii="GHEA Grapalat" w:hAnsi="GHEA Grapalat"/>
                <w:sz w:val="20"/>
                <w:szCs w:val="20"/>
              </w:rPr>
              <w:t xml:space="preserve"> եթե </w:t>
            </w:r>
            <w:r w:rsidRPr="0049186D">
              <w:rPr>
                <w:rFonts w:ascii="GHEA Grapalat" w:hAnsi="GHEA Grapalat" w:cs="Sylfaen"/>
                <w:sz w:val="20"/>
                <w:szCs w:val="20"/>
                <w:lang w:val="hy-AM"/>
              </w:rPr>
              <w:t xml:space="preserve">Վճարման պայմաններ դաշտում </w:t>
            </w:r>
            <w:r w:rsidRPr="0049186D">
              <w:rPr>
                <w:rFonts w:ascii="GHEA Grapalat" w:hAnsi="GHEA Grapalat"/>
                <w:sz w:val="20"/>
                <w:szCs w:val="20"/>
                <w:lang w:val="hy-AM"/>
              </w:rPr>
              <w:t>նշված է &lt;ակցեպտավորված վճարում&gt; ապա</w:t>
            </w:r>
            <w:r w:rsidRPr="0049186D">
              <w:rPr>
                <w:rFonts w:ascii="GHEA Grapalat" w:hAnsi="GHEA Grapalat" w:cs="Sylfaen"/>
                <w:sz w:val="20"/>
                <w:szCs w:val="20"/>
                <w:lang w:val="hy-AM"/>
              </w:rPr>
              <w:t xml:space="preserve"> </w:t>
            </w:r>
            <w:r w:rsidRPr="0049186D">
              <w:rPr>
                <w:rFonts w:ascii="GHEA Grapalat" w:hAnsi="GHEA Grapalat"/>
                <w:sz w:val="20"/>
                <w:szCs w:val="20"/>
              </w:rPr>
              <w:t>վճարող</w:t>
            </w:r>
            <w:r w:rsidRPr="0049186D">
              <w:rPr>
                <w:rFonts w:ascii="GHEA Grapalat" w:hAnsi="GHEA Grapalat"/>
                <w:sz w:val="20"/>
                <w:szCs w:val="20"/>
                <w:lang w:val="hy-AM"/>
              </w:rPr>
              <w:t xml:space="preserve">ը ստորագրելով՝ </w:t>
            </w:r>
            <w:r w:rsidRPr="0049186D">
              <w:rPr>
                <w:rFonts w:ascii="GHEA Grapalat" w:hAnsi="GHEA Grapalat" w:cs="Sylfaen"/>
                <w:sz w:val="20"/>
                <w:szCs w:val="20"/>
                <w:lang w:val="hy-AM"/>
              </w:rPr>
              <w:t xml:space="preserve">նախապես </w:t>
            </w:r>
            <w:r w:rsidRPr="0049186D">
              <w:rPr>
                <w:rFonts w:ascii="GHEA Grapalat" w:hAnsi="GHEA Grapalat"/>
                <w:sz w:val="20"/>
                <w:szCs w:val="20"/>
                <w:lang w:val="hy-AM"/>
              </w:rPr>
              <w:t xml:space="preserve">համաձայնվում  </w:t>
            </w:r>
            <w:r w:rsidRPr="0049186D">
              <w:rPr>
                <w:rFonts w:ascii="GHEA Grapalat" w:hAnsi="GHEA Grapalat" w:cs="Sylfaen"/>
                <w:sz w:val="20"/>
                <w:szCs w:val="20"/>
                <w:lang w:val="hy-AM"/>
              </w:rPr>
              <w:t xml:space="preserve">  </w:t>
            </w:r>
            <w:r w:rsidRPr="0049186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40F20" w:rsidRPr="0049186D" w:rsidRDefault="00740F20" w:rsidP="0042396C">
            <w:pPr>
              <w:jc w:val="center"/>
              <w:rPr>
                <w:rFonts w:ascii="GHEA Grapalat" w:hAnsi="GHEA Grapalat"/>
                <w:sz w:val="20"/>
                <w:szCs w:val="20"/>
                <w:lang w:val="hy-AM"/>
              </w:rPr>
            </w:pP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 xml:space="preserve">ստորագրվում է վճարողի կողմից կամ </w:t>
            </w:r>
          </w:p>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դրվում է վճարողի էլեկտրոնային ստորագրությունը</w:t>
            </w:r>
          </w:p>
          <w:p w:rsidR="00740F20" w:rsidRPr="0049186D" w:rsidRDefault="00740F20" w:rsidP="0042396C">
            <w:pPr>
              <w:jc w:val="center"/>
              <w:rPr>
                <w:rFonts w:ascii="GHEA Grapalat" w:hAnsi="GHEA Grapalat"/>
                <w:sz w:val="20"/>
                <w:szCs w:val="20"/>
                <w:lang w:val="hy-AM"/>
              </w:rPr>
            </w:pP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պարտադիր` </w:t>
            </w:r>
          </w:p>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կնիքի առկայության դեպքում</w:t>
            </w:r>
            <w:r w:rsidRPr="0049186D">
              <w:rPr>
                <w:rFonts w:ascii="GHEA Grapalat" w:hAnsi="GHEA Grapalat"/>
                <w:sz w:val="20"/>
                <w:szCs w:val="20"/>
                <w:lang w:val="hy-AM"/>
              </w:rPr>
              <w:t xml:space="preserve">, </w:t>
            </w:r>
            <w:r w:rsidRPr="0049186D">
              <w:rPr>
                <w:rFonts w:ascii="GHEA Grapalat" w:hAnsi="GHEA Grapalat"/>
                <w:sz w:val="20"/>
                <w:szCs w:val="20"/>
                <w:lang w:val="hy-AM"/>
              </w:rPr>
              <w:lastRenderedPageBreak/>
              <w:t>երբ վճարողը պահանջագիրը ներկայացնում է թղթային եղանակով</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lastRenderedPageBreak/>
              <w:t xml:space="preserve">կնքվում է վճարողի կողմից </w:t>
            </w:r>
          </w:p>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lastRenderedPageBreak/>
              <w:t>թղթային եղանակով ներկայացնելիս</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lastRenderedPageBreak/>
              <w:t>22</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r w:rsidRPr="0049186D">
              <w:rPr>
                <w:rFonts w:ascii="GHEA Grapalat" w:hAnsi="GHEA Grapalat"/>
                <w:sz w:val="20"/>
                <w:szCs w:val="20"/>
                <w:lang w:val="hy-AM"/>
              </w:rPr>
              <w:t>՝</w:t>
            </w:r>
            <w:r w:rsidRPr="0049186D">
              <w:rPr>
                <w:rFonts w:ascii="GHEA Grapalat" w:hAnsi="GHEA Grapalat"/>
                <w:sz w:val="20"/>
                <w:szCs w:val="20"/>
              </w:rPr>
              <w:t xml:space="preserve"> </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լրացվում է բանկ ներկայացնելիս</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ստորագրվում է շահառուի կողմից</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պարտադիր` </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կնիքի առկայության դեպքում</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կնքվում է շահառուի կողմից</w:t>
            </w:r>
            <w:r w:rsidRPr="0049186D">
              <w:rPr>
                <w:rFonts w:ascii="GHEA Grapalat" w:hAnsi="GHEA Grapalat"/>
                <w:sz w:val="20"/>
                <w:szCs w:val="20"/>
                <w:lang w:val="hy-AM"/>
              </w:rPr>
              <w:t xml:space="preserve"> </w:t>
            </w:r>
          </w:p>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թղթային եղանակով բանկ ներկայացնելիս</w:t>
            </w: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w:t>
            </w:r>
            <w:r w:rsidRPr="0049186D">
              <w:rPr>
                <w:rFonts w:ascii="GHEA Grapalat" w:hAnsi="GHEA Grapalat"/>
                <w:sz w:val="20"/>
                <w:szCs w:val="20"/>
                <w:lang w:val="hy-AM"/>
              </w:rPr>
              <w:t xml:space="preserve"> </w:t>
            </w:r>
            <w:r w:rsidRPr="0049186D">
              <w:rPr>
                <w:rFonts w:ascii="GHEA Grapalat" w:hAnsi="GHEA Grapalat"/>
                <w:sz w:val="20"/>
                <w:szCs w:val="20"/>
              </w:rPr>
              <w:t>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vAlign w:val="center"/>
          </w:tcPr>
          <w:p w:rsidR="00740F20" w:rsidRPr="0049186D" w:rsidRDefault="00740F20" w:rsidP="0042396C">
            <w:pP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վճարողին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w:t>
            </w:r>
            <w:r w:rsidRPr="0049186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lang w:val="hy-AM"/>
              </w:rPr>
            </w:pPr>
            <w:r w:rsidRPr="0049186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ոչ 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վճարման պահանջագիրը շահառուին սպասարկող ֆինանսական կազմակերպության</w:t>
            </w:r>
            <w:r w:rsidRPr="0049186D">
              <w:rPr>
                <w:rFonts w:ascii="GHEA Grapalat" w:hAnsi="GHEA Grapalat"/>
                <w:sz w:val="20"/>
                <w:szCs w:val="20"/>
                <w:lang w:val="hy-AM"/>
              </w:rPr>
              <w:t xml:space="preserve">ը </w:t>
            </w:r>
            <w:r w:rsidRPr="0049186D">
              <w:rPr>
                <w:rFonts w:ascii="GHEA Grapalat" w:hAnsi="GHEA Grapalat"/>
                <w:sz w:val="20"/>
                <w:szCs w:val="20"/>
              </w:rPr>
              <w:t xml:space="preserve"> 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rPr>
              <w:t xml:space="preserve">աշխատակցի ստորագրությունը </w:t>
            </w:r>
            <w:r w:rsidRPr="0049186D">
              <w:rPr>
                <w:rFonts w:ascii="GHEA Grapalat" w:hAnsi="GHEA Grapalat"/>
                <w:sz w:val="20"/>
                <w:szCs w:val="20"/>
                <w:lang w:val="hy-AM"/>
              </w:rPr>
              <w:lastRenderedPageBreak/>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p>
        </w:tc>
      </w:tr>
      <w:tr w:rsidR="00740F20" w:rsidRPr="0049186D"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lastRenderedPageBreak/>
              <w:t>2</w:t>
            </w:r>
            <w:r w:rsidRPr="0049186D">
              <w:rPr>
                <w:rFonts w:ascii="GHEA Grapalat" w:hAnsi="GHEA Grapalat"/>
                <w:sz w:val="20"/>
                <w:szCs w:val="20"/>
                <w:lang w:val="hy-AM"/>
              </w:rPr>
              <w:t>4</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 xml:space="preserve">շահառռւին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դրոշմակնիքը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p>
        </w:tc>
      </w:tr>
      <w:tr w:rsidR="00740F20" w:rsidRPr="000E3911" w:rsidTr="0042396C">
        <w:tc>
          <w:tcPr>
            <w:tcW w:w="72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40F20" w:rsidRPr="0049186D" w:rsidRDefault="00740F20" w:rsidP="0042396C">
            <w:pPr>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740F20" w:rsidRPr="000E3911" w:rsidRDefault="00740F20" w:rsidP="0042396C">
            <w:pPr>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սույն տվյալները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են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740F20" w:rsidRPr="000E3911" w:rsidRDefault="00740F20" w:rsidP="0042396C">
            <w:pPr>
              <w:jc w:val="center"/>
              <w:rPr>
                <w:rFonts w:ascii="GHEA Grapalat" w:hAnsi="GHEA Grapalat"/>
                <w:sz w:val="20"/>
                <w:szCs w:val="20"/>
              </w:rPr>
            </w:pPr>
          </w:p>
        </w:tc>
      </w:tr>
    </w:tbl>
    <w:p w:rsidR="00740F20" w:rsidRPr="00740F20" w:rsidRDefault="00740F20" w:rsidP="00740F20">
      <w:pPr>
        <w:pStyle w:val="BodyTextIndent"/>
        <w:jc w:val="right"/>
        <w:rPr>
          <w:rFonts w:ascii="GHEA Grapalat" w:hAnsi="GHEA Grapalat" w:cs="Sylfaen"/>
          <w:i w:val="0"/>
          <w:lang w:val="ru-RU"/>
        </w:rPr>
      </w:pPr>
    </w:p>
    <w:p w:rsidR="00740F20" w:rsidRPr="00740F20" w:rsidRDefault="00740F20" w:rsidP="00740F20">
      <w:pPr>
        <w:pStyle w:val="BodyTextIndent"/>
        <w:jc w:val="right"/>
        <w:rPr>
          <w:rFonts w:ascii="GHEA Grapalat" w:hAnsi="GHEA Grapalat" w:cs="Sylfaen"/>
          <w:i w:val="0"/>
          <w:lang w:val="ru-RU"/>
        </w:rPr>
      </w:pPr>
    </w:p>
    <w:p w:rsidR="00740F20" w:rsidRPr="00740F20" w:rsidRDefault="00740F20" w:rsidP="00740F20">
      <w:pPr>
        <w:pStyle w:val="BodyTextIndent"/>
        <w:jc w:val="right"/>
        <w:rPr>
          <w:rFonts w:ascii="GHEA Grapalat" w:hAnsi="GHEA Grapalat" w:cs="Sylfaen"/>
          <w:i w:val="0"/>
          <w:lang w:val="ru-RU"/>
        </w:rPr>
      </w:pPr>
    </w:p>
    <w:p w:rsidR="00740F20" w:rsidRPr="00740F20" w:rsidRDefault="00740F20" w:rsidP="00740F20">
      <w:pPr>
        <w:pStyle w:val="BodyTextIndent"/>
        <w:jc w:val="right"/>
        <w:rPr>
          <w:rFonts w:ascii="GHEA Grapalat" w:hAnsi="GHEA Grapalat" w:cs="Sylfaen"/>
          <w:i w:val="0"/>
          <w:lang w:val="ru-RU"/>
        </w:rPr>
      </w:pPr>
    </w:p>
    <w:p w:rsidR="00740F20" w:rsidRPr="00740F20" w:rsidRDefault="00740F20" w:rsidP="00740F20">
      <w:pPr>
        <w:pStyle w:val="BodyTextIndent"/>
        <w:jc w:val="right"/>
        <w:rPr>
          <w:rFonts w:ascii="GHEA Grapalat" w:hAnsi="GHEA Grapalat" w:cs="Sylfaen"/>
          <w:i w:val="0"/>
          <w:lang w:val="ru-RU"/>
        </w:rPr>
      </w:pPr>
    </w:p>
    <w:p w:rsidR="00740F20" w:rsidRPr="000F4414" w:rsidRDefault="00740F20" w:rsidP="00740F20">
      <w:pPr>
        <w:rPr>
          <w:rFonts w:ascii="GHEA Grapalat" w:hAnsi="GHEA Grapalat"/>
        </w:rPr>
      </w:pPr>
    </w:p>
    <w:p w:rsidR="00506F39" w:rsidRDefault="00506F39"/>
    <w:sectPr w:rsidR="00506F3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F39" w:rsidRDefault="00506F39" w:rsidP="00740F20">
      <w:pPr>
        <w:spacing w:after="0" w:line="240" w:lineRule="auto"/>
      </w:pPr>
      <w:r>
        <w:separator/>
      </w:r>
    </w:p>
  </w:endnote>
  <w:endnote w:type="continuationSeparator" w:id="1">
    <w:p w:rsidR="00506F39" w:rsidRDefault="00506F39" w:rsidP="00740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Miriam">
    <w:panose1 w:val="020B0502050101010101"/>
    <w:charset w:val="B1"/>
    <w:family w:val="auto"/>
    <w:pitch w:val="variable"/>
    <w:sig w:usb0="00000801" w:usb1="00000000" w:usb2="00000000" w:usb3="00000000" w:csb0="0000002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F39" w:rsidRDefault="00506F39" w:rsidP="00740F20">
      <w:pPr>
        <w:spacing w:after="0" w:line="240" w:lineRule="auto"/>
      </w:pPr>
      <w:r>
        <w:separator/>
      </w:r>
    </w:p>
  </w:footnote>
  <w:footnote w:type="continuationSeparator" w:id="1">
    <w:p w:rsidR="00506F39" w:rsidRDefault="00506F39" w:rsidP="00740F20">
      <w:pPr>
        <w:spacing w:after="0" w:line="240" w:lineRule="auto"/>
      </w:pPr>
      <w:r>
        <w:continuationSeparator/>
      </w:r>
    </w:p>
  </w:footnote>
  <w:footnote w:id="2">
    <w:p w:rsidR="00740F20" w:rsidRPr="00341A74" w:rsidRDefault="00740F20" w:rsidP="00740F20">
      <w:pPr>
        <w:pStyle w:val="FootnoteText"/>
        <w:jc w:val="both"/>
        <w:rPr>
          <w:rFonts w:ascii="Sylfaen" w:hAnsi="Sylfaen" w:cs="Sylfaen"/>
          <w:sz w:val="16"/>
          <w:szCs w:val="16"/>
          <w:lang w:val="en-US"/>
        </w:rPr>
      </w:pPr>
      <w:r w:rsidRPr="00375D38">
        <w:rPr>
          <w:rStyle w:val="FootnoteReference"/>
          <w:rFonts w:ascii="GHEA Grapalat" w:hAnsi="GHEA Grapalat"/>
          <w:sz w:val="16"/>
          <w:szCs w:val="16"/>
        </w:rPr>
        <w:footnoteRef/>
      </w:r>
      <w:r w:rsidRPr="00375D38">
        <w:rPr>
          <w:rStyle w:val="FootnoteReference"/>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3">
    <w:p w:rsidR="00740F20" w:rsidRPr="00930FFD" w:rsidRDefault="00740F20" w:rsidP="00740F20">
      <w:pPr>
        <w:pStyle w:val="FootnoteText"/>
        <w:rPr>
          <w:rFonts w:ascii="Sylfaen" w:hAnsi="Sylfaen" w:cs="Sylfaen"/>
          <w:sz w:val="16"/>
          <w:szCs w:val="16"/>
        </w:rPr>
      </w:pPr>
      <w:r w:rsidRPr="00375D38">
        <w:rPr>
          <w:rStyle w:val="FootnoteReference"/>
          <w:rFonts w:ascii="GHEA Grapalat" w:hAnsi="GHEA Grapalat"/>
          <w:sz w:val="16"/>
          <w:szCs w:val="16"/>
        </w:rPr>
        <w:footnoteRef/>
      </w:r>
      <w:r w:rsidRPr="00375D38">
        <w:rPr>
          <w:rFonts w:ascii="GHEA Grapalat" w:hAnsi="GHEA Grapalat"/>
          <w:sz w:val="16"/>
          <w:szCs w:val="16"/>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740F20" w:rsidRDefault="00740F20" w:rsidP="00740F20">
      <w:pPr>
        <w:pStyle w:val="FootnoteText"/>
      </w:pPr>
    </w:p>
  </w:footnote>
  <w:footnote w:id="4">
    <w:p w:rsidR="00740F20" w:rsidRDefault="00740F20" w:rsidP="00740F20">
      <w:pPr>
        <w:pStyle w:val="FootnoteText"/>
        <w:jc w:val="both"/>
      </w:pPr>
      <w:r w:rsidRPr="005525A4">
        <w:rPr>
          <w:rStyle w:val="FootnoteReference"/>
          <w:i/>
        </w:rPr>
        <w:footnoteRef/>
      </w:r>
      <w:r>
        <w:t xml:space="preserve"> </w:t>
      </w:r>
      <w:r w:rsidRPr="00D873FE">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740F20" w:rsidRPr="00682A99" w:rsidRDefault="00740F20" w:rsidP="00740F20">
      <w:pPr>
        <w:pStyle w:val="FootnoteText"/>
        <w:jc w:val="both"/>
        <w:rPr>
          <w:ins w:id="4" w:author="Sergey Shahnazaryan" w:date="2019-05-23T08:59:00Z"/>
          <w:lang w:val="en-US"/>
        </w:rPr>
      </w:pPr>
      <w:r w:rsidRPr="00CA7342">
        <w:rPr>
          <w:rStyle w:val="FootnoteReference"/>
        </w:rPr>
        <w:footnoteRef/>
      </w:r>
      <w:r w:rsidRPr="00CA7342">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F0FC3">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6">
    <w:p w:rsidR="00740F20" w:rsidRPr="00310ED2" w:rsidRDefault="00740F20" w:rsidP="00740F20">
      <w:pPr>
        <w:jc w:val="both"/>
      </w:pPr>
      <w:r w:rsidRPr="00310ED2">
        <w:rPr>
          <w:rStyle w:val="FootnoteReference"/>
          <w:rFonts w:ascii="Times Armenian" w:hAnsi="Times Armenian"/>
          <w:sz w:val="20"/>
          <w:szCs w:val="20"/>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7">
    <w:p w:rsidR="00740F20" w:rsidRPr="00910890" w:rsidRDefault="00740F20" w:rsidP="00740F20">
      <w:pPr>
        <w:pStyle w:val="FootnoteText"/>
        <w:jc w:val="both"/>
        <w:rPr>
          <w:lang w:val="en-US"/>
        </w:rPr>
      </w:pPr>
      <w:r w:rsidRPr="00910890">
        <w:rPr>
          <w:rStyle w:val="FootnoteReference"/>
        </w:rPr>
        <w:footnoteRef/>
      </w:r>
      <w:r w:rsidRPr="00910890">
        <w:t xml:space="preserve"> </w:t>
      </w:r>
      <w:r w:rsidRPr="00910890">
        <w:rPr>
          <w:rFonts w:ascii="GHEA Grapalat" w:hAnsi="GHEA Grapalat" w:cs="Sylfaen"/>
          <w:i/>
          <w:sz w:val="16"/>
          <w:szCs w:val="16"/>
        </w:rPr>
        <w:t xml:space="preserve">Եթե </w:t>
      </w:r>
      <w:r w:rsidRPr="00910890">
        <w:rPr>
          <w:rFonts w:ascii="GHEA Grapalat" w:hAnsi="GHEA Grapalat" w:cs="Sylfaen"/>
          <w:i/>
          <w:sz w:val="16"/>
          <w:szCs w:val="16"/>
          <w:lang w:val="en-US"/>
        </w:rPr>
        <w:t>տվյալ</w:t>
      </w:r>
      <w:r w:rsidRPr="00910890">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8">
    <w:p w:rsidR="00740F20" w:rsidRPr="00FB3490" w:rsidRDefault="00740F20" w:rsidP="00740F20">
      <w:pPr>
        <w:pStyle w:val="FootnoteText"/>
        <w:jc w:val="both"/>
        <w:rPr>
          <w:highlight w:val="cyan"/>
          <w:lang w:val="en-US"/>
        </w:rPr>
      </w:pPr>
      <w:r w:rsidRPr="00910890">
        <w:rPr>
          <w:rStyle w:val="FootnoteReference"/>
        </w:rPr>
        <w:footnoteRef/>
      </w:r>
      <w:r>
        <w:rPr>
          <w:rFonts w:ascii="GHEA Grapalat" w:hAnsi="GHEA Grapalat" w:cs="Sylfaen"/>
          <w:i/>
          <w:sz w:val="16"/>
          <w:szCs w:val="16"/>
          <w:lang w:val="en-US"/>
        </w:rPr>
        <w:t xml:space="preserve"> </w:t>
      </w:r>
      <w:r w:rsidRPr="00910890">
        <w:rPr>
          <w:rFonts w:ascii="GHEA Grapalat" w:hAnsi="GHEA Grapalat" w:cs="Sylfaen"/>
          <w:i/>
          <w:sz w:val="16"/>
          <w:szCs w:val="16"/>
        </w:rPr>
        <w:t xml:space="preserve">Եթե </w:t>
      </w:r>
      <w:r w:rsidRPr="00910890">
        <w:rPr>
          <w:rFonts w:ascii="GHEA Grapalat" w:hAnsi="GHEA Grapalat" w:cs="Sylfaen"/>
          <w:i/>
          <w:sz w:val="16"/>
          <w:szCs w:val="16"/>
          <w:lang w:val="en-US"/>
        </w:rPr>
        <w:t>տվյալ</w:t>
      </w:r>
      <w:r w:rsidRPr="00910890">
        <w:rPr>
          <w:rFonts w:ascii="GHEA Grapalat" w:hAnsi="GHEA Grapalat" w:cs="Sylfaen"/>
          <w:i/>
          <w:sz w:val="16"/>
          <w:szCs w:val="16"/>
        </w:rPr>
        <w:t xml:space="preserve"> ընթացակարգի չափաբաժինների քանակը </w:t>
      </w:r>
      <w:r w:rsidRPr="00910890">
        <w:rPr>
          <w:rFonts w:ascii="GHEA Grapalat" w:hAnsi="GHEA Grapalat" w:cs="Sylfaen"/>
          <w:i/>
          <w:sz w:val="16"/>
          <w:szCs w:val="16"/>
          <w:lang w:val="en-US"/>
        </w:rPr>
        <w:t xml:space="preserve">չի </w:t>
      </w:r>
      <w:r w:rsidRPr="00910890">
        <w:rPr>
          <w:rFonts w:ascii="GHEA Grapalat" w:hAnsi="GHEA Grapalat" w:cs="Sylfaen"/>
          <w:i/>
          <w:sz w:val="16"/>
          <w:szCs w:val="16"/>
        </w:rPr>
        <w:t>գերազանցում յոթանասունհինգ չափաբաժինը, ապա սույն նախադասությունը հրավերից հանվում է:</w:t>
      </w:r>
    </w:p>
  </w:footnote>
  <w:footnote w:id="9">
    <w:p w:rsidR="00740F20" w:rsidRPr="00FB3490" w:rsidDel="00F85396" w:rsidRDefault="00740F20" w:rsidP="00740F20">
      <w:pPr>
        <w:pStyle w:val="FootnoteText"/>
        <w:jc w:val="both"/>
        <w:rPr>
          <w:del w:id="13" w:author="User" w:date="2019-05-25T08:33:00Z"/>
          <w:highlight w:val="cyan"/>
          <w:lang w:val="en-US"/>
        </w:rPr>
      </w:pPr>
      <w:r w:rsidRPr="00AC4A38">
        <w:rPr>
          <w:rStyle w:val="FootnoteReference"/>
          <w:rFonts w:ascii="GHEA Grapalat" w:hAnsi="GHEA Grapalat" w:cs="Sylfaen"/>
          <w:i/>
          <w:sz w:val="16"/>
          <w:lang w:val="en-US"/>
        </w:rPr>
        <w:t xml:space="preserve"> </w:t>
      </w:r>
      <w:r w:rsidRPr="001B09EA">
        <w:rPr>
          <w:rStyle w:val="FootnoteReference"/>
          <w:rFonts w:ascii="GHEA Grapalat" w:hAnsi="GHEA Grapalat" w:cs="Sylfaen"/>
          <w:i/>
          <w:sz w:val="16"/>
          <w:lang w:val="en-US"/>
        </w:rPr>
        <w:t xml:space="preserve">12 </w:t>
      </w:r>
      <w:r w:rsidRPr="001B09EA">
        <w:rPr>
          <w:rFonts w:ascii="GHEA Grapalat" w:hAnsi="GHEA Grapalat" w:cs="Sylfaen"/>
          <w:i/>
          <w:sz w:val="16"/>
          <w:lang w:val="en-US"/>
        </w:rPr>
        <w:t>Սույն նախադասությունը հանվում է հրավերից, եթե գնման ընթացակարգը չի կազմակերպվում չափաբաժիններ</w:t>
      </w:r>
      <w:r>
        <w:rPr>
          <w:rFonts w:ascii="GHEA Grapalat" w:hAnsi="GHEA Grapalat" w:cs="Sylfaen"/>
          <w:i/>
          <w:sz w:val="16"/>
          <w:lang w:val="en-US"/>
        </w:rPr>
        <w:t>ո</w:t>
      </w:r>
      <w:r w:rsidRPr="001B09EA">
        <w:rPr>
          <w:rFonts w:ascii="GHEA Grapalat" w:hAnsi="GHEA Grapalat" w:cs="Sylfaen"/>
          <w:i/>
          <w:sz w:val="16"/>
          <w:lang w:val="en-US"/>
        </w:rPr>
        <w:t>վ</w:t>
      </w:r>
      <w:r w:rsidRPr="001B09EA">
        <w:rPr>
          <w:rFonts w:ascii="GHEA Grapalat" w:hAnsi="GHEA Grapalat" w:cs="Sylfaen"/>
          <w:sz w:val="16"/>
          <w:lang w:val="en-US"/>
        </w:rPr>
        <w:t>:</w:t>
      </w:r>
      <w:r w:rsidRPr="00910890">
        <w:rPr>
          <w:rFonts w:ascii="GHEA Grapalat" w:hAnsi="GHEA Grapalat" w:cs="Sylfaen"/>
          <w:i/>
          <w:sz w:val="16"/>
          <w:szCs w:val="16"/>
        </w:rPr>
        <w:t xml:space="preserve">ի քանակը </w:t>
      </w:r>
      <w:r w:rsidRPr="00910890">
        <w:rPr>
          <w:rFonts w:ascii="GHEA Grapalat" w:hAnsi="GHEA Grapalat" w:cs="Sylfaen"/>
          <w:i/>
          <w:sz w:val="16"/>
          <w:szCs w:val="16"/>
          <w:lang w:val="en-US"/>
        </w:rPr>
        <w:t xml:space="preserve">չի </w:t>
      </w:r>
      <w:r w:rsidRPr="00910890">
        <w:rPr>
          <w:rFonts w:ascii="GHEA Grapalat" w:hAnsi="GHEA Grapalat" w:cs="Sylfaen"/>
          <w:i/>
          <w:sz w:val="16"/>
          <w:szCs w:val="16"/>
        </w:rPr>
        <w:t>գերազանցում յոթանասունհինգ չափաբաժինը, ապա սույն նախադասությունը հրավերից հանվում է:</w:t>
      </w:r>
    </w:p>
    <w:p w:rsidR="00740F20" w:rsidRPr="002E31CA" w:rsidDel="00F85396" w:rsidRDefault="00740F20" w:rsidP="00740F20">
      <w:pPr>
        <w:pStyle w:val="FootnoteText"/>
        <w:rPr>
          <w:del w:id="14" w:author="User" w:date="2019-05-25T08:33:00Z"/>
          <w:rFonts w:ascii="Sylfaen" w:hAnsi="Sylfaen"/>
          <w:lang w:val="en-US"/>
        </w:rPr>
      </w:pPr>
    </w:p>
  </w:footnote>
  <w:footnote w:id="10">
    <w:p w:rsidR="00740F20" w:rsidRPr="0027052A" w:rsidDel="00C7284D" w:rsidRDefault="00740F20" w:rsidP="00740F20">
      <w:pPr>
        <w:pStyle w:val="FootnoteText"/>
        <w:rPr>
          <w:del w:id="17" w:author="User" w:date="2019-05-25T08:41:00Z"/>
          <w:lang w:val="en-US"/>
        </w:rPr>
      </w:pPr>
      <w:r>
        <w:rPr>
          <w:rStyle w:val="FootnoteReference"/>
        </w:rPr>
        <w:footnoteRef/>
      </w:r>
      <w:r>
        <w:rPr>
          <w:rFonts w:ascii="GHEA Grapalat" w:hAnsi="GHEA Grapalat" w:cs="Sylfaen"/>
          <w:i/>
          <w:sz w:val="16"/>
          <w:szCs w:val="16"/>
          <w:lang w:val="en-US"/>
        </w:rP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footnote>
  <w:footnote w:id="11">
    <w:p w:rsidR="00740F20" w:rsidRPr="00A10D1E" w:rsidRDefault="00740F20" w:rsidP="00740F20">
      <w:pPr>
        <w:pStyle w:val="FootnoteText"/>
        <w:rPr>
          <w:rFonts w:ascii="GHEA Grapalat" w:hAnsi="GHEA Grapalat"/>
          <w:lang w:val="en-US"/>
        </w:rPr>
      </w:pPr>
      <w:r w:rsidRPr="00AE679C">
        <w:rPr>
          <w:rFonts w:ascii="GHEA Grapalat" w:hAnsi="GHEA Grapalat" w:cs="Sylfaen"/>
          <w:i/>
          <w:sz w:val="16"/>
          <w:szCs w:val="16"/>
          <w:vertAlign w:val="superscript"/>
        </w:rPr>
        <w:footnoteRef/>
      </w:r>
      <w:r>
        <w:rPr>
          <w:rFonts w:ascii="GHEA Grapalat" w:hAnsi="GHEA Grapalat" w:cs="Sylfaen"/>
          <w:i/>
          <w:sz w:val="16"/>
          <w:szCs w:val="16"/>
          <w:lang w:val="en-US"/>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12">
    <w:p w:rsidR="00740F20" w:rsidRDefault="00740F20" w:rsidP="00740F20">
      <w:pPr>
        <w:pStyle w:val="FootnoteText"/>
        <w:rPr>
          <w:rFonts w:ascii="GHEA Grapalat" w:hAnsi="GHEA Grapalat" w:cs="Sylfaen"/>
          <w:i/>
          <w:sz w:val="16"/>
          <w:szCs w:val="16"/>
          <w:lang w:val="es-ES" w:eastAsia="en-US"/>
        </w:rPr>
      </w:pPr>
      <w:r>
        <w:rPr>
          <w:vertAlign w:val="superscript"/>
          <w:lang w:val="en-US"/>
        </w:rPr>
        <w:t xml:space="preserve">15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740F20" w:rsidRDefault="00740F20" w:rsidP="00740F20">
      <w:pPr>
        <w:pStyle w:val="FootnoteText"/>
      </w:pPr>
      <w:r>
        <w:rPr>
          <w:rFonts w:ascii="GHEA Grapalat" w:hAnsi="GHEA Grapalat" w:cs="Sylfaen"/>
          <w:i/>
          <w:sz w:val="16"/>
          <w:szCs w:val="16"/>
        </w:rPr>
        <w:t xml:space="preserve"> </w:t>
      </w:r>
      <w:r>
        <w:rPr>
          <w:rFonts w:ascii="GHEA Grapalat" w:hAnsi="GHEA Grapalat" w:cs="Sylfaen"/>
          <w:i/>
          <w:sz w:val="16"/>
          <w:szCs w:val="16"/>
          <w:lang w:val="en-US"/>
        </w:rPr>
        <w:t xml:space="preserve">  </w:t>
      </w:r>
      <w:r>
        <w:rPr>
          <w:rFonts w:ascii="GHEA Grapalat" w:hAnsi="GHEA Grapalat" w:cs="Sylfaen"/>
          <w:i/>
          <w:sz w:val="16"/>
          <w:szCs w:val="16"/>
          <w:vertAlign w:val="superscript"/>
          <w:lang w:val="en-US"/>
        </w:rPr>
        <w:t xml:space="preserve">16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13">
    <w:p w:rsidR="00740F20" w:rsidRPr="00962927" w:rsidRDefault="00740F20" w:rsidP="00740F20">
      <w:pPr>
        <w:pStyle w:val="FootnoteText"/>
        <w:jc w:val="both"/>
        <w:rPr>
          <w:lang w:val="af-ZA"/>
        </w:rPr>
      </w:pPr>
      <w:r w:rsidRPr="005D551B">
        <w:rPr>
          <w:rStyle w:val="FootnoteReference"/>
          <w:color w:val="FFFFFF"/>
        </w:rPr>
        <w:footnoteRef/>
      </w:r>
      <w:r>
        <w:rPr>
          <w:vertAlign w:val="superscript"/>
          <w:lang w:val="af-ZA"/>
        </w:rPr>
        <w:t xml:space="preserve">17 </w:t>
      </w:r>
      <w:r w:rsidRPr="0085470F">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3F1EEA">
        <w:rPr>
          <w:rFonts w:ascii="GHEA Grapalat" w:hAnsi="GHEA Grapalat" w:cs="Sylfaen"/>
          <w:i/>
          <w:sz w:val="16"/>
          <w:szCs w:val="16"/>
        </w:rPr>
        <w:t>«</w:t>
      </w:r>
      <w:r w:rsidRPr="0085470F">
        <w:rPr>
          <w:rFonts w:ascii="GHEA Grapalat" w:hAnsi="GHEA Grapalat" w:cs="Sylfaen"/>
          <w:i/>
          <w:sz w:val="16"/>
          <w:szCs w:val="16"/>
        </w:rPr>
        <w:t>Տեխնիկական</w:t>
      </w:r>
      <w:r w:rsidRPr="003F1EEA">
        <w:rPr>
          <w:rFonts w:ascii="GHEA Grapalat" w:hAnsi="GHEA Grapalat" w:cs="Sylfaen"/>
          <w:i/>
          <w:sz w:val="16"/>
          <w:szCs w:val="16"/>
        </w:rPr>
        <w:t xml:space="preserve"> </w:t>
      </w:r>
      <w:r w:rsidRPr="0085470F">
        <w:rPr>
          <w:rFonts w:ascii="GHEA Grapalat" w:hAnsi="GHEA Grapalat" w:cs="Sylfaen"/>
          <w:i/>
          <w:sz w:val="16"/>
          <w:szCs w:val="16"/>
        </w:rPr>
        <w:t>միջոցներ</w:t>
      </w:r>
      <w:r w:rsidRPr="003F1EEA">
        <w:rPr>
          <w:rFonts w:ascii="GHEA Grapalat" w:hAnsi="GHEA Grapalat" w:cs="Sylfaen"/>
          <w:i/>
          <w:sz w:val="16"/>
          <w:szCs w:val="16"/>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1F5E3B">
        <w:rPr>
          <w:rFonts w:ascii="GHEA Grapalat" w:hAnsi="GHEA Grapalat" w:cs="Sylfaen"/>
          <w:i/>
          <w:sz w:val="16"/>
          <w:szCs w:val="16"/>
          <w:lang w:val="af-ZA"/>
        </w:rPr>
        <w:t xml:space="preserve">N </w:t>
      </w:r>
      <w:r w:rsidRPr="00722A16">
        <w:rPr>
          <w:rFonts w:ascii="GHEA Grapalat" w:hAnsi="GHEA Grapalat" w:cs="Sylfaen"/>
          <w:i/>
          <w:sz w:val="16"/>
          <w:szCs w:val="16"/>
          <w:lang w:val="af-ZA"/>
        </w:rPr>
        <w:t>3</w:t>
      </w:r>
      <w:r w:rsidRPr="001F5E3B">
        <w:rPr>
          <w:rFonts w:ascii="GHEA Grapalat" w:hAnsi="GHEA Grapalat" w:cs="Sylfaen"/>
          <w:i/>
          <w:sz w:val="16"/>
          <w:szCs w:val="16"/>
          <w:lang w:val="af-ZA"/>
        </w:rPr>
        <w:t>.2</w:t>
      </w:r>
      <w:r w:rsidRPr="00573EEE">
        <w:rPr>
          <w:rFonts w:ascii="GHEA Grapalat" w:hAnsi="GHEA Grapalat" w:cs="Sylfaen"/>
          <w:i/>
          <w:sz w:val="16"/>
          <w:szCs w:val="16"/>
          <w:lang w:val="hy-AM"/>
        </w:rPr>
        <w:t>-ը</w:t>
      </w:r>
      <w:r w:rsidRPr="00573EEE">
        <w:rPr>
          <w:rFonts w:ascii="GHEA Grapalat" w:hAnsi="GHEA Grapalat" w:cs="Sylfaen"/>
          <w:i/>
          <w:sz w:val="16"/>
          <w:szCs w:val="16"/>
          <w:lang w:val="af-ZA"/>
        </w:rPr>
        <w:t xml:space="preserve"> </w:t>
      </w:r>
      <w:r w:rsidRPr="00D30ECA">
        <w:rPr>
          <w:rFonts w:ascii="GHEA Grapalat" w:hAnsi="GHEA Grapalat" w:cs="Sylfaen"/>
          <w:i/>
          <w:sz w:val="16"/>
          <w:szCs w:val="16"/>
        </w:rPr>
        <w:t>հրավերից</w:t>
      </w:r>
      <w:r w:rsidRPr="00D30ECA">
        <w:rPr>
          <w:rFonts w:ascii="GHEA Grapalat" w:hAnsi="GHEA Grapalat" w:cs="Sylfaen"/>
          <w:i/>
          <w:sz w:val="16"/>
          <w:szCs w:val="16"/>
          <w:lang w:val="af-ZA"/>
        </w:rPr>
        <w:t xml:space="preserve"> </w:t>
      </w:r>
      <w:r w:rsidRPr="00D30ECA">
        <w:rPr>
          <w:rFonts w:ascii="GHEA Grapalat" w:hAnsi="GHEA Grapalat" w:cs="Sylfaen"/>
          <w:i/>
          <w:sz w:val="16"/>
          <w:szCs w:val="16"/>
        </w:rPr>
        <w:t>հանվում</w:t>
      </w:r>
      <w:r w:rsidRPr="00113A50">
        <w:rPr>
          <w:rFonts w:ascii="GHEA Grapalat" w:hAnsi="GHEA Grapalat" w:cs="Sylfaen"/>
          <w:i/>
          <w:sz w:val="16"/>
          <w:szCs w:val="16"/>
          <w:lang w:val="af-ZA"/>
        </w:rPr>
        <w:t xml:space="preserve"> </w:t>
      </w:r>
      <w:r w:rsidRPr="00952C95">
        <w:rPr>
          <w:rFonts w:ascii="GHEA Grapalat" w:hAnsi="GHEA Grapalat" w:cs="Sylfaen"/>
          <w:i/>
          <w:sz w:val="16"/>
          <w:szCs w:val="16"/>
          <w:lang w:val="hy-AM"/>
        </w:rPr>
        <w:t>են</w:t>
      </w:r>
      <w:r w:rsidRPr="00952C95">
        <w:rPr>
          <w:rFonts w:ascii="GHEA Grapalat" w:hAnsi="GHEA Grapalat" w:cs="Sylfaen"/>
          <w:i/>
          <w:sz w:val="16"/>
          <w:szCs w:val="16"/>
          <w:lang w:val="af-ZA"/>
        </w:rPr>
        <w:t>:</w:t>
      </w:r>
    </w:p>
  </w:footnote>
  <w:footnote w:id="14">
    <w:p w:rsidR="00740F20" w:rsidRPr="001C07C6" w:rsidRDefault="00740F20" w:rsidP="00740F20">
      <w:pPr>
        <w:pStyle w:val="FootnoteText"/>
        <w:jc w:val="both"/>
        <w:rPr>
          <w:lang w:val="af-ZA"/>
        </w:rPr>
      </w:pPr>
      <w:r w:rsidRPr="005D551B">
        <w:rPr>
          <w:rStyle w:val="FootnoteReference"/>
          <w:color w:val="FFFFFF"/>
        </w:rPr>
        <w:footnoteRef/>
      </w:r>
      <w:r w:rsidRPr="005D551B">
        <w:rPr>
          <w:color w:val="FFFFFF"/>
          <w:lang w:val="af-ZA"/>
        </w:rPr>
        <w:t xml:space="preserve"> </w:t>
      </w:r>
      <w:r w:rsidRPr="00945579">
        <w:rPr>
          <w:vertAlign w:val="superscript"/>
          <w:lang w:val="af-ZA"/>
        </w:rPr>
        <w:t xml:space="preserve">18 </w:t>
      </w:r>
      <w:r w:rsidRPr="00945579">
        <w:rPr>
          <w:rFonts w:ascii="GHEA Grapalat" w:hAnsi="GHEA Grapalat" w:cs="Sylfaen"/>
          <w:i/>
          <w:sz w:val="16"/>
          <w:szCs w:val="16"/>
        </w:rPr>
        <w:t>Եթե</w:t>
      </w:r>
      <w:r w:rsidRPr="001C25FB">
        <w:rPr>
          <w:rFonts w:ascii="GHEA Grapalat" w:hAnsi="GHEA Grapalat" w:cs="Sylfaen"/>
          <w:i/>
          <w:sz w:val="16"/>
          <w:szCs w:val="16"/>
          <w:lang w:val="af-ZA"/>
        </w:rPr>
        <w:t xml:space="preserve"> </w:t>
      </w:r>
      <w:r w:rsidRPr="001C25FB">
        <w:rPr>
          <w:rFonts w:ascii="GHEA Grapalat" w:hAnsi="GHEA Grapalat" w:cs="Sylfaen"/>
          <w:i/>
          <w:sz w:val="16"/>
          <w:szCs w:val="16"/>
        </w:rPr>
        <w:t>«Աշխատանքային ռեսուրսներ»</w:t>
      </w:r>
      <w:r w:rsidRPr="00354DA8">
        <w:rPr>
          <w:rFonts w:ascii="GHEA Grapalat" w:hAnsi="GHEA Grapalat" w:cs="Sylfaen"/>
          <w:i/>
          <w:sz w:val="16"/>
          <w:szCs w:val="16"/>
        </w:rPr>
        <w:t xml:space="preserve"> որակավորման</w:t>
      </w:r>
      <w:r w:rsidRPr="00560FC9">
        <w:rPr>
          <w:rFonts w:ascii="GHEA Grapalat" w:hAnsi="GHEA Grapalat" w:cs="Sylfaen"/>
          <w:i/>
          <w:sz w:val="16"/>
          <w:szCs w:val="16"/>
          <w:lang w:val="af-ZA"/>
        </w:rPr>
        <w:t xml:space="preserve"> </w:t>
      </w:r>
      <w:r w:rsidRPr="004501A7">
        <w:rPr>
          <w:rFonts w:ascii="GHEA Grapalat" w:hAnsi="GHEA Grapalat" w:cs="Sylfaen"/>
          <w:i/>
          <w:sz w:val="16"/>
          <w:szCs w:val="16"/>
        </w:rPr>
        <w:t>չափանիշի</w:t>
      </w:r>
      <w:r w:rsidRPr="00CD6ED2">
        <w:rPr>
          <w:rFonts w:ascii="GHEA Grapalat" w:hAnsi="GHEA Grapalat" w:cs="Sylfaen"/>
          <w:i/>
          <w:sz w:val="16"/>
          <w:szCs w:val="16"/>
          <w:lang w:val="af-ZA"/>
        </w:rPr>
        <w:t xml:space="preserve"> </w:t>
      </w:r>
      <w:r w:rsidRPr="00CD6ED2">
        <w:rPr>
          <w:rFonts w:ascii="GHEA Grapalat" w:hAnsi="GHEA Grapalat" w:cs="Sylfaen"/>
          <w:i/>
          <w:sz w:val="16"/>
          <w:szCs w:val="16"/>
        </w:rPr>
        <w:t>մասով</w:t>
      </w:r>
      <w:r w:rsidRPr="00CD6ED2">
        <w:rPr>
          <w:rFonts w:ascii="GHEA Grapalat" w:hAnsi="GHEA Grapalat" w:cs="Sylfaen"/>
          <w:i/>
          <w:sz w:val="16"/>
          <w:szCs w:val="16"/>
          <w:lang w:val="af-ZA"/>
        </w:rPr>
        <w:t xml:space="preserve"> </w:t>
      </w:r>
      <w:r w:rsidRPr="00AC5C7C">
        <w:rPr>
          <w:rFonts w:ascii="GHEA Grapalat" w:hAnsi="GHEA Grapalat" w:cs="Sylfaen"/>
          <w:i/>
          <w:sz w:val="16"/>
          <w:szCs w:val="16"/>
        </w:rPr>
        <w:t>չեն</w:t>
      </w:r>
      <w:r w:rsidRPr="003A3A34">
        <w:rPr>
          <w:rFonts w:ascii="GHEA Grapalat" w:hAnsi="GHEA Grapalat" w:cs="Sylfaen"/>
          <w:i/>
          <w:sz w:val="16"/>
          <w:szCs w:val="16"/>
          <w:lang w:val="af-ZA"/>
        </w:rPr>
        <w:t xml:space="preserve"> </w:t>
      </w:r>
      <w:r w:rsidRPr="001F09F1">
        <w:rPr>
          <w:rFonts w:ascii="GHEA Grapalat" w:hAnsi="GHEA Grapalat" w:cs="Sylfaen"/>
          <w:i/>
          <w:sz w:val="16"/>
          <w:szCs w:val="16"/>
        </w:rPr>
        <w:t>սահմանվում</w:t>
      </w:r>
      <w:r w:rsidRPr="001F09F1">
        <w:rPr>
          <w:rFonts w:ascii="GHEA Grapalat" w:hAnsi="GHEA Grapalat" w:cs="Sylfaen"/>
          <w:i/>
          <w:sz w:val="16"/>
          <w:szCs w:val="16"/>
          <w:lang w:val="af-ZA"/>
        </w:rPr>
        <w:t xml:space="preserve"> </w:t>
      </w:r>
      <w:r w:rsidRPr="009E4692">
        <w:rPr>
          <w:rFonts w:ascii="GHEA Grapalat" w:hAnsi="GHEA Grapalat" w:cs="Sylfaen"/>
          <w:i/>
          <w:sz w:val="16"/>
          <w:szCs w:val="16"/>
        </w:rPr>
        <w:t>համապատասխան</w:t>
      </w:r>
      <w:r w:rsidRPr="009E4692">
        <w:rPr>
          <w:rFonts w:ascii="GHEA Grapalat" w:hAnsi="GHEA Grapalat" w:cs="Sylfaen"/>
          <w:i/>
          <w:sz w:val="16"/>
          <w:szCs w:val="16"/>
          <w:lang w:val="af-ZA"/>
        </w:rPr>
        <w:t xml:space="preserve"> </w:t>
      </w:r>
      <w:r w:rsidRPr="00AC4A38">
        <w:rPr>
          <w:rFonts w:ascii="GHEA Grapalat" w:hAnsi="GHEA Grapalat" w:cs="Sylfaen"/>
          <w:i/>
          <w:sz w:val="16"/>
          <w:szCs w:val="16"/>
        </w:rPr>
        <w:t>պահանջներ</w:t>
      </w:r>
      <w:r w:rsidRPr="00AC4A38">
        <w:rPr>
          <w:rFonts w:ascii="GHEA Grapalat" w:hAnsi="GHEA Grapalat" w:cs="Sylfaen"/>
          <w:i/>
          <w:sz w:val="16"/>
          <w:szCs w:val="16"/>
          <w:lang w:val="af-ZA"/>
        </w:rPr>
        <w:t xml:space="preserve">, </w:t>
      </w:r>
      <w:r w:rsidRPr="00AC4A38">
        <w:rPr>
          <w:rFonts w:ascii="GHEA Grapalat" w:hAnsi="GHEA Grapalat" w:cs="Sylfaen"/>
          <w:i/>
          <w:sz w:val="16"/>
          <w:szCs w:val="16"/>
        </w:rPr>
        <w:t>ապա</w:t>
      </w:r>
      <w:r w:rsidRPr="00AC4A38">
        <w:rPr>
          <w:rFonts w:ascii="GHEA Grapalat" w:hAnsi="GHEA Grapalat" w:cs="Sylfaen"/>
          <w:i/>
          <w:sz w:val="16"/>
          <w:szCs w:val="16"/>
          <w:lang w:val="af-ZA"/>
        </w:rPr>
        <w:t xml:space="preserve"> </w:t>
      </w:r>
      <w:r w:rsidRPr="00AC4A38">
        <w:rPr>
          <w:rFonts w:ascii="GHEA Grapalat" w:hAnsi="GHEA Grapalat" w:cs="Sylfaen"/>
          <w:i/>
          <w:sz w:val="16"/>
          <w:szCs w:val="16"/>
        </w:rPr>
        <w:t>սույն</w:t>
      </w:r>
      <w:r w:rsidRPr="00AC4A38">
        <w:rPr>
          <w:rFonts w:ascii="GHEA Grapalat" w:hAnsi="GHEA Grapalat" w:cs="Sylfaen"/>
          <w:i/>
          <w:sz w:val="16"/>
          <w:szCs w:val="16"/>
          <w:lang w:val="af-ZA"/>
        </w:rPr>
        <w:t xml:space="preserve"> </w:t>
      </w:r>
      <w:r w:rsidRPr="001B09EA">
        <w:rPr>
          <w:rFonts w:ascii="GHEA Grapalat" w:hAnsi="GHEA Grapalat" w:cs="Sylfaen"/>
          <w:i/>
          <w:sz w:val="16"/>
          <w:szCs w:val="16"/>
        </w:rPr>
        <w:t>կետը</w:t>
      </w:r>
      <w:r w:rsidRPr="001B09EA">
        <w:rPr>
          <w:rFonts w:ascii="GHEA Grapalat" w:hAnsi="GHEA Grapalat" w:cs="Sylfaen"/>
          <w:i/>
          <w:sz w:val="16"/>
          <w:szCs w:val="16"/>
          <w:lang w:val="af-ZA"/>
        </w:rPr>
        <w:t xml:space="preserve"> </w:t>
      </w:r>
      <w:r w:rsidRPr="001B09EA">
        <w:rPr>
          <w:rFonts w:ascii="GHEA Grapalat" w:hAnsi="GHEA Grapalat" w:cs="Sylfaen"/>
          <w:i/>
          <w:sz w:val="16"/>
          <w:szCs w:val="16"/>
          <w:lang w:val="hy-AM"/>
        </w:rPr>
        <w:t xml:space="preserve">և հավելված </w:t>
      </w:r>
      <w:r w:rsidRPr="001B09EA">
        <w:rPr>
          <w:rFonts w:ascii="GHEA Grapalat" w:hAnsi="GHEA Grapalat" w:cs="Sylfaen"/>
          <w:i/>
          <w:sz w:val="16"/>
          <w:szCs w:val="16"/>
          <w:lang w:val="af-ZA"/>
        </w:rPr>
        <w:t xml:space="preserve">N </w:t>
      </w:r>
      <w:r w:rsidRPr="00722A16">
        <w:rPr>
          <w:rFonts w:ascii="GHEA Grapalat" w:hAnsi="GHEA Grapalat" w:cs="Sylfaen"/>
          <w:i/>
          <w:sz w:val="16"/>
          <w:szCs w:val="16"/>
          <w:lang w:val="af-ZA"/>
        </w:rPr>
        <w:t>3</w:t>
      </w:r>
      <w:r w:rsidRPr="001F5E3B">
        <w:rPr>
          <w:rFonts w:ascii="GHEA Grapalat" w:hAnsi="GHEA Grapalat" w:cs="Sylfaen"/>
          <w:i/>
          <w:sz w:val="16"/>
          <w:szCs w:val="16"/>
          <w:lang w:val="af-ZA"/>
        </w:rPr>
        <w:t>.</w:t>
      </w:r>
      <w:r w:rsidRPr="00573EEE">
        <w:rPr>
          <w:rFonts w:ascii="GHEA Grapalat" w:hAnsi="GHEA Grapalat" w:cs="Sylfaen"/>
          <w:i/>
          <w:sz w:val="16"/>
          <w:szCs w:val="16"/>
          <w:lang w:val="hy-AM"/>
        </w:rPr>
        <w:t>3-ը</w:t>
      </w:r>
      <w:r w:rsidRPr="00573EEE">
        <w:rPr>
          <w:rFonts w:ascii="GHEA Grapalat" w:hAnsi="GHEA Grapalat" w:cs="Sylfaen"/>
          <w:i/>
          <w:sz w:val="16"/>
          <w:szCs w:val="16"/>
          <w:lang w:val="af-ZA"/>
        </w:rPr>
        <w:t xml:space="preserve"> </w:t>
      </w:r>
      <w:r w:rsidRPr="00D30ECA">
        <w:rPr>
          <w:rFonts w:ascii="GHEA Grapalat" w:hAnsi="GHEA Grapalat" w:cs="Sylfaen"/>
          <w:i/>
          <w:sz w:val="16"/>
          <w:szCs w:val="16"/>
        </w:rPr>
        <w:t>հրավերից</w:t>
      </w:r>
      <w:r w:rsidRPr="00D30ECA">
        <w:rPr>
          <w:rFonts w:ascii="GHEA Grapalat" w:hAnsi="GHEA Grapalat" w:cs="Sylfaen"/>
          <w:i/>
          <w:sz w:val="16"/>
          <w:szCs w:val="16"/>
          <w:lang w:val="af-ZA"/>
        </w:rPr>
        <w:t xml:space="preserve"> </w:t>
      </w:r>
      <w:r w:rsidRPr="00113A50">
        <w:rPr>
          <w:rFonts w:ascii="GHEA Grapalat" w:hAnsi="GHEA Grapalat" w:cs="Sylfaen"/>
          <w:i/>
          <w:sz w:val="16"/>
          <w:szCs w:val="16"/>
        </w:rPr>
        <w:t>հանվում</w:t>
      </w:r>
      <w:r w:rsidRPr="00952C95">
        <w:rPr>
          <w:rFonts w:ascii="GHEA Grapalat" w:hAnsi="GHEA Grapalat" w:cs="Sylfaen"/>
          <w:i/>
          <w:sz w:val="16"/>
          <w:szCs w:val="16"/>
          <w:lang w:val="af-ZA"/>
        </w:rPr>
        <w:t xml:space="preserve"> </w:t>
      </w:r>
      <w:r w:rsidRPr="00952C95">
        <w:rPr>
          <w:rFonts w:ascii="GHEA Grapalat" w:hAnsi="GHEA Grapalat" w:cs="Sylfaen"/>
          <w:i/>
          <w:sz w:val="16"/>
          <w:szCs w:val="16"/>
          <w:lang w:val="hy-AM"/>
        </w:rPr>
        <w:t>են</w:t>
      </w:r>
      <w:r w:rsidRPr="00962927">
        <w:rPr>
          <w:rFonts w:ascii="GHEA Grapalat" w:hAnsi="GHEA Grapalat" w:cs="Sylfaen"/>
          <w:i/>
          <w:sz w:val="16"/>
          <w:szCs w:val="16"/>
          <w:lang w:val="af-ZA"/>
        </w:rPr>
        <w:t>:</w:t>
      </w:r>
    </w:p>
  </w:footnote>
  <w:footnote w:id="15">
    <w:p w:rsidR="00740F20" w:rsidRPr="005214FE" w:rsidRDefault="00740F20" w:rsidP="00740F20">
      <w:pPr>
        <w:jc w:val="both"/>
        <w:rPr>
          <w:rFonts w:ascii="GHEA Grapalat" w:hAnsi="GHEA Grapalat"/>
          <w:i/>
          <w:sz w:val="16"/>
          <w:szCs w:val="16"/>
          <w:lang w:val="af-ZA"/>
        </w:rPr>
      </w:pPr>
      <w:r w:rsidRPr="005214FE">
        <w:rPr>
          <w:rFonts w:ascii="GHEA Grapalat" w:hAnsi="GHEA Grapalat"/>
          <w:i/>
          <w:sz w:val="16"/>
          <w:szCs w:val="16"/>
          <w:lang w:val="af-ZA"/>
        </w:rPr>
        <w:t xml:space="preserve">* </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r w:rsidRPr="005214FE">
        <w:rPr>
          <w:rFonts w:ascii="GHEA Grapalat" w:hAnsi="GHEA Grapalat"/>
          <w:i/>
          <w:sz w:val="16"/>
          <w:szCs w:val="16"/>
          <w:lang w:val="af-ZA"/>
        </w:rPr>
        <w:t xml:space="preserve"> </w:t>
      </w:r>
    </w:p>
    <w:p w:rsidR="00740F20" w:rsidRPr="004679F7" w:rsidDel="008352E2" w:rsidRDefault="00740F20" w:rsidP="00740F20">
      <w:pPr>
        <w:jc w:val="both"/>
        <w:rPr>
          <w:del w:id="29" w:author="User" w:date="2019-05-25T08:12:00Z"/>
          <w:rFonts w:ascii="GHEA Grapalat" w:hAnsi="GHEA Grapalat"/>
          <w:i/>
          <w:sz w:val="16"/>
          <w:szCs w:val="16"/>
          <w:lang w:val="af-ZA"/>
        </w:rPr>
      </w:pPr>
      <w:r w:rsidRPr="004679F7">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Pr>
          <w:rFonts w:ascii="GHEA Grapalat" w:hAnsi="GHEA Grapalat"/>
          <w:i/>
          <w:sz w:val="16"/>
          <w:szCs w:val="16"/>
        </w:rPr>
        <w:t>մասնակցի</w:t>
      </w:r>
      <w:r w:rsidRPr="004679F7">
        <w:rPr>
          <w:rFonts w:ascii="GHEA Grapalat" w:hAnsi="GHEA Grapalat"/>
          <w:i/>
          <w:sz w:val="16"/>
          <w:szCs w:val="16"/>
          <w:lang w:val="af-ZA"/>
        </w:rPr>
        <w:t xml:space="preserve"> </w:t>
      </w:r>
      <w:r w:rsidRPr="000673FF">
        <w:rPr>
          <w:rFonts w:ascii="GHEA Grapalat" w:hAnsi="GHEA Grapalat"/>
          <w:i/>
          <w:sz w:val="16"/>
          <w:szCs w:val="16"/>
          <w:lang w:val="hy-AM"/>
        </w:rPr>
        <w:t xml:space="preserve">գործադիր մարմնի ղեկավարի և անդամների տվյալները: </w:t>
      </w:r>
    </w:p>
  </w:footnote>
  <w:footnote w:id="16">
    <w:p w:rsidR="00740F20" w:rsidRPr="005214FE" w:rsidRDefault="00740F20" w:rsidP="00740F20">
      <w:pPr>
        <w:pStyle w:val="BodyTextIndent3"/>
        <w:spacing w:line="240" w:lineRule="auto"/>
        <w:ind w:firstLine="0"/>
        <w:rPr>
          <w:rFonts w:ascii="GHEA Grapalat" w:hAnsi="GHEA Grapalat" w:cs="Sylfaen"/>
          <w:i/>
          <w:sz w:val="16"/>
          <w:szCs w:val="16"/>
          <w:lang w:val="af-ZA" w:eastAsia="ru-RU"/>
        </w:rPr>
      </w:pPr>
    </w:p>
    <w:p w:rsidR="00740F20" w:rsidRPr="004679F7" w:rsidRDefault="00740F20" w:rsidP="00740F2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40F20" w:rsidRPr="0015088E" w:rsidRDefault="00740F20" w:rsidP="00740F2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4679F7">
        <w:rPr>
          <w:rFonts w:ascii="GHEA Grapalat" w:hAnsi="GHEA Grapalat"/>
          <w:i/>
          <w:sz w:val="16"/>
          <w:szCs w:val="16"/>
          <w:lang w:val="af-ZA"/>
        </w:rPr>
        <w:t xml:space="preserve"> </w:t>
      </w:r>
      <w:r w:rsidRPr="009E45F3">
        <w:rPr>
          <w:rFonts w:ascii="GHEA Grapalat" w:hAnsi="GHEA Grapalat"/>
          <w:i/>
          <w:sz w:val="16"/>
          <w:szCs w:val="16"/>
        </w:rPr>
        <w:t>մասնակիցն</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w:t>
      </w:r>
      <w:r w:rsidRPr="004679F7">
        <w:rPr>
          <w:rFonts w:ascii="GHEA Grapalat" w:hAnsi="GHEA Grapalat"/>
          <w:i/>
          <w:sz w:val="16"/>
          <w:szCs w:val="16"/>
          <w:lang w:val="af-ZA"/>
        </w:rPr>
        <w:t xml:space="preserve"> </w:t>
      </w:r>
      <w:r w:rsidRPr="009E45F3">
        <w:rPr>
          <w:rFonts w:ascii="GHEA Grapalat" w:hAnsi="GHEA Grapalat"/>
          <w:i/>
          <w:sz w:val="16"/>
          <w:szCs w:val="16"/>
        </w:rPr>
        <w:t>վճարող</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w:t>
      </w:r>
      <w:r w:rsidRPr="009E45F3">
        <w:rPr>
          <w:rFonts w:ascii="GHEA Grapalat" w:hAnsi="GHEA Grapalat"/>
          <w:i/>
          <w:sz w:val="16"/>
          <w:szCs w:val="16"/>
        </w:rPr>
        <w:t>ապա</w:t>
      </w:r>
      <w:r w:rsidRPr="004679F7">
        <w:rPr>
          <w:rFonts w:ascii="GHEA Grapalat" w:hAnsi="GHEA Grapalat"/>
          <w:i/>
          <w:sz w:val="16"/>
          <w:szCs w:val="16"/>
          <w:lang w:val="af-ZA"/>
        </w:rPr>
        <w:t xml:space="preserve"> </w:t>
      </w:r>
      <w:r w:rsidRPr="009E45F3">
        <w:rPr>
          <w:rFonts w:ascii="GHEA Grapalat" w:hAnsi="GHEA Grapalat"/>
          <w:i/>
          <w:sz w:val="16"/>
          <w:szCs w:val="16"/>
        </w:rPr>
        <w:t>տվյալ</w:t>
      </w:r>
      <w:r w:rsidRPr="004679F7">
        <w:rPr>
          <w:rFonts w:ascii="GHEA Grapalat" w:hAnsi="GHEA Grapalat"/>
          <w:i/>
          <w:sz w:val="16"/>
          <w:szCs w:val="16"/>
          <w:lang w:val="af-ZA"/>
        </w:rPr>
        <w:t xml:space="preserve"> </w:t>
      </w:r>
      <w:r w:rsidRPr="009E45F3">
        <w:rPr>
          <w:rFonts w:ascii="GHEA Grapalat" w:hAnsi="GHEA Grapalat"/>
          <w:i/>
          <w:sz w:val="16"/>
          <w:szCs w:val="16"/>
        </w:rPr>
        <w:t>պայմանագրի</w:t>
      </w:r>
      <w:r w:rsidRPr="004679F7">
        <w:rPr>
          <w:rFonts w:ascii="GHEA Grapalat" w:hAnsi="GHEA Grapalat"/>
          <w:i/>
          <w:sz w:val="16"/>
          <w:szCs w:val="16"/>
          <w:lang w:val="af-ZA"/>
        </w:rPr>
        <w:t xml:space="preserve"> </w:t>
      </w:r>
      <w:r w:rsidRPr="009E45F3">
        <w:rPr>
          <w:rFonts w:ascii="GHEA Grapalat" w:hAnsi="GHEA Grapalat"/>
          <w:i/>
          <w:sz w:val="16"/>
          <w:szCs w:val="16"/>
        </w:rPr>
        <w:t>գծով</w:t>
      </w:r>
      <w:r w:rsidRPr="004679F7">
        <w:rPr>
          <w:rFonts w:ascii="GHEA Grapalat" w:hAnsi="GHEA Grapalat"/>
          <w:i/>
          <w:sz w:val="16"/>
          <w:szCs w:val="16"/>
          <w:lang w:val="af-ZA"/>
        </w:rPr>
        <w:t xml:space="preserve"> </w:t>
      </w:r>
      <w:r w:rsidRPr="009E45F3">
        <w:rPr>
          <w:rFonts w:ascii="GHEA Grapalat" w:hAnsi="GHEA Grapalat"/>
          <w:i/>
          <w:sz w:val="16"/>
          <w:szCs w:val="16"/>
        </w:rPr>
        <w:t>Հայաստանի</w:t>
      </w:r>
      <w:r w:rsidRPr="004679F7">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4679F7">
        <w:rPr>
          <w:rFonts w:ascii="GHEA Grapalat" w:hAnsi="GHEA Grapalat"/>
          <w:i/>
          <w:sz w:val="16"/>
          <w:szCs w:val="16"/>
          <w:lang w:val="af-ZA"/>
        </w:rPr>
        <w:t xml:space="preserve"> </w:t>
      </w:r>
      <w:r w:rsidRPr="009E45F3">
        <w:rPr>
          <w:rFonts w:ascii="GHEA Grapalat" w:hAnsi="GHEA Grapalat"/>
          <w:i/>
          <w:sz w:val="16"/>
          <w:szCs w:val="16"/>
        </w:rPr>
        <w:t>պետական</w:t>
      </w:r>
      <w:r w:rsidRPr="004679F7">
        <w:rPr>
          <w:rFonts w:ascii="GHEA Grapalat" w:hAnsi="GHEA Grapalat"/>
          <w:i/>
          <w:sz w:val="16"/>
          <w:szCs w:val="16"/>
          <w:lang w:val="af-ZA"/>
        </w:rPr>
        <w:t xml:space="preserve"> </w:t>
      </w:r>
      <w:r w:rsidRPr="009E45F3">
        <w:rPr>
          <w:rFonts w:ascii="GHEA Grapalat" w:hAnsi="GHEA Grapalat"/>
          <w:i/>
          <w:sz w:val="16"/>
          <w:szCs w:val="16"/>
        </w:rPr>
        <w:t>բյուջե</w:t>
      </w:r>
      <w:r w:rsidRPr="004679F7">
        <w:rPr>
          <w:rFonts w:ascii="GHEA Grapalat" w:hAnsi="GHEA Grapalat"/>
          <w:i/>
          <w:sz w:val="16"/>
          <w:szCs w:val="16"/>
          <w:lang w:val="af-ZA"/>
        </w:rPr>
        <w:t xml:space="preserve"> </w:t>
      </w:r>
      <w:r w:rsidRPr="009E45F3">
        <w:rPr>
          <w:rFonts w:ascii="GHEA Grapalat" w:hAnsi="GHEA Grapalat"/>
          <w:i/>
          <w:sz w:val="16"/>
          <w:szCs w:val="16"/>
        </w:rPr>
        <w:t>վճարվելիք</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հարկի</w:t>
      </w:r>
      <w:r w:rsidRPr="004679F7">
        <w:rPr>
          <w:rFonts w:ascii="GHEA Grapalat" w:hAnsi="GHEA Grapalat"/>
          <w:i/>
          <w:sz w:val="16"/>
          <w:szCs w:val="16"/>
          <w:lang w:val="af-ZA"/>
        </w:rPr>
        <w:t xml:space="preserve"> </w:t>
      </w:r>
      <w:r w:rsidRPr="009E45F3">
        <w:rPr>
          <w:rFonts w:ascii="GHEA Grapalat" w:hAnsi="GHEA Grapalat"/>
          <w:i/>
          <w:sz w:val="16"/>
          <w:szCs w:val="16"/>
        </w:rPr>
        <w:t>գումարը</w:t>
      </w:r>
      <w:r w:rsidRPr="004679F7">
        <w:rPr>
          <w:rFonts w:ascii="GHEA Grapalat" w:hAnsi="GHEA Grapalat"/>
          <w:i/>
          <w:sz w:val="16"/>
          <w:szCs w:val="16"/>
          <w:lang w:val="af-ZA"/>
        </w:rPr>
        <w:t xml:space="preserve"> </w:t>
      </w:r>
      <w:r w:rsidRPr="009E45F3">
        <w:rPr>
          <w:rFonts w:ascii="GHEA Grapalat" w:hAnsi="GHEA Grapalat"/>
          <w:i/>
          <w:sz w:val="16"/>
          <w:szCs w:val="16"/>
        </w:rPr>
        <w:t>նշվում</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4-</w:t>
      </w:r>
      <w:r w:rsidRPr="009E45F3">
        <w:rPr>
          <w:rFonts w:ascii="GHEA Grapalat" w:hAnsi="GHEA Grapalat"/>
          <w:i/>
          <w:sz w:val="16"/>
          <w:szCs w:val="16"/>
        </w:rPr>
        <w:t>րդ</w:t>
      </w:r>
      <w:r w:rsidRPr="004679F7">
        <w:rPr>
          <w:rFonts w:ascii="GHEA Grapalat" w:hAnsi="GHEA Grapalat"/>
          <w:i/>
          <w:sz w:val="16"/>
          <w:szCs w:val="16"/>
          <w:lang w:val="af-ZA"/>
        </w:rPr>
        <w:t xml:space="preserve"> </w:t>
      </w:r>
      <w:r w:rsidRPr="009E45F3">
        <w:rPr>
          <w:rFonts w:ascii="GHEA Grapalat" w:hAnsi="GHEA Grapalat"/>
          <w:i/>
          <w:sz w:val="16"/>
          <w:szCs w:val="16"/>
        </w:rPr>
        <w:t>սյունակում։</w:t>
      </w:r>
    </w:p>
    <w:p w:rsidR="00740F20" w:rsidRPr="004679F7" w:rsidDel="0083475C" w:rsidRDefault="00740F20" w:rsidP="00740F20">
      <w:pPr>
        <w:rPr>
          <w:del w:id="31" w:author="User" w:date="2019-05-25T08:28:00Z"/>
          <w:rFonts w:ascii="GHEA Grapalat" w:hAnsi="GHEA Grapalat" w:cs="Sylfaen"/>
          <w:i/>
          <w:sz w:val="16"/>
          <w:szCs w:val="16"/>
          <w:lang w:val="af-ZA"/>
        </w:rPr>
      </w:pPr>
    </w:p>
    <w:p w:rsidR="00740F20" w:rsidRPr="004679F7" w:rsidDel="0083475C" w:rsidRDefault="00740F20" w:rsidP="00740F20">
      <w:pPr>
        <w:pStyle w:val="FootnoteText"/>
        <w:rPr>
          <w:del w:id="32" w:author="User" w:date="2019-05-25T08:28:00Z"/>
          <w:rFonts w:ascii="GHEA Grapalat" w:hAnsi="GHEA Grapalat"/>
          <w:i/>
          <w:sz w:val="16"/>
          <w:szCs w:val="16"/>
          <w:lang w:val="af-ZA"/>
        </w:rPr>
      </w:pPr>
    </w:p>
    <w:p w:rsidR="00740F20" w:rsidRPr="004679F7" w:rsidDel="0083475C" w:rsidRDefault="00740F20" w:rsidP="00740F20">
      <w:pPr>
        <w:pStyle w:val="FootnoteText"/>
        <w:rPr>
          <w:del w:id="33" w:author="User" w:date="2019-05-25T08:28:00Z"/>
          <w:i/>
          <w:lang w:val="af-ZA"/>
        </w:rPr>
      </w:pPr>
    </w:p>
  </w:footnote>
  <w:footnote w:id="17">
    <w:p w:rsidR="00740F20" w:rsidRPr="004679F7" w:rsidDel="00B84F90" w:rsidRDefault="00740F20" w:rsidP="00740F20">
      <w:pPr>
        <w:pStyle w:val="FootnoteText"/>
        <w:rPr>
          <w:del w:id="35" w:author="User" w:date="2019-05-25T08:29:00Z"/>
          <w:rFonts w:ascii="GHEA Grapalat" w:hAnsi="GHEA Grapalat"/>
          <w:i/>
          <w:sz w:val="16"/>
          <w:szCs w:val="16"/>
          <w:lang w:val="af-ZA"/>
        </w:rPr>
      </w:pPr>
    </w:p>
    <w:p w:rsidR="00740F20" w:rsidRPr="004679F7" w:rsidRDefault="00740F20" w:rsidP="00740F20">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40F20" w:rsidRPr="004679F7" w:rsidDel="00B84F90" w:rsidRDefault="00740F20" w:rsidP="00740F20">
      <w:pPr>
        <w:pStyle w:val="FootnoteText"/>
        <w:jc w:val="both"/>
        <w:rPr>
          <w:del w:id="36" w:author="User" w:date="2019-05-25T08:29:00Z"/>
          <w:rFonts w:ascii="GHEA Grapalat" w:hAnsi="GHEA Grapalat"/>
          <w:i/>
          <w:lang w:val="af-ZA"/>
        </w:rPr>
      </w:pPr>
    </w:p>
  </w:footnote>
  <w:footnote w:id="18">
    <w:p w:rsidR="00740F20" w:rsidRPr="004679F7" w:rsidRDefault="00740F20" w:rsidP="00740F20">
      <w:pPr>
        <w:pStyle w:val="BodyTextIndent3"/>
        <w:spacing w:line="240" w:lineRule="auto"/>
        <w:ind w:firstLine="0"/>
        <w:rPr>
          <w:rFonts w:ascii="GHEA Grapalat" w:hAnsi="GHEA Grapalat" w:cs="Sylfaen"/>
          <w:i/>
          <w:sz w:val="16"/>
          <w:szCs w:val="16"/>
          <w:lang w:val="af-ZA" w:eastAsia="ru-RU"/>
        </w:rPr>
      </w:pPr>
      <w:r w:rsidRPr="00910890">
        <w:rPr>
          <w:rFonts w:ascii="GHEA Grapalat" w:hAnsi="GHEA Grapalat" w:cs="Sylfaen"/>
          <w:i/>
          <w:sz w:val="16"/>
          <w:szCs w:val="16"/>
          <w:lang w:val="hy-AM" w:eastAsia="ru-RU"/>
        </w:rPr>
        <w:t>*</w:t>
      </w:r>
      <w:r w:rsidRPr="00910890">
        <w:rPr>
          <w:rFonts w:ascii="GHEA Grapalat" w:hAnsi="GHEA Grapalat"/>
          <w:i/>
          <w:sz w:val="16"/>
          <w:szCs w:val="16"/>
          <w:lang w:val="af-ZA"/>
        </w:rPr>
        <w:t xml:space="preserve"> </w:t>
      </w:r>
      <w:r w:rsidRPr="00910890">
        <w:rPr>
          <w:rFonts w:ascii="GHEA Grapalat" w:hAnsi="GHEA Grapalat"/>
          <w:i/>
          <w:sz w:val="16"/>
          <w:szCs w:val="16"/>
        </w:rPr>
        <w:t>լրացվում</w:t>
      </w:r>
      <w:r w:rsidRPr="00910890">
        <w:rPr>
          <w:rFonts w:ascii="GHEA Grapalat" w:hAnsi="GHEA Grapalat"/>
          <w:i/>
          <w:sz w:val="16"/>
          <w:szCs w:val="16"/>
          <w:lang w:val="af-ZA"/>
        </w:rPr>
        <w:t xml:space="preserve"> </w:t>
      </w:r>
      <w:r w:rsidRPr="00910890">
        <w:rPr>
          <w:rFonts w:ascii="GHEA Grapalat" w:hAnsi="GHEA Grapalat"/>
          <w:i/>
          <w:sz w:val="16"/>
          <w:szCs w:val="16"/>
        </w:rPr>
        <w:t>է</w:t>
      </w:r>
      <w:r w:rsidRPr="00910890">
        <w:rPr>
          <w:rFonts w:ascii="GHEA Grapalat" w:hAnsi="GHEA Grapalat"/>
          <w:i/>
          <w:sz w:val="16"/>
          <w:szCs w:val="16"/>
          <w:lang w:val="af-ZA"/>
        </w:rPr>
        <w:t xml:space="preserve"> </w:t>
      </w:r>
      <w:r w:rsidRPr="00910890">
        <w:rPr>
          <w:rFonts w:ascii="GHEA Grapalat" w:hAnsi="GHEA Grapalat"/>
          <w:i/>
          <w:sz w:val="16"/>
          <w:szCs w:val="16"/>
        </w:rPr>
        <w:t>հանձնաժողովի</w:t>
      </w:r>
      <w:r w:rsidRPr="00910890">
        <w:rPr>
          <w:rFonts w:ascii="GHEA Grapalat" w:hAnsi="GHEA Grapalat"/>
          <w:i/>
          <w:sz w:val="16"/>
          <w:szCs w:val="16"/>
          <w:lang w:val="af-ZA"/>
        </w:rPr>
        <w:t xml:space="preserve"> </w:t>
      </w:r>
      <w:r w:rsidRPr="00910890">
        <w:rPr>
          <w:rFonts w:ascii="GHEA Grapalat" w:hAnsi="GHEA Grapalat"/>
          <w:i/>
          <w:sz w:val="16"/>
          <w:szCs w:val="16"/>
        </w:rPr>
        <w:t>քարտուղարի</w:t>
      </w:r>
      <w:r w:rsidRPr="00910890">
        <w:rPr>
          <w:rFonts w:ascii="GHEA Grapalat" w:hAnsi="GHEA Grapalat"/>
          <w:i/>
          <w:sz w:val="16"/>
          <w:szCs w:val="16"/>
          <w:lang w:val="af-ZA"/>
        </w:rPr>
        <w:t xml:space="preserve"> </w:t>
      </w:r>
      <w:r w:rsidRPr="00910890">
        <w:rPr>
          <w:rFonts w:ascii="GHEA Grapalat" w:hAnsi="GHEA Grapalat"/>
          <w:i/>
          <w:sz w:val="16"/>
          <w:szCs w:val="16"/>
        </w:rPr>
        <w:t>կողմից</w:t>
      </w:r>
      <w:r w:rsidRPr="00910890">
        <w:rPr>
          <w:rFonts w:ascii="GHEA Grapalat" w:hAnsi="GHEA Grapalat"/>
          <w:i/>
          <w:sz w:val="16"/>
          <w:szCs w:val="16"/>
          <w:lang w:val="af-ZA"/>
        </w:rPr>
        <w:t xml:space="preserve">` </w:t>
      </w:r>
      <w:r w:rsidRPr="00910890">
        <w:rPr>
          <w:rFonts w:ascii="GHEA Grapalat" w:hAnsi="GHEA Grapalat"/>
          <w:i/>
          <w:sz w:val="16"/>
          <w:szCs w:val="16"/>
        </w:rPr>
        <w:t>մինչև</w:t>
      </w:r>
      <w:r w:rsidRPr="00910890">
        <w:rPr>
          <w:rFonts w:ascii="GHEA Grapalat" w:hAnsi="GHEA Grapalat"/>
          <w:i/>
          <w:sz w:val="16"/>
          <w:szCs w:val="16"/>
          <w:lang w:val="af-ZA"/>
        </w:rPr>
        <w:t xml:space="preserve"> </w:t>
      </w:r>
      <w:r w:rsidRPr="00910890">
        <w:rPr>
          <w:rFonts w:ascii="GHEA Grapalat" w:hAnsi="GHEA Grapalat"/>
          <w:i/>
          <w:sz w:val="16"/>
          <w:szCs w:val="16"/>
        </w:rPr>
        <w:t>հրավերը</w:t>
      </w:r>
      <w:r w:rsidRPr="00910890">
        <w:rPr>
          <w:rFonts w:ascii="GHEA Grapalat" w:hAnsi="GHEA Grapalat"/>
          <w:i/>
          <w:sz w:val="16"/>
          <w:szCs w:val="16"/>
          <w:lang w:val="af-ZA"/>
        </w:rPr>
        <w:t xml:space="preserve"> </w:t>
      </w:r>
      <w:r w:rsidRPr="00910890">
        <w:rPr>
          <w:rFonts w:ascii="GHEA Grapalat" w:hAnsi="GHEA Grapalat"/>
          <w:i/>
          <w:sz w:val="16"/>
          <w:szCs w:val="16"/>
        </w:rPr>
        <w:t>տեղեկագրում</w:t>
      </w:r>
      <w:r w:rsidRPr="00910890">
        <w:rPr>
          <w:rFonts w:ascii="GHEA Grapalat" w:hAnsi="GHEA Grapalat"/>
          <w:i/>
          <w:sz w:val="16"/>
          <w:szCs w:val="16"/>
          <w:lang w:val="af-ZA"/>
        </w:rPr>
        <w:t xml:space="preserve"> </w:t>
      </w:r>
      <w:r w:rsidRPr="00910890">
        <w:rPr>
          <w:rFonts w:ascii="GHEA Grapalat" w:hAnsi="GHEA Grapalat"/>
          <w:i/>
          <w:sz w:val="16"/>
          <w:szCs w:val="16"/>
        </w:rPr>
        <w:t>հրապարակելը</w:t>
      </w:r>
      <w:r w:rsidRPr="00910890">
        <w:rPr>
          <w:rFonts w:ascii="GHEA Grapalat" w:hAnsi="GHEA Grapalat"/>
          <w:i/>
          <w:sz w:val="16"/>
          <w:szCs w:val="16"/>
          <w:lang w:val="hy-AM"/>
        </w:rPr>
        <w:t>:</w:t>
      </w:r>
    </w:p>
    <w:p w:rsidR="00740F20" w:rsidRPr="004679F7" w:rsidDel="00F1654E" w:rsidRDefault="00740F20" w:rsidP="00740F20">
      <w:pPr>
        <w:pStyle w:val="FootnoteText"/>
        <w:jc w:val="both"/>
        <w:rPr>
          <w:del w:id="37" w:author="User" w:date="2019-05-25T08:30:00Z"/>
          <w:rFonts w:ascii="GHEA Grapalat" w:hAnsi="GHEA Grapalat"/>
          <w:i/>
          <w:lang w:val="af-ZA"/>
        </w:rPr>
      </w:pPr>
    </w:p>
  </w:footnote>
  <w:footnote w:id="19">
    <w:p w:rsidR="00740F20" w:rsidRPr="004679F7" w:rsidDel="00B91973" w:rsidRDefault="00740F20" w:rsidP="00740F20">
      <w:pPr>
        <w:pStyle w:val="FootnoteText"/>
        <w:rPr>
          <w:del w:id="38" w:author="User" w:date="2019-05-25T08:33:00Z"/>
          <w:rFonts w:ascii="GHEA Grapalat" w:hAnsi="GHEA Grapalat"/>
          <w:i/>
          <w:sz w:val="16"/>
          <w:szCs w:val="24"/>
          <w:lang w:val="af-ZA" w:eastAsia="en-US"/>
        </w:rPr>
      </w:pPr>
      <w:r w:rsidRPr="005D551B">
        <w:rPr>
          <w:rStyle w:val="FootnoteReference"/>
          <w:color w:val="FFFFFF"/>
        </w:rPr>
        <w:footnoteRef/>
      </w:r>
      <w:r w:rsidRPr="005214FE">
        <w:rPr>
          <w:vertAlign w:val="superscript"/>
          <w:lang w:val="af-ZA"/>
        </w:rPr>
        <w:t xml:space="preserve">19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4679F7">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4679F7">
        <w:rPr>
          <w:rFonts w:ascii="GHEA Grapalat" w:hAnsi="GHEA Grapalat"/>
          <w:i/>
          <w:sz w:val="16"/>
          <w:szCs w:val="24"/>
          <w:lang w:val="af-ZA" w:eastAsia="en-US"/>
        </w:rPr>
        <w:t>:</w:t>
      </w:r>
    </w:p>
  </w:footnote>
  <w:footnote w:id="20">
    <w:p w:rsidR="00740F20" w:rsidRPr="009E45F3" w:rsidDel="00B91973" w:rsidRDefault="00740F20" w:rsidP="00740F20">
      <w:pPr>
        <w:pStyle w:val="FootnoteText"/>
        <w:jc w:val="both"/>
        <w:rPr>
          <w:del w:id="39" w:author="User" w:date="2019-05-25T08:34:00Z"/>
          <w:lang w:val="hy-AM"/>
        </w:rPr>
      </w:pPr>
      <w:r w:rsidRPr="005D551B">
        <w:rPr>
          <w:rStyle w:val="FootnoteReference"/>
          <w:color w:val="FFFFFF"/>
        </w:rPr>
        <w:footnoteRef/>
      </w:r>
      <w:r w:rsidRPr="005214FE">
        <w:rPr>
          <w:vertAlign w:val="superscript"/>
          <w:lang w:val="af-ZA"/>
        </w:rPr>
        <w:t xml:space="preserve">20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val="en-US" w:eastAsia="en-US"/>
        </w:rPr>
        <w:t>կնքվելիք</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պ</w:t>
      </w:r>
      <w:r w:rsidRPr="009E45F3">
        <w:rPr>
          <w:rFonts w:ascii="GHEA Grapalat" w:hAnsi="GHEA Grapalat"/>
          <w:i/>
          <w:sz w:val="16"/>
          <w:szCs w:val="24"/>
          <w:lang w:val="hy-AM" w:eastAsia="en-US"/>
        </w:rPr>
        <w:t>այմանագր</w:t>
      </w:r>
      <w:r w:rsidRPr="009E45F3">
        <w:rPr>
          <w:rFonts w:ascii="GHEA Grapalat" w:hAnsi="GHEA Grapalat"/>
          <w:i/>
          <w:sz w:val="16"/>
          <w:szCs w:val="24"/>
          <w:lang w:val="en-US"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Եթե</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պայմանագրով</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չի</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նախատեսվում</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կանխավճարի</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հատկացում</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ապա</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սույն</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կետը</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հանվում</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է</w:t>
      </w:r>
      <w:r w:rsidRPr="004679F7">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նախագծից</w:t>
      </w:r>
      <w:r w:rsidRPr="004679F7">
        <w:rPr>
          <w:rFonts w:ascii="GHEA Grapalat" w:hAnsi="GHEA Grapalat"/>
          <w:i/>
          <w:sz w:val="16"/>
          <w:szCs w:val="24"/>
          <w:lang w:val="af-ZA" w:eastAsia="en-US"/>
        </w:rPr>
        <w:t>:</w:t>
      </w:r>
    </w:p>
  </w:footnote>
  <w:footnote w:id="21">
    <w:p w:rsidR="00740F20" w:rsidRPr="004679F7" w:rsidDel="00B91973" w:rsidRDefault="00740F20" w:rsidP="00740F20">
      <w:pPr>
        <w:pStyle w:val="FootnoteText"/>
        <w:rPr>
          <w:del w:id="40" w:author="User" w:date="2019-05-25T08:34:00Z"/>
          <w:lang w:val="hy-AM"/>
        </w:rPr>
      </w:pPr>
      <w:r w:rsidRPr="005D551B">
        <w:rPr>
          <w:rStyle w:val="FootnoteReference"/>
          <w:color w:val="FFFFFF"/>
        </w:rPr>
        <w:footnoteRef/>
      </w:r>
      <w:r w:rsidRPr="005214FE">
        <w:rPr>
          <w:vertAlign w:val="superscript"/>
          <w:lang w:val="hy-AM"/>
        </w:rPr>
        <w:t>21</w:t>
      </w:r>
      <w:r w:rsidRPr="009E45F3">
        <w:rPr>
          <w:rFonts w:ascii="GHEA Grapalat" w:hAnsi="GHEA Grapalat"/>
          <w:i/>
          <w:sz w:val="16"/>
          <w:szCs w:val="24"/>
          <w:lang w:val="hy-AM" w:eastAsia="en-US"/>
        </w:rPr>
        <w:t xml:space="preserve">Սույն կետը հանվում է պայմանագրի նախագծից, եթե </w:t>
      </w:r>
      <w:r w:rsidRPr="004679F7">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4679F7">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2">
    <w:p w:rsidR="00740F20" w:rsidRPr="005214FE" w:rsidRDefault="00740F20" w:rsidP="00740F20">
      <w:pPr>
        <w:pStyle w:val="FootnoteText"/>
        <w:jc w:val="both"/>
        <w:rPr>
          <w:rFonts w:ascii="GHEA Grapalat" w:hAnsi="GHEA Grapalat"/>
          <w:i/>
          <w:sz w:val="16"/>
          <w:szCs w:val="24"/>
          <w:lang w:val="hy-AM" w:eastAsia="en-US"/>
        </w:rPr>
      </w:pPr>
      <w:r w:rsidRPr="005214FE">
        <w:rPr>
          <w:vertAlign w:val="superscript"/>
          <w:lang w:val="hy-AM"/>
        </w:rPr>
        <w:t xml:space="preserve">22 </w:t>
      </w:r>
      <w:r w:rsidRPr="005214FE">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5214FE">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40F20" w:rsidRPr="009E45F3" w:rsidRDefault="00740F20" w:rsidP="00740F20">
      <w:pPr>
        <w:pStyle w:val="FootnoteText"/>
        <w:jc w:val="both"/>
        <w:rPr>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rsidR="00740F20" w:rsidRPr="004679F7" w:rsidDel="00FB2614" w:rsidRDefault="00740F20" w:rsidP="00740F20">
      <w:pPr>
        <w:pStyle w:val="FootnoteText"/>
        <w:jc w:val="both"/>
        <w:rPr>
          <w:del w:id="43" w:author="User" w:date="2019-05-25T08:37:00Z"/>
          <w:sz w:val="16"/>
          <w:szCs w:val="16"/>
          <w:lang w:val="hy-AM"/>
        </w:rPr>
      </w:pPr>
      <w:r w:rsidRPr="005214FE">
        <w:rPr>
          <w:vertAlign w:val="superscript"/>
          <w:lang w:val="hy-AM"/>
        </w:rPr>
        <w:t xml:space="preserve">23 </w:t>
      </w:r>
      <w:r w:rsidRPr="004679F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rsidR="00740F20" w:rsidRPr="00536BFB" w:rsidRDefault="00740F20" w:rsidP="00740F20">
      <w:pPr>
        <w:pStyle w:val="FootnoteText"/>
        <w:jc w:val="both"/>
        <w:rPr>
          <w:lang w:val="hy-AM"/>
        </w:rPr>
      </w:pPr>
      <w:r w:rsidRPr="005214FE">
        <w:rPr>
          <w:vertAlign w:val="superscript"/>
          <w:lang w:val="hy-AM"/>
        </w:rPr>
        <w:t xml:space="preserve">24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5">
    <w:p w:rsidR="00740F20" w:rsidRPr="00536BFB" w:rsidRDefault="00740F20" w:rsidP="00740F20">
      <w:pPr>
        <w:pStyle w:val="FootnoteText"/>
        <w:jc w:val="both"/>
        <w:rPr>
          <w:lang w:val="hy-AM"/>
        </w:rPr>
      </w:pPr>
      <w:r w:rsidRPr="005214FE">
        <w:rPr>
          <w:vertAlign w:val="superscript"/>
          <w:lang w:val="hy-AM"/>
        </w:rPr>
        <w:t xml:space="preserve">25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6">
    <w:p w:rsidR="00740F20" w:rsidRPr="004679F7" w:rsidDel="006E4D35" w:rsidRDefault="00740F20" w:rsidP="00740F20">
      <w:pPr>
        <w:pStyle w:val="FootnoteText"/>
        <w:jc w:val="both"/>
        <w:rPr>
          <w:del w:id="44" w:author="User" w:date="2019-05-25T08:40:00Z"/>
          <w:rFonts w:ascii="GHEA Grapalat" w:hAnsi="GHEA Grapalat"/>
          <w:i/>
          <w:sz w:val="16"/>
          <w:szCs w:val="24"/>
          <w:lang w:val="hy-AM" w:eastAsia="en-US"/>
        </w:rPr>
      </w:pPr>
      <w:r w:rsidRPr="005D551B">
        <w:rPr>
          <w:rStyle w:val="FootnoteReference"/>
          <w:color w:val="FFFFFF"/>
        </w:rPr>
        <w:footnoteRef/>
      </w:r>
      <w:r w:rsidRPr="005214FE">
        <w:rPr>
          <w:rFonts w:ascii="GHEA Grapalat" w:hAnsi="GHEA Grapalat"/>
          <w:i/>
          <w:sz w:val="16"/>
          <w:szCs w:val="24"/>
          <w:vertAlign w:val="superscript"/>
          <w:lang w:val="hy-AM" w:eastAsia="en-US"/>
        </w:rPr>
        <w:t xml:space="preserve">26 </w:t>
      </w:r>
      <w:r w:rsidRPr="00AF2924">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679F7">
        <w:rPr>
          <w:rFonts w:ascii="GHEA Grapalat" w:hAnsi="GHEA Grapalat"/>
          <w:i/>
          <w:sz w:val="16"/>
          <w:szCs w:val="24"/>
          <w:lang w:val="hy-AM" w:eastAsia="en-US"/>
        </w:rPr>
        <w:t>:</w:t>
      </w:r>
    </w:p>
    <w:p w:rsidR="00740F20" w:rsidRPr="004679F7" w:rsidDel="006E4D35" w:rsidRDefault="00740F20" w:rsidP="00740F20">
      <w:pPr>
        <w:pStyle w:val="FootnoteText"/>
        <w:jc w:val="both"/>
        <w:rPr>
          <w:del w:id="45" w:author="User" w:date="2019-05-25T08:40:00Z"/>
          <w:rFonts w:ascii="GHEA Grapalat" w:hAnsi="GHEA Grapalat"/>
          <w:i/>
          <w:sz w:val="16"/>
          <w:szCs w:val="24"/>
          <w:lang w:val="hy-AM" w:eastAsia="en-US"/>
        </w:rPr>
      </w:pPr>
    </w:p>
  </w:footnote>
  <w:footnote w:id="27">
    <w:p w:rsidR="00000000" w:rsidRDefault="00740F20">
      <w:r w:rsidRPr="005214FE">
        <w:rPr>
          <w:vertAlign w:val="superscript"/>
          <w:lang w:val="hy-AM"/>
        </w:rPr>
        <w:t xml:space="preserve">27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A719DD"/>
    <w:multiLevelType w:val="hybridMultilevel"/>
    <w:tmpl w:val="6DB8A28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5"/>
  </w:num>
  <w:num w:numId="3">
    <w:abstractNumId w:val="10"/>
  </w:num>
  <w:num w:numId="4">
    <w:abstractNumId w:val="8"/>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16"/>
  </w:num>
  <w:num w:numId="13">
    <w:abstractNumId w:val="14"/>
  </w:num>
  <w:num w:numId="14">
    <w:abstractNumId w:val="6"/>
  </w:num>
  <w:num w:numId="15">
    <w:abstractNumId w:val="15"/>
  </w:num>
  <w:num w:numId="16">
    <w:abstractNumId w:val="7"/>
  </w:num>
  <w:num w:numId="17">
    <w:abstractNumId w:val="3"/>
  </w:num>
  <w:num w:numId="18">
    <w:abstractNumId w:val="0"/>
  </w:num>
  <w:num w:numId="19">
    <w:abstractNumId w:val="1"/>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740F20"/>
    <w:rsid w:val="00506F39"/>
    <w:rsid w:val="00740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40F20"/>
    <w:pPr>
      <w:keepNext/>
      <w:spacing w:after="0" w:line="240" w:lineRule="auto"/>
      <w:jc w:val="center"/>
      <w:outlineLvl w:val="0"/>
    </w:pPr>
    <w:rPr>
      <w:rFonts w:ascii="Arial Armenian" w:eastAsia="Times New Roman" w:hAnsi="Arial Armenian" w:cs="Times New Roman"/>
      <w:sz w:val="28"/>
      <w:szCs w:val="20"/>
      <w:lang w:val="en-US"/>
    </w:rPr>
  </w:style>
  <w:style w:type="paragraph" w:styleId="Heading2">
    <w:name w:val="heading 2"/>
    <w:basedOn w:val="Normal"/>
    <w:next w:val="Normal"/>
    <w:link w:val="Heading2Char"/>
    <w:qFormat/>
    <w:rsid w:val="00740F20"/>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Heading3">
    <w:name w:val="heading 3"/>
    <w:basedOn w:val="Normal"/>
    <w:next w:val="Normal"/>
    <w:link w:val="Heading3Char"/>
    <w:qFormat/>
    <w:rsid w:val="00740F20"/>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Heading4">
    <w:name w:val="heading 4"/>
    <w:basedOn w:val="Normal"/>
    <w:next w:val="Normal"/>
    <w:link w:val="Heading4Char"/>
    <w:qFormat/>
    <w:rsid w:val="00740F20"/>
    <w:pPr>
      <w:keepNext/>
      <w:spacing w:after="0" w:line="240" w:lineRule="auto"/>
      <w:outlineLvl w:val="3"/>
    </w:pPr>
    <w:rPr>
      <w:rFonts w:ascii="Arial LatArm" w:eastAsia="Times New Roman" w:hAnsi="Arial LatArm" w:cs="Times New Roman"/>
      <w:i/>
      <w:sz w:val="18"/>
      <w:szCs w:val="20"/>
      <w:lang w:val="en-US" w:eastAsia="en-US"/>
    </w:rPr>
  </w:style>
  <w:style w:type="paragraph" w:styleId="Heading5">
    <w:name w:val="heading 5"/>
    <w:basedOn w:val="Normal"/>
    <w:next w:val="Normal"/>
    <w:link w:val="Heading5Char"/>
    <w:qFormat/>
    <w:rsid w:val="00740F20"/>
    <w:pPr>
      <w:keepNext/>
      <w:spacing w:after="0" w:line="240" w:lineRule="auto"/>
      <w:jc w:val="center"/>
      <w:outlineLvl w:val="4"/>
    </w:pPr>
    <w:rPr>
      <w:rFonts w:ascii="Arial LatArm" w:eastAsia="Times New Roman" w:hAnsi="Arial LatArm" w:cs="Times New Roman"/>
      <w:b/>
      <w:sz w:val="26"/>
      <w:szCs w:val="20"/>
      <w:lang w:val="en-US"/>
    </w:rPr>
  </w:style>
  <w:style w:type="paragraph" w:styleId="Heading6">
    <w:name w:val="heading 6"/>
    <w:basedOn w:val="Normal"/>
    <w:next w:val="Normal"/>
    <w:link w:val="Heading6Char"/>
    <w:qFormat/>
    <w:rsid w:val="00740F20"/>
    <w:pPr>
      <w:keepNext/>
      <w:spacing w:after="0" w:line="240" w:lineRule="auto"/>
      <w:outlineLvl w:val="5"/>
    </w:pPr>
    <w:rPr>
      <w:rFonts w:ascii="Arial LatArm" w:eastAsia="Times New Roman" w:hAnsi="Arial LatArm" w:cs="Times New Roman"/>
      <w:b/>
      <w:color w:val="000000"/>
      <w:szCs w:val="20"/>
      <w:lang w:val="en-US"/>
    </w:rPr>
  </w:style>
  <w:style w:type="paragraph" w:styleId="Heading7">
    <w:name w:val="heading 7"/>
    <w:basedOn w:val="Normal"/>
    <w:next w:val="Normal"/>
    <w:link w:val="Heading7Char"/>
    <w:qFormat/>
    <w:rsid w:val="00740F20"/>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Heading8">
    <w:name w:val="heading 8"/>
    <w:basedOn w:val="Normal"/>
    <w:next w:val="Normal"/>
    <w:link w:val="Heading8Char"/>
    <w:qFormat/>
    <w:rsid w:val="00740F20"/>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740F20"/>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40F20"/>
    <w:rPr>
      <w:rFonts w:ascii="Arial Armenian" w:eastAsia="Times New Roman" w:hAnsi="Arial Armenian" w:cs="Times New Roman"/>
      <w:sz w:val="28"/>
      <w:szCs w:val="20"/>
      <w:lang w:val="en-US"/>
    </w:rPr>
  </w:style>
  <w:style w:type="character" w:customStyle="1" w:styleId="Heading2Char">
    <w:name w:val="Heading 2 Char"/>
    <w:basedOn w:val="DefaultParagraphFont"/>
    <w:link w:val="Heading2"/>
    <w:rsid w:val="00740F20"/>
    <w:rPr>
      <w:rFonts w:ascii="Arial LatArm" w:eastAsia="Times New Roman" w:hAnsi="Arial LatArm" w:cs="Times New Roman"/>
      <w:b/>
      <w:color w:val="0000FF"/>
      <w:sz w:val="20"/>
      <w:szCs w:val="20"/>
      <w:lang w:val="en-US"/>
    </w:rPr>
  </w:style>
  <w:style w:type="character" w:customStyle="1" w:styleId="Heading3Char">
    <w:name w:val="Heading 3 Char"/>
    <w:basedOn w:val="DefaultParagraphFont"/>
    <w:link w:val="Heading3"/>
    <w:rsid w:val="00740F20"/>
    <w:rPr>
      <w:rFonts w:ascii="Arial LatArm" w:eastAsia="Times New Roman" w:hAnsi="Arial LatArm" w:cs="Times New Roman"/>
      <w:i/>
      <w:sz w:val="20"/>
      <w:szCs w:val="20"/>
      <w:lang w:val="en-AU" w:eastAsia="en-US"/>
    </w:rPr>
  </w:style>
  <w:style w:type="character" w:customStyle="1" w:styleId="Heading4Char">
    <w:name w:val="Heading 4 Char"/>
    <w:basedOn w:val="DefaultParagraphFont"/>
    <w:link w:val="Heading4"/>
    <w:rsid w:val="00740F20"/>
    <w:rPr>
      <w:rFonts w:ascii="Arial LatArm" w:eastAsia="Times New Roman" w:hAnsi="Arial LatArm" w:cs="Times New Roman"/>
      <w:i/>
      <w:sz w:val="18"/>
      <w:szCs w:val="20"/>
      <w:lang w:val="en-US" w:eastAsia="en-US"/>
    </w:rPr>
  </w:style>
  <w:style w:type="character" w:customStyle="1" w:styleId="Heading5Char">
    <w:name w:val="Heading 5 Char"/>
    <w:basedOn w:val="DefaultParagraphFont"/>
    <w:link w:val="Heading5"/>
    <w:rsid w:val="00740F20"/>
    <w:rPr>
      <w:rFonts w:ascii="Arial LatArm" w:eastAsia="Times New Roman" w:hAnsi="Arial LatArm" w:cs="Times New Roman"/>
      <w:b/>
      <w:sz w:val="26"/>
      <w:szCs w:val="20"/>
      <w:lang w:val="en-US"/>
    </w:rPr>
  </w:style>
  <w:style w:type="character" w:customStyle="1" w:styleId="Heading6Char">
    <w:name w:val="Heading 6 Char"/>
    <w:basedOn w:val="DefaultParagraphFont"/>
    <w:link w:val="Heading6"/>
    <w:rsid w:val="00740F20"/>
    <w:rPr>
      <w:rFonts w:ascii="Arial LatArm" w:eastAsia="Times New Roman" w:hAnsi="Arial LatArm" w:cs="Times New Roman"/>
      <w:b/>
      <w:color w:val="000000"/>
      <w:szCs w:val="20"/>
      <w:lang w:val="en-US"/>
    </w:rPr>
  </w:style>
  <w:style w:type="character" w:customStyle="1" w:styleId="Heading7Char">
    <w:name w:val="Heading 7 Char"/>
    <w:basedOn w:val="DefaultParagraphFont"/>
    <w:link w:val="Heading7"/>
    <w:rsid w:val="00740F20"/>
    <w:rPr>
      <w:rFonts w:ascii="Times Armenian" w:eastAsia="Times New Roman" w:hAnsi="Times Armenian" w:cs="Times New Roman"/>
      <w:b/>
      <w:sz w:val="20"/>
      <w:szCs w:val="20"/>
      <w:lang w:val="hy-AM"/>
    </w:rPr>
  </w:style>
  <w:style w:type="character" w:customStyle="1" w:styleId="Heading8Char">
    <w:name w:val="Heading 8 Char"/>
    <w:basedOn w:val="DefaultParagraphFont"/>
    <w:link w:val="Heading8"/>
    <w:rsid w:val="00740F2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740F20"/>
    <w:rPr>
      <w:rFonts w:ascii="Times Armenian" w:eastAsia="Times New Roman" w:hAnsi="Times Armenian" w:cs="Times New Roman"/>
      <w:b/>
      <w:color w:val="000000"/>
      <w:szCs w:val="20"/>
      <w:lang w:val="pt-BR"/>
    </w:rPr>
  </w:style>
  <w:style w:type="paragraph" w:styleId="BodyTextIndent">
    <w:name w:val="Body Text Indent"/>
    <w:aliases w:val=" Char, Char Char Char Char,Char Char Char Char"/>
    <w:basedOn w:val="Normal"/>
    <w:link w:val="BodyTextIndentChar"/>
    <w:rsid w:val="00740F20"/>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740F20"/>
    <w:rPr>
      <w:rFonts w:ascii="Arial LatArm" w:eastAsia="Times New Roman" w:hAnsi="Arial LatArm" w:cs="Times New Roman"/>
      <w:i/>
      <w:sz w:val="20"/>
      <w:szCs w:val="20"/>
      <w:lang w:val="en-AU" w:eastAsia="en-US"/>
    </w:rPr>
  </w:style>
  <w:style w:type="paragraph" w:styleId="Footer">
    <w:name w:val="footer"/>
    <w:basedOn w:val="Normal"/>
    <w:link w:val="FooterChar"/>
    <w:rsid w:val="00740F20"/>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rsid w:val="00740F20"/>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rsid w:val="00740F20"/>
    <w:pPr>
      <w:spacing w:after="0" w:line="360" w:lineRule="auto"/>
      <w:ind w:firstLine="567"/>
      <w:jc w:val="both"/>
    </w:pPr>
    <w:rPr>
      <w:rFonts w:ascii="Times Armenian" w:eastAsia="Times New Roman" w:hAnsi="Times Armenian" w:cs="Times New Roman"/>
      <w:sz w:val="20"/>
      <w:szCs w:val="20"/>
      <w:lang/>
    </w:rPr>
  </w:style>
  <w:style w:type="character" w:customStyle="1" w:styleId="BodyTextIndent3Char">
    <w:name w:val="Body Text Indent 3 Char"/>
    <w:basedOn w:val="DefaultParagraphFont"/>
    <w:link w:val="BodyTextIndent3"/>
    <w:rsid w:val="00740F20"/>
    <w:rPr>
      <w:rFonts w:ascii="Times Armenian" w:eastAsia="Times New Roman" w:hAnsi="Times Armenian" w:cs="Times New Roman"/>
      <w:sz w:val="20"/>
      <w:szCs w:val="20"/>
      <w:lang/>
    </w:rPr>
  </w:style>
  <w:style w:type="paragraph" w:styleId="BodyText2">
    <w:name w:val="Body Text 2"/>
    <w:basedOn w:val="Normal"/>
    <w:link w:val="BodyText2Char"/>
    <w:rsid w:val="00740F20"/>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BodyText2Char">
    <w:name w:val="Body Text 2 Char"/>
    <w:basedOn w:val="DefaultParagraphFont"/>
    <w:link w:val="BodyText2"/>
    <w:rsid w:val="00740F20"/>
    <w:rPr>
      <w:rFonts w:ascii="Arial LatArm" w:eastAsia="Times New Roman" w:hAnsi="Arial LatArm" w:cs="Times New Roman"/>
      <w:sz w:val="20"/>
      <w:szCs w:val="20"/>
      <w:lang w:val="en-US" w:eastAsia="en-US"/>
    </w:rPr>
  </w:style>
  <w:style w:type="paragraph" w:styleId="BodyTextIndent2">
    <w:name w:val="Body Text Indent 2"/>
    <w:basedOn w:val="Normal"/>
    <w:link w:val="BodyTextIndent2Char"/>
    <w:rsid w:val="00740F20"/>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rsid w:val="00740F20"/>
    <w:rPr>
      <w:rFonts w:ascii="Baltica" w:eastAsia="Times New Roman" w:hAnsi="Baltica" w:cs="Times New Roman"/>
      <w:sz w:val="20"/>
      <w:szCs w:val="20"/>
      <w:lang w:val="af-ZA" w:eastAsia="en-US"/>
    </w:rPr>
  </w:style>
  <w:style w:type="paragraph" w:customStyle="1" w:styleId="Char">
    <w:name w:val="Char"/>
    <w:basedOn w:val="Normal"/>
    <w:semiHidden/>
    <w:rsid w:val="00740F20"/>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740F20"/>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BalloonText">
    <w:name w:val="Balloon Text"/>
    <w:basedOn w:val="Normal"/>
    <w:link w:val="BalloonTextChar"/>
    <w:rsid w:val="00740F20"/>
    <w:pPr>
      <w:spacing w:after="0" w:line="240" w:lineRule="auto"/>
    </w:pPr>
    <w:rPr>
      <w:rFonts w:ascii="Tahoma" w:eastAsia="Times New Roman" w:hAnsi="Tahoma" w:cs="Times New Roman"/>
      <w:sz w:val="16"/>
      <w:szCs w:val="16"/>
      <w:lang/>
    </w:rPr>
  </w:style>
  <w:style w:type="character" w:customStyle="1" w:styleId="BalloonTextChar">
    <w:name w:val="Balloon Text Char"/>
    <w:basedOn w:val="DefaultParagraphFont"/>
    <w:link w:val="BalloonText"/>
    <w:rsid w:val="00740F20"/>
    <w:rPr>
      <w:rFonts w:ascii="Tahoma" w:eastAsia="Times New Roman" w:hAnsi="Tahoma" w:cs="Times New Roman"/>
      <w:sz w:val="16"/>
      <w:szCs w:val="16"/>
      <w:lang/>
    </w:rPr>
  </w:style>
  <w:style w:type="character" w:styleId="Hyperlink">
    <w:name w:val="Hyperlink"/>
    <w:rsid w:val="00740F20"/>
    <w:rPr>
      <w:color w:val="0000FF"/>
      <w:u w:val="single"/>
    </w:rPr>
  </w:style>
  <w:style w:type="character" w:customStyle="1" w:styleId="CharChar1">
    <w:name w:val="Char Char1"/>
    <w:locked/>
    <w:rsid w:val="00740F20"/>
    <w:rPr>
      <w:rFonts w:ascii="Arial LatArm" w:hAnsi="Arial LatArm"/>
      <w:i/>
      <w:lang w:val="en-AU" w:eastAsia="en-US" w:bidi="ar-SA"/>
    </w:rPr>
  </w:style>
  <w:style w:type="paragraph" w:styleId="BodyText">
    <w:name w:val="Body Text"/>
    <w:basedOn w:val="Normal"/>
    <w:link w:val="BodyTextChar"/>
    <w:rsid w:val="00740F20"/>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740F20"/>
    <w:rPr>
      <w:rFonts w:ascii="Times New Roman" w:eastAsia="Times New Roman" w:hAnsi="Times New Roman" w:cs="Times New Roman"/>
      <w:sz w:val="24"/>
      <w:szCs w:val="24"/>
      <w:lang w:val="en-US" w:eastAsia="en-US"/>
    </w:rPr>
  </w:style>
  <w:style w:type="paragraph" w:styleId="Index1">
    <w:name w:val="index 1"/>
    <w:basedOn w:val="Normal"/>
    <w:next w:val="Normal"/>
    <w:autoRedefine/>
    <w:semiHidden/>
    <w:rsid w:val="00740F20"/>
    <w:pPr>
      <w:spacing w:after="0" w:line="240" w:lineRule="auto"/>
      <w:ind w:left="240" w:hanging="240"/>
    </w:pPr>
    <w:rPr>
      <w:rFonts w:ascii="Times New Roman" w:eastAsia="Times New Roman" w:hAnsi="Times New Roman" w:cs="Times New Roman"/>
      <w:sz w:val="24"/>
      <w:szCs w:val="24"/>
      <w:lang w:val="en-US" w:eastAsia="en-US"/>
    </w:rPr>
  </w:style>
  <w:style w:type="paragraph" w:styleId="IndexHeading">
    <w:name w:val="index heading"/>
    <w:basedOn w:val="Normal"/>
    <w:next w:val="Index1"/>
    <w:semiHidden/>
    <w:rsid w:val="00740F20"/>
    <w:pPr>
      <w:spacing w:after="0" w:line="240" w:lineRule="auto"/>
    </w:pPr>
    <w:rPr>
      <w:rFonts w:ascii="Times New Roman" w:eastAsia="Times New Roman" w:hAnsi="Times New Roman" w:cs="Times New Roman"/>
      <w:sz w:val="20"/>
      <w:szCs w:val="20"/>
      <w:lang w:val="en-AU"/>
    </w:rPr>
  </w:style>
  <w:style w:type="paragraph" w:styleId="Header">
    <w:name w:val="header"/>
    <w:basedOn w:val="Normal"/>
    <w:link w:val="HeaderChar"/>
    <w:rsid w:val="00740F20"/>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740F20"/>
    <w:rPr>
      <w:rFonts w:ascii="Times New Roman" w:eastAsia="Times New Roman" w:hAnsi="Times New Roman" w:cs="Times New Roman"/>
      <w:sz w:val="20"/>
      <w:szCs w:val="20"/>
      <w:lang w:val="en-AU"/>
    </w:rPr>
  </w:style>
  <w:style w:type="paragraph" w:styleId="BodyText3">
    <w:name w:val="Body Text 3"/>
    <w:basedOn w:val="Normal"/>
    <w:link w:val="BodyText3Char"/>
    <w:rsid w:val="00740F20"/>
    <w:pPr>
      <w:spacing w:after="0" w:line="240" w:lineRule="auto"/>
      <w:jc w:val="both"/>
    </w:pPr>
    <w:rPr>
      <w:rFonts w:ascii="Arial LatArm" w:eastAsia="Times New Roman" w:hAnsi="Arial LatArm" w:cs="Times New Roman"/>
      <w:sz w:val="20"/>
      <w:szCs w:val="20"/>
      <w:lang w:val="en-US"/>
    </w:rPr>
  </w:style>
  <w:style w:type="character" w:customStyle="1" w:styleId="BodyText3Char">
    <w:name w:val="Body Text 3 Char"/>
    <w:basedOn w:val="DefaultParagraphFont"/>
    <w:link w:val="BodyText3"/>
    <w:rsid w:val="00740F20"/>
    <w:rPr>
      <w:rFonts w:ascii="Arial LatArm" w:eastAsia="Times New Roman" w:hAnsi="Arial LatArm" w:cs="Times New Roman"/>
      <w:sz w:val="20"/>
      <w:szCs w:val="20"/>
      <w:lang w:val="en-US"/>
    </w:rPr>
  </w:style>
  <w:style w:type="paragraph" w:styleId="Title">
    <w:name w:val="Title"/>
    <w:basedOn w:val="Normal"/>
    <w:link w:val="TitleChar"/>
    <w:qFormat/>
    <w:rsid w:val="00740F20"/>
    <w:pPr>
      <w:spacing w:after="0" w:line="240" w:lineRule="auto"/>
      <w:jc w:val="center"/>
    </w:pPr>
    <w:rPr>
      <w:rFonts w:ascii="Arial Armenian" w:eastAsia="Times New Roman" w:hAnsi="Arial Armenian" w:cs="Times New Roman"/>
      <w:sz w:val="24"/>
      <w:szCs w:val="20"/>
      <w:lang w:val="en-US" w:eastAsia="en-US"/>
    </w:rPr>
  </w:style>
  <w:style w:type="character" w:customStyle="1" w:styleId="TitleChar">
    <w:name w:val="Title Char"/>
    <w:basedOn w:val="DefaultParagraphFont"/>
    <w:link w:val="Title"/>
    <w:rsid w:val="00740F20"/>
    <w:rPr>
      <w:rFonts w:ascii="Arial Armenian" w:eastAsia="Times New Roman" w:hAnsi="Arial Armenian" w:cs="Times New Roman"/>
      <w:sz w:val="24"/>
      <w:szCs w:val="20"/>
      <w:lang w:val="en-US" w:eastAsia="en-US"/>
    </w:rPr>
  </w:style>
  <w:style w:type="character" w:styleId="PageNumber">
    <w:name w:val="page number"/>
    <w:basedOn w:val="DefaultParagraphFont"/>
    <w:rsid w:val="00740F20"/>
  </w:style>
  <w:style w:type="paragraph" w:styleId="FootnoteText">
    <w:name w:val="footnote text"/>
    <w:basedOn w:val="Normal"/>
    <w:link w:val="FootnoteTextChar"/>
    <w:semiHidden/>
    <w:rsid w:val="00740F20"/>
    <w:pPr>
      <w:spacing w:after="0" w:line="240" w:lineRule="auto"/>
    </w:pPr>
    <w:rPr>
      <w:rFonts w:ascii="Times Armenian" w:eastAsia="Times New Roman" w:hAnsi="Times Armenian" w:cs="Times New Roman"/>
      <w:sz w:val="20"/>
      <w:szCs w:val="20"/>
      <w:lang/>
    </w:rPr>
  </w:style>
  <w:style w:type="character" w:customStyle="1" w:styleId="FootnoteTextChar">
    <w:name w:val="Footnote Text Char"/>
    <w:basedOn w:val="DefaultParagraphFont"/>
    <w:link w:val="FootnoteText"/>
    <w:semiHidden/>
    <w:rsid w:val="00740F20"/>
    <w:rPr>
      <w:rFonts w:ascii="Times Armenian" w:eastAsia="Times New Roman" w:hAnsi="Times Armenian" w:cs="Times New Roman"/>
      <w:sz w:val="20"/>
      <w:szCs w:val="20"/>
      <w:lang/>
    </w:rPr>
  </w:style>
  <w:style w:type="paragraph" w:customStyle="1" w:styleId="CharCharCharCharCharCharCharCharCharCharCharChar">
    <w:name w:val="Char Char Char Char Char Char Char Char Char Char Char Char"/>
    <w:basedOn w:val="Normal"/>
    <w:rsid w:val="00740F20"/>
    <w:pPr>
      <w:spacing w:after="160" w:line="240" w:lineRule="exact"/>
    </w:pPr>
    <w:rPr>
      <w:rFonts w:ascii="Arial" w:eastAsia="Times New Roman" w:hAnsi="Arial" w:cs="Arial"/>
      <w:sz w:val="20"/>
      <w:szCs w:val="20"/>
      <w:lang w:val="en-US" w:eastAsia="en-US"/>
    </w:rPr>
  </w:style>
  <w:style w:type="paragraph" w:customStyle="1" w:styleId="norm">
    <w:name w:val="norm"/>
    <w:basedOn w:val="Normal"/>
    <w:rsid w:val="00740F20"/>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740F20"/>
    <w:rPr>
      <w:rFonts w:ascii="Arial Armenian" w:hAnsi="Arial Armenian"/>
      <w:sz w:val="22"/>
      <w:lang w:val="en-US" w:eastAsia="ru-RU" w:bidi="ar-SA"/>
    </w:rPr>
  </w:style>
  <w:style w:type="character" w:customStyle="1" w:styleId="CharCharChar">
    <w:name w:val=" Char Char Char"/>
    <w:rsid w:val="00740F20"/>
    <w:rPr>
      <w:rFonts w:ascii="Arial LatArm" w:hAnsi="Arial LatArm"/>
      <w:sz w:val="24"/>
      <w:lang w:eastAsia="ru-RU"/>
    </w:rPr>
  </w:style>
  <w:style w:type="paragraph" w:styleId="NormalWeb">
    <w:name w:val="Normal (Web)"/>
    <w:basedOn w:val="Normal"/>
    <w:uiPriority w:val="99"/>
    <w:rsid w:val="00740F2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740F20"/>
    <w:rPr>
      <w:b/>
      <w:bCs/>
    </w:rPr>
  </w:style>
  <w:style w:type="character" w:styleId="FootnoteReference">
    <w:name w:val="footnote reference"/>
    <w:semiHidden/>
    <w:rsid w:val="00740F20"/>
    <w:rPr>
      <w:vertAlign w:val="superscript"/>
    </w:rPr>
  </w:style>
  <w:style w:type="character" w:customStyle="1" w:styleId="CharChar22">
    <w:name w:val=" Char Char22"/>
    <w:rsid w:val="00740F20"/>
    <w:rPr>
      <w:rFonts w:ascii="Arial Armenian" w:hAnsi="Arial Armenian"/>
      <w:sz w:val="28"/>
      <w:lang w:val="en-US"/>
    </w:rPr>
  </w:style>
  <w:style w:type="character" w:customStyle="1" w:styleId="CharChar20">
    <w:name w:val=" Char Char20"/>
    <w:rsid w:val="00740F20"/>
    <w:rPr>
      <w:rFonts w:ascii="Times LatArm" w:hAnsi="Times LatArm"/>
      <w:b/>
      <w:sz w:val="28"/>
      <w:lang w:val="en-US"/>
    </w:rPr>
  </w:style>
  <w:style w:type="character" w:customStyle="1" w:styleId="CharChar16">
    <w:name w:val=" Char Char16"/>
    <w:rsid w:val="00740F20"/>
    <w:rPr>
      <w:rFonts w:ascii="Times Armenian" w:hAnsi="Times Armenian"/>
      <w:b/>
      <w:lang w:val="hy-AM"/>
    </w:rPr>
  </w:style>
  <w:style w:type="character" w:customStyle="1" w:styleId="CharChar15">
    <w:name w:val=" Char Char15"/>
    <w:rsid w:val="00740F20"/>
    <w:rPr>
      <w:rFonts w:ascii="Times Armenian" w:hAnsi="Times Armenian"/>
      <w:i/>
      <w:lang w:val="nl-NL"/>
    </w:rPr>
  </w:style>
  <w:style w:type="character" w:customStyle="1" w:styleId="CharChar13">
    <w:name w:val=" Char Char13"/>
    <w:rsid w:val="00740F20"/>
    <w:rPr>
      <w:rFonts w:ascii="Arial Armenian" w:hAnsi="Arial Armenian"/>
      <w:lang w:val="en-US"/>
    </w:rPr>
  </w:style>
  <w:style w:type="character" w:styleId="CommentReference">
    <w:name w:val="annotation reference"/>
    <w:semiHidden/>
    <w:rsid w:val="00740F20"/>
    <w:rPr>
      <w:sz w:val="16"/>
      <w:szCs w:val="16"/>
    </w:rPr>
  </w:style>
  <w:style w:type="paragraph" w:styleId="CommentText">
    <w:name w:val="annotation text"/>
    <w:basedOn w:val="Normal"/>
    <w:link w:val="CommentTextChar"/>
    <w:semiHidden/>
    <w:rsid w:val="00740F20"/>
    <w:pPr>
      <w:spacing w:after="0" w:line="240" w:lineRule="auto"/>
    </w:pPr>
    <w:rPr>
      <w:rFonts w:ascii="Times Armenian" w:eastAsia="Times New Roman" w:hAnsi="Times Armenian" w:cs="Times New Roman"/>
      <w:sz w:val="20"/>
      <w:szCs w:val="20"/>
      <w:lang w:val="en-US"/>
    </w:rPr>
  </w:style>
  <w:style w:type="character" w:customStyle="1" w:styleId="CommentTextChar">
    <w:name w:val="Comment Text Char"/>
    <w:basedOn w:val="DefaultParagraphFont"/>
    <w:link w:val="CommentText"/>
    <w:semiHidden/>
    <w:rsid w:val="00740F20"/>
    <w:rPr>
      <w:rFonts w:ascii="Times Armenian" w:eastAsia="Times New Roman" w:hAnsi="Times Armenian" w:cs="Times New Roman"/>
      <w:sz w:val="20"/>
      <w:szCs w:val="20"/>
      <w:lang w:val="en-US"/>
    </w:rPr>
  </w:style>
  <w:style w:type="paragraph" w:styleId="CommentSubject">
    <w:name w:val="annotation subject"/>
    <w:basedOn w:val="CommentText"/>
    <w:next w:val="CommentText"/>
    <w:link w:val="CommentSubjectChar"/>
    <w:semiHidden/>
    <w:rsid w:val="00740F20"/>
    <w:rPr>
      <w:b/>
      <w:bCs/>
    </w:rPr>
  </w:style>
  <w:style w:type="character" w:customStyle="1" w:styleId="CommentSubjectChar">
    <w:name w:val="Comment Subject Char"/>
    <w:basedOn w:val="CommentTextChar"/>
    <w:link w:val="CommentSubject"/>
    <w:semiHidden/>
    <w:rsid w:val="00740F20"/>
    <w:rPr>
      <w:b/>
      <w:bCs/>
    </w:rPr>
  </w:style>
  <w:style w:type="paragraph" w:styleId="EndnoteText">
    <w:name w:val="endnote text"/>
    <w:basedOn w:val="Normal"/>
    <w:link w:val="EndnoteTextChar"/>
    <w:semiHidden/>
    <w:rsid w:val="00740F20"/>
    <w:pPr>
      <w:spacing w:after="0" w:line="240" w:lineRule="auto"/>
    </w:pPr>
    <w:rPr>
      <w:rFonts w:ascii="Times Armenian" w:eastAsia="Times New Roman" w:hAnsi="Times Armenian" w:cs="Times New Roman"/>
      <w:sz w:val="20"/>
      <w:szCs w:val="20"/>
      <w:lang w:val="en-US"/>
    </w:rPr>
  </w:style>
  <w:style w:type="character" w:customStyle="1" w:styleId="EndnoteTextChar">
    <w:name w:val="Endnote Text Char"/>
    <w:basedOn w:val="DefaultParagraphFont"/>
    <w:link w:val="EndnoteText"/>
    <w:semiHidden/>
    <w:rsid w:val="00740F20"/>
    <w:rPr>
      <w:rFonts w:ascii="Times Armenian" w:eastAsia="Times New Roman" w:hAnsi="Times Armenian" w:cs="Times New Roman"/>
      <w:sz w:val="20"/>
      <w:szCs w:val="20"/>
      <w:lang w:val="en-US"/>
    </w:rPr>
  </w:style>
  <w:style w:type="character" w:styleId="EndnoteReference">
    <w:name w:val="endnote reference"/>
    <w:semiHidden/>
    <w:rsid w:val="00740F20"/>
    <w:rPr>
      <w:vertAlign w:val="superscript"/>
    </w:rPr>
  </w:style>
  <w:style w:type="paragraph" w:styleId="DocumentMap">
    <w:name w:val="Document Map"/>
    <w:basedOn w:val="Normal"/>
    <w:link w:val="DocumentMapChar"/>
    <w:semiHidden/>
    <w:rsid w:val="00740F20"/>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740F20"/>
    <w:rPr>
      <w:rFonts w:ascii="Tahoma" w:eastAsia="Times New Roman" w:hAnsi="Tahoma" w:cs="Tahoma"/>
      <w:sz w:val="20"/>
      <w:szCs w:val="20"/>
      <w:shd w:val="clear" w:color="auto" w:fill="000080"/>
      <w:lang w:val="en-US"/>
    </w:rPr>
  </w:style>
  <w:style w:type="paragraph" w:styleId="Revision">
    <w:name w:val="Revision"/>
    <w:hidden/>
    <w:semiHidden/>
    <w:rsid w:val="00740F20"/>
    <w:pPr>
      <w:spacing w:after="0" w:line="240" w:lineRule="auto"/>
    </w:pPr>
    <w:rPr>
      <w:rFonts w:ascii="Times Armenian" w:eastAsia="Times New Roman" w:hAnsi="Times Armenian" w:cs="Times New Roman"/>
      <w:sz w:val="24"/>
      <w:szCs w:val="20"/>
      <w:lang w:val="en-US"/>
    </w:rPr>
  </w:style>
  <w:style w:type="table" w:styleId="TableGrid">
    <w:name w:val="Table Grid"/>
    <w:basedOn w:val="TableNormal"/>
    <w:rsid w:val="00740F2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740F20"/>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Normal"/>
    <w:rsid w:val="00740F20"/>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 Char Char23"/>
    <w:rsid w:val="00740F20"/>
    <w:rPr>
      <w:rFonts w:ascii="Arial Armenian" w:hAnsi="Arial Armenian"/>
      <w:sz w:val="28"/>
      <w:lang w:val="en-US" w:eastAsia="ru-RU" w:bidi="ar-SA"/>
    </w:rPr>
  </w:style>
  <w:style w:type="character" w:customStyle="1" w:styleId="CharChar21">
    <w:name w:val=" Char Char21"/>
    <w:rsid w:val="00740F20"/>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40F20"/>
    <w:pPr>
      <w:spacing w:after="0" w:line="240" w:lineRule="auto"/>
      <w:ind w:left="720"/>
    </w:pPr>
    <w:rPr>
      <w:rFonts w:ascii="Times Armenian" w:eastAsia="Times New Roman" w:hAnsi="Times Armenian" w:cs="Times New Roman"/>
      <w:sz w:val="24"/>
      <w:szCs w:val="24"/>
      <w:lang/>
    </w:rPr>
  </w:style>
  <w:style w:type="character" w:customStyle="1" w:styleId="CharChar25">
    <w:name w:val=" Char Char25"/>
    <w:rsid w:val="00740F20"/>
    <w:rPr>
      <w:rFonts w:ascii="Arial Armenian" w:hAnsi="Arial Armenian"/>
      <w:sz w:val="28"/>
      <w:lang w:val="en-US" w:eastAsia="ru-RU" w:bidi="ar-SA"/>
    </w:rPr>
  </w:style>
  <w:style w:type="character" w:customStyle="1" w:styleId="CharChar24">
    <w:name w:val=" Char Char24"/>
    <w:rsid w:val="00740F20"/>
    <w:rPr>
      <w:rFonts w:ascii="Arial LatArm" w:hAnsi="Arial LatArm"/>
      <w:b/>
      <w:color w:val="0000FF"/>
      <w:lang w:val="en-US" w:eastAsia="ru-RU" w:bidi="ar-SA"/>
    </w:rPr>
  </w:style>
  <w:style w:type="paragraph" w:styleId="BlockText">
    <w:name w:val="Block Text"/>
    <w:basedOn w:val="Normal"/>
    <w:rsid w:val="00740F20"/>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Normal"/>
    <w:next w:val="Normal"/>
    <w:rsid w:val="00740F20"/>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Normal"/>
    <w:next w:val="Normal"/>
    <w:rsid w:val="00740F20"/>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Normal"/>
    <w:rsid w:val="00740F20"/>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Normal"/>
    <w:rsid w:val="00740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Normal"/>
    <w:rsid w:val="00740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Normal"/>
    <w:rsid w:val="00740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Normal"/>
    <w:rsid w:val="00740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Normal"/>
    <w:rsid w:val="00740F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Normal"/>
    <w:rsid w:val="00740F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Normal"/>
    <w:rsid w:val="00740F2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Normal"/>
    <w:rsid w:val="00740F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Normal"/>
    <w:rsid w:val="00740F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Normal"/>
    <w:rsid w:val="00740F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Normal"/>
    <w:rsid w:val="00740F20"/>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Normal"/>
    <w:rsid w:val="00740F20"/>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Normal"/>
    <w:rsid w:val="00740F20"/>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Normal"/>
    <w:rsid w:val="00740F20"/>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Normal"/>
    <w:rsid w:val="00740F20"/>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Normal"/>
    <w:rsid w:val="00740F20"/>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Normal"/>
    <w:rsid w:val="00740F20"/>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Normal"/>
    <w:rsid w:val="00740F20"/>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Normal"/>
    <w:rsid w:val="00740F20"/>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Normal"/>
    <w:rsid w:val="00740F2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Normal"/>
    <w:rsid w:val="00740F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Normal"/>
    <w:rsid w:val="00740F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index10">
    <w:name w:val="index 1"/>
    <w:basedOn w:val="Normal"/>
    <w:rsid w:val="00740F20"/>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indexheading0">
    <w:name w:val="index heading"/>
    <w:basedOn w:val="Normal"/>
    <w:rsid w:val="00740F20"/>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740F20"/>
    <w:rPr>
      <w:color w:val="800080"/>
      <w:u w:val="single"/>
    </w:rPr>
  </w:style>
  <w:style w:type="character" w:customStyle="1" w:styleId="CharCharCharChar1">
    <w:name w:val=" Char Char Char Char1"/>
    <w:aliases w:val=" Char Char Char Char Char Char"/>
    <w:rsid w:val="00740F20"/>
    <w:rPr>
      <w:rFonts w:ascii="Arial LatArm" w:hAnsi="Arial LatArm"/>
      <w:sz w:val="24"/>
      <w:lang w:val="en-US" w:eastAsia="ru-RU" w:bidi="ar-SA"/>
    </w:rPr>
  </w:style>
  <w:style w:type="character" w:customStyle="1" w:styleId="CharChar">
    <w:name w:val="Char Char"/>
    <w:locked/>
    <w:rsid w:val="00740F20"/>
    <w:rPr>
      <w:lang w:val="en-US" w:eastAsia="en-US" w:bidi="ar-SA"/>
    </w:rPr>
  </w:style>
  <w:style w:type="paragraph" w:customStyle="1" w:styleId="Char3CharCharChar">
    <w:name w:val=" Char3 Char Char Char"/>
    <w:basedOn w:val="Normal"/>
    <w:next w:val="Normal"/>
    <w:semiHidden/>
    <w:rsid w:val="00740F20"/>
    <w:pPr>
      <w:spacing w:after="160" w:line="240" w:lineRule="exact"/>
      <w:jc w:val="both"/>
    </w:pPr>
    <w:rPr>
      <w:rFonts w:ascii="Arial" w:eastAsia="Times New Roman" w:hAnsi="Arial" w:cs="Arial"/>
      <w:b/>
      <w:sz w:val="20"/>
      <w:szCs w:val="20"/>
      <w:lang w:val="en-GB" w:eastAsia="en-US"/>
    </w:rPr>
  </w:style>
  <w:style w:type="character" w:customStyle="1" w:styleId="ListParagraphChar">
    <w:name w:val="List Paragraph Char"/>
    <w:link w:val="ListParagraph"/>
    <w:uiPriority w:val="34"/>
    <w:locked/>
    <w:rsid w:val="00740F20"/>
    <w:rPr>
      <w:rFonts w:ascii="Times Armenian" w:eastAsia="Times New Roman" w:hAnsi="Times Armeni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or_mkrtch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17584</Words>
  <Characters>100233</Characters>
  <Application>Microsoft Office Word</Application>
  <DocSecurity>0</DocSecurity>
  <Lines>835</Lines>
  <Paragraphs>235</Paragraphs>
  <ScaleCrop>false</ScaleCrop>
  <Company/>
  <LinksUpToDate>false</LinksUpToDate>
  <CharactersWithSpaces>117582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2020-02-26T11:05:00Z</dcterms:created>
  <dcterms:modified xsi:type="dcterms:W3CDTF">2020-02-26T11:05:00Z</dcterms:modified>
</cp:coreProperties>
</file>